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273" w:rsidRDefault="00593273" w:rsidP="00593273">
      <w:pPr>
        <w:widowControl w:val="0"/>
        <w:autoSpaceDE w:val="0"/>
        <w:autoSpaceDN w:val="0"/>
        <w:adjustRightInd w:val="0"/>
        <w:spacing w:before="76" w:after="0" w:line="240" w:lineRule="auto"/>
        <w:ind w:left="3848" w:right="3829"/>
        <w:jc w:val="center"/>
        <w:rPr>
          <w:rFonts w:ascii="Times New Roman" w:hAnsi="Times New Roman"/>
          <w:sz w:val="24"/>
          <w:szCs w:val="24"/>
        </w:rPr>
      </w:pPr>
      <w:r>
        <w:rPr>
          <w:rFonts w:ascii="Times New Roman" w:hAnsi="Times New Roman"/>
          <w:b/>
          <w:bCs/>
          <w:sz w:val="24"/>
          <w:szCs w:val="24"/>
        </w:rPr>
        <w:t>A</w:t>
      </w:r>
      <w:r>
        <w:rPr>
          <w:rFonts w:ascii="Times New Roman" w:hAnsi="Times New Roman"/>
          <w:b/>
          <w:bCs/>
          <w:spacing w:val="-9"/>
          <w:sz w:val="24"/>
          <w:szCs w:val="24"/>
        </w:rPr>
        <w:t>R</w:t>
      </w:r>
      <w:r>
        <w:rPr>
          <w:rFonts w:ascii="Times New Roman" w:hAnsi="Times New Roman"/>
          <w:b/>
          <w:bCs/>
          <w:spacing w:val="-18"/>
          <w:sz w:val="24"/>
          <w:szCs w:val="24"/>
        </w:rPr>
        <w:t>T</w:t>
      </w:r>
      <w:r>
        <w:rPr>
          <w:rFonts w:ascii="Times New Roman" w:hAnsi="Times New Roman"/>
          <w:b/>
          <w:bCs/>
          <w:sz w:val="24"/>
          <w:szCs w:val="24"/>
        </w:rPr>
        <w:t>. 50 – AP</w:t>
      </w:r>
      <w:r>
        <w:rPr>
          <w:rFonts w:ascii="Times New Roman" w:hAnsi="Times New Roman"/>
          <w:b/>
          <w:bCs/>
          <w:spacing w:val="-18"/>
          <w:sz w:val="24"/>
          <w:szCs w:val="24"/>
        </w:rPr>
        <w:t>P</w:t>
      </w:r>
      <w:r>
        <w:rPr>
          <w:rFonts w:ascii="Times New Roman" w:hAnsi="Times New Roman"/>
          <w:b/>
          <w:bCs/>
          <w:spacing w:val="-1"/>
          <w:sz w:val="24"/>
          <w:szCs w:val="24"/>
        </w:rPr>
        <w:t>A</w:t>
      </w:r>
      <w:r>
        <w:rPr>
          <w:rFonts w:ascii="Times New Roman" w:hAnsi="Times New Roman"/>
          <w:b/>
          <w:bCs/>
          <w:spacing w:val="-21"/>
          <w:sz w:val="24"/>
          <w:szCs w:val="24"/>
        </w:rPr>
        <w:t>L</w:t>
      </w:r>
      <w:r>
        <w:rPr>
          <w:rFonts w:ascii="Times New Roman" w:hAnsi="Times New Roman"/>
          <w:b/>
          <w:bCs/>
          <w:sz w:val="24"/>
          <w:szCs w:val="24"/>
        </w:rPr>
        <w:t>TI</w:t>
      </w:r>
    </w:p>
    <w:p w:rsidR="00593273" w:rsidRDefault="00593273" w:rsidP="00593273">
      <w:pPr>
        <w:widowControl w:val="0"/>
        <w:autoSpaceDE w:val="0"/>
        <w:autoSpaceDN w:val="0"/>
        <w:adjustRightInd w:val="0"/>
        <w:spacing w:after="0" w:line="200" w:lineRule="exact"/>
        <w:rPr>
          <w:rFonts w:ascii="Times New Roman" w:hAnsi="Times New Roman"/>
          <w:sz w:val="20"/>
          <w:szCs w:val="20"/>
        </w:rPr>
      </w:pPr>
    </w:p>
    <w:p w:rsidR="00593273" w:rsidRDefault="00593273" w:rsidP="00593273">
      <w:pPr>
        <w:widowControl w:val="0"/>
        <w:autoSpaceDE w:val="0"/>
        <w:autoSpaceDN w:val="0"/>
        <w:adjustRightInd w:val="0"/>
        <w:spacing w:before="8" w:after="0" w:line="200" w:lineRule="exact"/>
        <w:rPr>
          <w:rFonts w:ascii="Times New Roman" w:hAnsi="Times New Roman"/>
          <w:sz w:val="20"/>
          <w:szCs w:val="20"/>
        </w:rPr>
      </w:pPr>
    </w:p>
    <w:p w:rsidR="00593273" w:rsidRPr="008E383E" w:rsidRDefault="00593273" w:rsidP="00593273">
      <w:pPr>
        <w:widowControl w:val="0"/>
        <w:autoSpaceDE w:val="0"/>
        <w:autoSpaceDN w:val="0"/>
        <w:adjustRightInd w:val="0"/>
        <w:spacing w:after="0" w:line="240" w:lineRule="auto"/>
        <w:ind w:left="114" w:right="42"/>
        <w:jc w:val="both"/>
        <w:rPr>
          <w:rFonts w:ascii="Times New Roman" w:hAnsi="Times New Roman"/>
          <w:color w:val="FF0000"/>
          <w:sz w:val="24"/>
          <w:szCs w:val="24"/>
        </w:rPr>
      </w:pPr>
      <w:r w:rsidRPr="008E383E">
        <w:rPr>
          <w:rFonts w:ascii="Times New Roman" w:hAnsi="Times New Roman"/>
          <w:color w:val="FF0000"/>
          <w:sz w:val="24"/>
          <w:szCs w:val="24"/>
        </w:rPr>
        <w:t>Nei</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contr</w:t>
      </w:r>
      <w:r w:rsidRPr="008E383E">
        <w:rPr>
          <w:rFonts w:ascii="Times New Roman" w:hAnsi="Times New Roman"/>
          <w:color w:val="FF0000"/>
          <w:spacing w:val="-1"/>
          <w:sz w:val="24"/>
          <w:szCs w:val="24"/>
        </w:rPr>
        <w:t>a</w:t>
      </w:r>
      <w:r w:rsidRPr="008E383E">
        <w:rPr>
          <w:rFonts w:ascii="Times New Roman" w:hAnsi="Times New Roman"/>
          <w:color w:val="FF0000"/>
          <w:sz w:val="24"/>
          <w:szCs w:val="24"/>
        </w:rPr>
        <w:t>tti</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di</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appalto</w:t>
      </w:r>
      <w:ins w:id="0" w:author="Parisi, Carlo" w:date="2016-07-15T09:04:00Z">
        <w:r w:rsidR="00251D48">
          <w:rPr>
            <w:rFonts w:ascii="Times New Roman" w:hAnsi="Times New Roman"/>
            <w:color w:val="FF0000"/>
            <w:sz w:val="24"/>
            <w:szCs w:val="24"/>
          </w:rPr>
          <w:t>, superiori ai 100.000€ di importo complessivo,</w:t>
        </w:r>
      </w:ins>
      <w:r w:rsidRPr="008E383E">
        <w:rPr>
          <w:rFonts w:ascii="Times New Roman" w:hAnsi="Times New Roman"/>
          <w:color w:val="FF0000"/>
          <w:spacing w:val="1"/>
          <w:sz w:val="24"/>
          <w:szCs w:val="24"/>
        </w:rPr>
        <w:t xml:space="preserve"> </w:t>
      </w:r>
      <w:r w:rsidRPr="008E383E">
        <w:rPr>
          <w:rFonts w:ascii="Times New Roman" w:hAnsi="Times New Roman"/>
          <w:color w:val="FF0000"/>
          <w:spacing w:val="-1"/>
          <w:sz w:val="24"/>
          <w:szCs w:val="24"/>
        </w:rPr>
        <w:t>l</w:t>
      </w:r>
      <w:r w:rsidRPr="008E383E">
        <w:rPr>
          <w:rFonts w:ascii="Times New Roman" w:hAnsi="Times New Roman"/>
          <w:color w:val="FF0000"/>
          <w:sz w:val="24"/>
          <w:szCs w:val="24"/>
        </w:rPr>
        <w:t>e</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aziende</w:t>
      </w:r>
      <w:r w:rsidRPr="008E383E">
        <w:rPr>
          <w:rFonts w:ascii="Times New Roman" w:hAnsi="Times New Roman"/>
          <w:color w:val="FF0000"/>
          <w:spacing w:val="1"/>
          <w:sz w:val="24"/>
          <w:szCs w:val="24"/>
        </w:rPr>
        <w:t xml:space="preserve"> </w:t>
      </w:r>
      <w:r w:rsidRPr="008E383E">
        <w:rPr>
          <w:rFonts w:ascii="Times New Roman" w:hAnsi="Times New Roman"/>
          <w:color w:val="FF0000"/>
          <w:sz w:val="24"/>
          <w:szCs w:val="24"/>
        </w:rPr>
        <w:t>c</w:t>
      </w:r>
      <w:r w:rsidRPr="008E383E">
        <w:rPr>
          <w:rFonts w:ascii="Times New Roman" w:hAnsi="Times New Roman"/>
          <w:color w:val="FF0000"/>
          <w:spacing w:val="-1"/>
          <w:sz w:val="24"/>
          <w:szCs w:val="24"/>
        </w:rPr>
        <w:t>o</w:t>
      </w:r>
      <w:r w:rsidRPr="008E383E">
        <w:rPr>
          <w:rFonts w:ascii="Times New Roman" w:hAnsi="Times New Roman"/>
          <w:color w:val="FF0000"/>
          <w:sz w:val="24"/>
          <w:szCs w:val="24"/>
        </w:rPr>
        <w:t>mmittenti</w:t>
      </w:r>
      <w:r w:rsidRPr="008E383E">
        <w:rPr>
          <w:rFonts w:ascii="Times New Roman" w:hAnsi="Times New Roman"/>
          <w:color w:val="FF0000"/>
          <w:spacing w:val="2"/>
          <w:sz w:val="24"/>
          <w:szCs w:val="24"/>
        </w:rPr>
        <w:t xml:space="preserve"> </w:t>
      </w:r>
      <w:r w:rsidRPr="008E383E">
        <w:rPr>
          <w:rFonts w:ascii="Times New Roman" w:hAnsi="Times New Roman"/>
          <w:color w:val="FF0000"/>
          <w:spacing w:val="-1"/>
          <w:sz w:val="24"/>
          <w:szCs w:val="24"/>
        </w:rPr>
        <w:t>v</w:t>
      </w:r>
      <w:r w:rsidRPr="008E383E">
        <w:rPr>
          <w:rFonts w:ascii="Times New Roman" w:hAnsi="Times New Roman"/>
          <w:color w:val="FF0000"/>
          <w:sz w:val="24"/>
          <w:szCs w:val="24"/>
        </w:rPr>
        <w:t>eri</w:t>
      </w:r>
      <w:r w:rsidRPr="008E383E">
        <w:rPr>
          <w:rFonts w:ascii="Times New Roman" w:hAnsi="Times New Roman"/>
          <w:color w:val="FF0000"/>
          <w:spacing w:val="-1"/>
          <w:sz w:val="24"/>
          <w:szCs w:val="24"/>
        </w:rPr>
        <w:t>f</w:t>
      </w:r>
      <w:r w:rsidRPr="008E383E">
        <w:rPr>
          <w:rFonts w:ascii="Times New Roman" w:hAnsi="Times New Roman"/>
          <w:color w:val="FF0000"/>
          <w:spacing w:val="1"/>
          <w:sz w:val="24"/>
          <w:szCs w:val="24"/>
        </w:rPr>
        <w:t>i</w:t>
      </w:r>
      <w:r w:rsidRPr="008E383E">
        <w:rPr>
          <w:rFonts w:ascii="Times New Roman" w:hAnsi="Times New Roman"/>
          <w:color w:val="FF0000"/>
          <w:sz w:val="24"/>
          <w:szCs w:val="24"/>
        </w:rPr>
        <w:t>ch</w:t>
      </w:r>
      <w:r w:rsidRPr="008E383E">
        <w:rPr>
          <w:rFonts w:ascii="Times New Roman" w:hAnsi="Times New Roman"/>
          <w:color w:val="FF0000"/>
          <w:spacing w:val="-1"/>
          <w:sz w:val="24"/>
          <w:szCs w:val="24"/>
        </w:rPr>
        <w:t>e</w:t>
      </w:r>
      <w:r w:rsidRPr="008E383E">
        <w:rPr>
          <w:rFonts w:ascii="Times New Roman" w:hAnsi="Times New Roman"/>
          <w:color w:val="FF0000"/>
          <w:sz w:val="24"/>
          <w:szCs w:val="24"/>
        </w:rPr>
        <w:t>ran</w:t>
      </w:r>
      <w:r w:rsidRPr="008E383E">
        <w:rPr>
          <w:rFonts w:ascii="Times New Roman" w:hAnsi="Times New Roman"/>
          <w:color w:val="FF0000"/>
          <w:spacing w:val="-1"/>
          <w:sz w:val="24"/>
          <w:szCs w:val="24"/>
        </w:rPr>
        <w:t>n</w:t>
      </w:r>
      <w:r w:rsidRPr="008E383E">
        <w:rPr>
          <w:rFonts w:ascii="Times New Roman" w:hAnsi="Times New Roman"/>
          <w:color w:val="FF0000"/>
          <w:sz w:val="24"/>
          <w:szCs w:val="24"/>
        </w:rPr>
        <w:t>o l’idoneità</w:t>
      </w:r>
      <w:r w:rsidRPr="008E383E">
        <w:rPr>
          <w:rFonts w:ascii="Times New Roman" w:hAnsi="Times New Roman"/>
          <w:color w:val="FF0000"/>
          <w:spacing w:val="1"/>
          <w:sz w:val="24"/>
          <w:szCs w:val="24"/>
        </w:rPr>
        <w:t xml:space="preserve"> </w:t>
      </w:r>
      <w:r w:rsidRPr="008E383E">
        <w:rPr>
          <w:rFonts w:ascii="Times New Roman" w:hAnsi="Times New Roman"/>
          <w:color w:val="FF0000"/>
          <w:sz w:val="24"/>
          <w:szCs w:val="24"/>
        </w:rPr>
        <w:t>dell’appaltatore,</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fornendo</w:t>
      </w:r>
      <w:del w:id="1" w:author="Parisi, Carlo" w:date="2016-07-15T08:35:00Z">
        <w:r w:rsidRPr="008E383E" w:rsidDel="008905EA">
          <w:rPr>
            <w:rFonts w:ascii="Times New Roman" w:hAnsi="Times New Roman"/>
            <w:color w:val="FF0000"/>
            <w:sz w:val="24"/>
            <w:szCs w:val="24"/>
          </w:rPr>
          <w:delText>,</w:delText>
        </w:r>
      </w:del>
      <w:r w:rsidRPr="008E383E">
        <w:rPr>
          <w:rFonts w:ascii="Times New Roman" w:hAnsi="Times New Roman"/>
          <w:color w:val="FF0000"/>
          <w:sz w:val="24"/>
          <w:szCs w:val="24"/>
        </w:rPr>
        <w:t xml:space="preserve"> </w:t>
      </w:r>
      <w:ins w:id="2" w:author="Parisi, Carlo" w:date="2016-07-15T08:35:00Z">
        <w:r w:rsidR="008905EA">
          <w:rPr>
            <w:rFonts w:ascii="Times New Roman" w:hAnsi="Times New Roman"/>
            <w:color w:val="FF0000"/>
            <w:sz w:val="24"/>
            <w:szCs w:val="24"/>
          </w:rPr>
          <w:t xml:space="preserve">alla RSA/RSU </w:t>
        </w:r>
      </w:ins>
      <w:del w:id="3" w:author="Parisi, Carlo" w:date="2016-07-15T08:34:00Z">
        <w:r w:rsidRPr="008E383E" w:rsidDel="008905EA">
          <w:rPr>
            <w:rFonts w:ascii="Times New Roman" w:hAnsi="Times New Roman"/>
            <w:color w:val="FF0000"/>
            <w:sz w:val="24"/>
            <w:szCs w:val="24"/>
          </w:rPr>
          <w:delText>su eventuale richiesta delle</w:delText>
        </w:r>
        <w:r w:rsidRPr="008E383E" w:rsidDel="008905EA">
          <w:rPr>
            <w:rFonts w:ascii="Times New Roman" w:hAnsi="Times New Roman"/>
            <w:color w:val="FF0000"/>
            <w:spacing w:val="-4"/>
            <w:sz w:val="24"/>
            <w:szCs w:val="24"/>
          </w:rPr>
          <w:delText xml:space="preserve"> </w:delText>
        </w:r>
        <w:r w:rsidRPr="008E383E" w:rsidDel="008905EA">
          <w:rPr>
            <w:rFonts w:ascii="Times New Roman" w:hAnsi="Times New Roman"/>
            <w:color w:val="FF0000"/>
            <w:sz w:val="24"/>
            <w:szCs w:val="24"/>
          </w:rPr>
          <w:delText>RSA/RSU, entro venti giorni dalla formalizzazione della stessa,</w:delText>
        </w:r>
        <w:r w:rsidRPr="008E383E" w:rsidDel="008905EA">
          <w:rPr>
            <w:rFonts w:ascii="Times New Roman" w:hAnsi="Times New Roman"/>
            <w:color w:val="FF0000"/>
            <w:spacing w:val="53"/>
            <w:sz w:val="24"/>
            <w:szCs w:val="24"/>
          </w:rPr>
          <w:delText xml:space="preserve"> </w:delText>
        </w:r>
      </w:del>
      <w:r w:rsidRPr="008E383E">
        <w:rPr>
          <w:rFonts w:ascii="Times New Roman" w:hAnsi="Times New Roman"/>
          <w:color w:val="FF0000"/>
          <w:spacing w:val="1"/>
          <w:sz w:val="24"/>
          <w:szCs w:val="24"/>
        </w:rPr>
        <w:t>l</w:t>
      </w:r>
      <w:r w:rsidRPr="008E383E">
        <w:rPr>
          <w:rFonts w:ascii="Times New Roman" w:hAnsi="Times New Roman"/>
          <w:color w:val="FF0000"/>
          <w:sz w:val="24"/>
          <w:szCs w:val="24"/>
        </w:rPr>
        <w:t>e</w:t>
      </w:r>
      <w:r w:rsidRPr="008E383E">
        <w:rPr>
          <w:rFonts w:ascii="Times New Roman" w:hAnsi="Times New Roman"/>
          <w:color w:val="FF0000"/>
          <w:spacing w:val="-4"/>
          <w:sz w:val="24"/>
          <w:szCs w:val="24"/>
        </w:rPr>
        <w:t xml:space="preserve"> </w:t>
      </w:r>
      <w:r w:rsidRPr="008E383E">
        <w:rPr>
          <w:rFonts w:ascii="Times New Roman" w:hAnsi="Times New Roman"/>
          <w:color w:val="FF0000"/>
          <w:sz w:val="24"/>
          <w:szCs w:val="24"/>
        </w:rPr>
        <w:t>infor</w:t>
      </w:r>
      <w:r w:rsidRPr="008E383E">
        <w:rPr>
          <w:rFonts w:ascii="Times New Roman" w:hAnsi="Times New Roman"/>
          <w:color w:val="FF0000"/>
          <w:spacing w:val="-2"/>
          <w:sz w:val="24"/>
          <w:szCs w:val="24"/>
        </w:rPr>
        <w:t>m</w:t>
      </w:r>
      <w:r w:rsidRPr="008E383E">
        <w:rPr>
          <w:rFonts w:ascii="Times New Roman" w:hAnsi="Times New Roman"/>
          <w:color w:val="FF0000"/>
          <w:sz w:val="24"/>
          <w:szCs w:val="24"/>
        </w:rPr>
        <w:t>a</w:t>
      </w:r>
      <w:r w:rsidRPr="008E383E">
        <w:rPr>
          <w:rFonts w:ascii="Times New Roman" w:hAnsi="Times New Roman"/>
          <w:color w:val="FF0000"/>
          <w:spacing w:val="-2"/>
          <w:sz w:val="24"/>
          <w:szCs w:val="24"/>
        </w:rPr>
        <w:t>z</w:t>
      </w:r>
      <w:r w:rsidRPr="008E383E">
        <w:rPr>
          <w:rFonts w:ascii="Times New Roman" w:hAnsi="Times New Roman"/>
          <w:color w:val="FF0000"/>
          <w:sz w:val="24"/>
          <w:szCs w:val="24"/>
        </w:rPr>
        <w:t>ioni</w:t>
      </w:r>
      <w:r w:rsidRPr="008E383E">
        <w:rPr>
          <w:rFonts w:ascii="Times New Roman" w:hAnsi="Times New Roman"/>
          <w:color w:val="FF0000"/>
          <w:spacing w:val="-4"/>
          <w:sz w:val="24"/>
          <w:szCs w:val="24"/>
        </w:rPr>
        <w:t xml:space="preserve"> </w:t>
      </w:r>
      <w:r w:rsidRPr="008E383E">
        <w:rPr>
          <w:rFonts w:ascii="Times New Roman" w:hAnsi="Times New Roman"/>
          <w:color w:val="FF0000"/>
          <w:sz w:val="24"/>
          <w:szCs w:val="24"/>
        </w:rPr>
        <w:t>circa</w:t>
      </w:r>
      <w:r w:rsidRPr="008E383E">
        <w:rPr>
          <w:rFonts w:ascii="Times New Roman" w:hAnsi="Times New Roman"/>
          <w:color w:val="FF0000"/>
          <w:spacing w:val="-4"/>
          <w:sz w:val="24"/>
          <w:szCs w:val="24"/>
        </w:rPr>
        <w:t xml:space="preserve"> </w:t>
      </w:r>
      <w:r w:rsidRPr="008E383E">
        <w:rPr>
          <w:rFonts w:ascii="Times New Roman" w:hAnsi="Times New Roman"/>
          <w:color w:val="FF0000"/>
          <w:sz w:val="24"/>
          <w:szCs w:val="24"/>
        </w:rPr>
        <w:t>l’applicazione</w:t>
      </w:r>
      <w:r w:rsidRPr="008E383E">
        <w:rPr>
          <w:rFonts w:ascii="Times New Roman" w:hAnsi="Times New Roman"/>
          <w:color w:val="FF0000"/>
          <w:spacing w:val="-4"/>
          <w:sz w:val="24"/>
          <w:szCs w:val="24"/>
        </w:rPr>
        <w:t xml:space="preserve"> </w:t>
      </w:r>
      <w:r w:rsidRPr="008E383E">
        <w:rPr>
          <w:rFonts w:ascii="Times New Roman" w:hAnsi="Times New Roman"/>
          <w:color w:val="FF0000"/>
          <w:sz w:val="24"/>
          <w:szCs w:val="24"/>
        </w:rPr>
        <w:t>del</w:t>
      </w:r>
      <w:r w:rsidRPr="008E383E">
        <w:rPr>
          <w:rFonts w:ascii="Times New Roman" w:hAnsi="Times New Roman"/>
          <w:color w:val="FF0000"/>
          <w:spacing w:val="-4"/>
          <w:sz w:val="24"/>
          <w:szCs w:val="24"/>
        </w:rPr>
        <w:t xml:space="preserve"> </w:t>
      </w:r>
      <w:r w:rsidRPr="008E383E">
        <w:rPr>
          <w:rFonts w:ascii="Times New Roman" w:hAnsi="Times New Roman"/>
          <w:color w:val="FF0000"/>
          <w:sz w:val="24"/>
          <w:szCs w:val="24"/>
        </w:rPr>
        <w:t>CCNL e delle normative previdenziali e di legge</w:t>
      </w:r>
      <w:ins w:id="4" w:author="Parisi, Carlo" w:date="2016-07-15T09:03:00Z">
        <w:r w:rsidR="00EB031E">
          <w:rPr>
            <w:rFonts w:ascii="Times New Roman" w:hAnsi="Times New Roman"/>
            <w:color w:val="FF0000"/>
            <w:sz w:val="24"/>
            <w:szCs w:val="24"/>
          </w:rPr>
          <w:t>, nonché i previsti riflessi occupazionali</w:t>
        </w:r>
      </w:ins>
      <w:r w:rsidRPr="008E383E">
        <w:rPr>
          <w:rFonts w:ascii="Times New Roman" w:hAnsi="Times New Roman"/>
          <w:color w:val="FF0000"/>
          <w:sz w:val="24"/>
          <w:szCs w:val="24"/>
        </w:rPr>
        <w:t>.</w:t>
      </w:r>
    </w:p>
    <w:p w:rsidR="00593273" w:rsidRPr="008E383E" w:rsidRDefault="00593273" w:rsidP="00593273">
      <w:pPr>
        <w:widowControl w:val="0"/>
        <w:autoSpaceDE w:val="0"/>
        <w:autoSpaceDN w:val="0"/>
        <w:adjustRightInd w:val="0"/>
        <w:spacing w:after="0" w:line="120" w:lineRule="exact"/>
        <w:rPr>
          <w:rFonts w:ascii="Times New Roman" w:hAnsi="Times New Roman"/>
          <w:color w:val="FF0000"/>
          <w:sz w:val="12"/>
          <w:szCs w:val="12"/>
        </w:rPr>
      </w:pPr>
    </w:p>
    <w:p w:rsidR="00C07F08" w:rsidRPr="00C07F08" w:rsidDel="00D22504" w:rsidRDefault="00C07F08" w:rsidP="00C07F08">
      <w:pPr>
        <w:widowControl w:val="0"/>
        <w:autoSpaceDE w:val="0"/>
        <w:autoSpaceDN w:val="0"/>
        <w:adjustRightInd w:val="0"/>
        <w:spacing w:after="0" w:line="240" w:lineRule="auto"/>
        <w:ind w:left="114" w:right="49"/>
        <w:jc w:val="both"/>
        <w:rPr>
          <w:del w:id="5" w:author="Parisi, Carlo" w:date="2016-07-15T08:38:00Z"/>
          <w:rFonts w:ascii="Times New Roman" w:hAnsi="Times New Roman"/>
          <w:color w:val="5B9BD5" w:themeColor="accent1"/>
          <w:sz w:val="24"/>
          <w:szCs w:val="24"/>
        </w:rPr>
      </w:pPr>
      <w:del w:id="6" w:author="Parisi, Carlo" w:date="2016-07-15T08:38:00Z">
        <w:r w:rsidRPr="00C07F08" w:rsidDel="00D22504">
          <w:rPr>
            <w:rFonts w:ascii="Times New Roman" w:hAnsi="Times New Roman"/>
            <w:color w:val="5B9BD5" w:themeColor="accent1"/>
            <w:sz w:val="24"/>
            <w:szCs w:val="24"/>
          </w:rPr>
          <w:delText>L’azien</w:delText>
        </w:r>
        <w:r w:rsidRPr="00C07F08" w:rsidDel="00D22504">
          <w:rPr>
            <w:rFonts w:ascii="Times New Roman" w:hAnsi="Times New Roman"/>
            <w:color w:val="5B9BD5" w:themeColor="accent1"/>
            <w:spacing w:val="-1"/>
            <w:sz w:val="24"/>
            <w:szCs w:val="24"/>
          </w:rPr>
          <w:delText>d</w:delText>
        </w:r>
        <w:r w:rsidRPr="00C07F08" w:rsidDel="00D22504">
          <w:rPr>
            <w:rFonts w:ascii="Times New Roman" w:hAnsi="Times New Roman"/>
            <w:color w:val="5B9BD5" w:themeColor="accent1"/>
            <w:sz w:val="24"/>
            <w:szCs w:val="24"/>
          </w:rPr>
          <w:delText>a</w:delText>
        </w:r>
        <w:r w:rsidRPr="00C07F08" w:rsidDel="00D22504">
          <w:rPr>
            <w:rFonts w:ascii="Times New Roman" w:hAnsi="Times New Roman"/>
            <w:color w:val="5B9BD5" w:themeColor="accent1"/>
            <w:spacing w:val="-6"/>
            <w:sz w:val="24"/>
            <w:szCs w:val="24"/>
          </w:rPr>
          <w:delText xml:space="preserve"> </w:delText>
        </w:r>
        <w:r w:rsidRPr="00C07F08" w:rsidDel="00D22504">
          <w:rPr>
            <w:rFonts w:ascii="Times New Roman" w:hAnsi="Times New Roman"/>
            <w:color w:val="5B9BD5" w:themeColor="accent1"/>
            <w:spacing w:val="-1"/>
            <w:sz w:val="24"/>
            <w:szCs w:val="24"/>
          </w:rPr>
          <w:delText>c</w:delText>
        </w:r>
        <w:r w:rsidRPr="00C07F08" w:rsidDel="00D22504">
          <w:rPr>
            <w:rFonts w:ascii="Times New Roman" w:hAnsi="Times New Roman"/>
            <w:color w:val="5B9BD5" w:themeColor="accent1"/>
            <w:sz w:val="24"/>
            <w:szCs w:val="24"/>
          </w:rPr>
          <w:delText>om</w:delText>
        </w:r>
        <w:r w:rsidRPr="00C07F08" w:rsidDel="00D22504">
          <w:rPr>
            <w:rFonts w:ascii="Times New Roman" w:hAnsi="Times New Roman"/>
            <w:color w:val="5B9BD5" w:themeColor="accent1"/>
            <w:spacing w:val="-2"/>
            <w:sz w:val="24"/>
            <w:szCs w:val="24"/>
          </w:rPr>
          <w:delText>m</w:delText>
        </w:r>
        <w:r w:rsidRPr="00C07F08" w:rsidDel="00D22504">
          <w:rPr>
            <w:rFonts w:ascii="Times New Roman" w:hAnsi="Times New Roman"/>
            <w:color w:val="5B9BD5" w:themeColor="accent1"/>
            <w:sz w:val="24"/>
            <w:szCs w:val="24"/>
          </w:rPr>
          <w:delText>ittente</w:delText>
        </w:r>
        <w:r w:rsidRPr="00C07F08" w:rsidDel="00D22504">
          <w:rPr>
            <w:rFonts w:ascii="Times New Roman" w:hAnsi="Times New Roman"/>
            <w:color w:val="5B9BD5" w:themeColor="accent1"/>
            <w:spacing w:val="-7"/>
            <w:sz w:val="24"/>
            <w:szCs w:val="24"/>
          </w:rPr>
          <w:delText xml:space="preserve"> </w:delText>
        </w:r>
        <w:r w:rsidRPr="00C07F08" w:rsidDel="00D22504">
          <w:rPr>
            <w:rFonts w:ascii="Times New Roman" w:hAnsi="Times New Roman"/>
            <w:color w:val="5B9BD5" w:themeColor="accent1"/>
            <w:spacing w:val="-1"/>
            <w:sz w:val="24"/>
            <w:szCs w:val="24"/>
          </w:rPr>
          <w:delText>f</w:delText>
        </w:r>
        <w:r w:rsidRPr="00C07F08" w:rsidDel="00D22504">
          <w:rPr>
            <w:rFonts w:ascii="Times New Roman" w:hAnsi="Times New Roman"/>
            <w:color w:val="5B9BD5" w:themeColor="accent1"/>
            <w:sz w:val="24"/>
            <w:szCs w:val="24"/>
          </w:rPr>
          <w:delText>arà</w:delText>
        </w:r>
        <w:r w:rsidRPr="00C07F08" w:rsidDel="00D22504">
          <w:rPr>
            <w:rFonts w:ascii="Times New Roman" w:hAnsi="Times New Roman"/>
            <w:color w:val="5B9BD5" w:themeColor="accent1"/>
            <w:spacing w:val="-7"/>
            <w:sz w:val="24"/>
            <w:szCs w:val="24"/>
          </w:rPr>
          <w:delText xml:space="preserve"> </w:delText>
        </w:r>
        <w:r w:rsidRPr="00C07F08" w:rsidDel="00D22504">
          <w:rPr>
            <w:rFonts w:ascii="Times New Roman" w:hAnsi="Times New Roman"/>
            <w:color w:val="5B9BD5" w:themeColor="accent1"/>
            <w:spacing w:val="1"/>
            <w:sz w:val="24"/>
            <w:szCs w:val="24"/>
          </w:rPr>
          <w:delText>i</w:delText>
        </w:r>
        <w:r w:rsidRPr="00C07F08" w:rsidDel="00D22504">
          <w:rPr>
            <w:rFonts w:ascii="Times New Roman" w:hAnsi="Times New Roman"/>
            <w:color w:val="5B9BD5" w:themeColor="accent1"/>
            <w:sz w:val="24"/>
            <w:szCs w:val="24"/>
          </w:rPr>
          <w:delText>nclu</w:delText>
        </w:r>
        <w:r w:rsidRPr="00C07F08" w:rsidDel="00D22504">
          <w:rPr>
            <w:rFonts w:ascii="Times New Roman" w:hAnsi="Times New Roman"/>
            <w:color w:val="5B9BD5" w:themeColor="accent1"/>
            <w:spacing w:val="-1"/>
            <w:sz w:val="24"/>
            <w:szCs w:val="24"/>
          </w:rPr>
          <w:delText>d</w:delText>
        </w:r>
        <w:r w:rsidRPr="00C07F08" w:rsidDel="00D22504">
          <w:rPr>
            <w:rFonts w:ascii="Times New Roman" w:hAnsi="Times New Roman"/>
            <w:color w:val="5B9BD5" w:themeColor="accent1"/>
            <w:sz w:val="24"/>
            <w:szCs w:val="24"/>
          </w:rPr>
          <w:delText>e</w:delText>
        </w:r>
        <w:r w:rsidRPr="00C07F08" w:rsidDel="00D22504">
          <w:rPr>
            <w:rFonts w:ascii="Times New Roman" w:hAnsi="Times New Roman"/>
            <w:color w:val="5B9BD5" w:themeColor="accent1"/>
            <w:spacing w:val="-1"/>
            <w:sz w:val="24"/>
            <w:szCs w:val="24"/>
          </w:rPr>
          <w:delText>r</w:delText>
        </w:r>
        <w:r w:rsidRPr="00C07F08" w:rsidDel="00D22504">
          <w:rPr>
            <w:rFonts w:ascii="Times New Roman" w:hAnsi="Times New Roman"/>
            <w:color w:val="5B9BD5" w:themeColor="accent1"/>
            <w:sz w:val="24"/>
            <w:szCs w:val="24"/>
          </w:rPr>
          <w:delText>e</w:delText>
        </w:r>
        <w:r w:rsidRPr="00C07F08" w:rsidDel="00D22504">
          <w:rPr>
            <w:rFonts w:ascii="Times New Roman" w:hAnsi="Times New Roman"/>
            <w:color w:val="5B9BD5" w:themeColor="accent1"/>
            <w:spacing w:val="-6"/>
            <w:sz w:val="24"/>
            <w:szCs w:val="24"/>
          </w:rPr>
          <w:delText xml:space="preserve"> </w:delText>
        </w:r>
        <w:r w:rsidRPr="00C07F08" w:rsidDel="00D22504">
          <w:rPr>
            <w:rFonts w:ascii="Times New Roman" w:hAnsi="Times New Roman"/>
            <w:color w:val="5B9BD5" w:themeColor="accent1"/>
            <w:sz w:val="24"/>
            <w:szCs w:val="24"/>
          </w:rPr>
          <w:delText>nel</w:delText>
        </w:r>
        <w:r w:rsidRPr="00C07F08" w:rsidDel="00D22504">
          <w:rPr>
            <w:rFonts w:ascii="Times New Roman" w:hAnsi="Times New Roman"/>
            <w:color w:val="5B9BD5" w:themeColor="accent1"/>
            <w:spacing w:val="-6"/>
            <w:sz w:val="24"/>
            <w:szCs w:val="24"/>
          </w:rPr>
          <w:delText xml:space="preserve"> </w:delText>
        </w:r>
        <w:r w:rsidRPr="00C07F08" w:rsidDel="00D22504">
          <w:rPr>
            <w:rFonts w:ascii="Times New Roman" w:hAnsi="Times New Roman"/>
            <w:color w:val="5B9BD5" w:themeColor="accent1"/>
            <w:sz w:val="24"/>
            <w:szCs w:val="24"/>
          </w:rPr>
          <w:delText>contr</w:delText>
        </w:r>
        <w:r w:rsidRPr="00C07F08" w:rsidDel="00D22504">
          <w:rPr>
            <w:rFonts w:ascii="Times New Roman" w:hAnsi="Times New Roman"/>
            <w:color w:val="5B9BD5" w:themeColor="accent1"/>
            <w:spacing w:val="-1"/>
            <w:sz w:val="24"/>
            <w:szCs w:val="24"/>
          </w:rPr>
          <w:delText>a</w:delText>
        </w:r>
        <w:r w:rsidRPr="00C07F08" w:rsidDel="00D22504">
          <w:rPr>
            <w:rFonts w:ascii="Times New Roman" w:hAnsi="Times New Roman"/>
            <w:color w:val="5B9BD5" w:themeColor="accent1"/>
            <w:sz w:val="24"/>
            <w:szCs w:val="24"/>
          </w:rPr>
          <w:delText>tto</w:delText>
        </w:r>
        <w:r w:rsidRPr="00C07F08" w:rsidDel="00D22504">
          <w:rPr>
            <w:rFonts w:ascii="Times New Roman" w:hAnsi="Times New Roman"/>
            <w:color w:val="5B9BD5" w:themeColor="accent1"/>
            <w:spacing w:val="-6"/>
            <w:sz w:val="24"/>
            <w:szCs w:val="24"/>
          </w:rPr>
          <w:delText xml:space="preserve"> </w:delText>
        </w:r>
        <w:r w:rsidRPr="00C07F08" w:rsidDel="00D22504">
          <w:rPr>
            <w:rFonts w:ascii="Times New Roman" w:hAnsi="Times New Roman"/>
            <w:color w:val="5B9BD5" w:themeColor="accent1"/>
            <w:sz w:val="24"/>
            <w:szCs w:val="24"/>
          </w:rPr>
          <w:delText>di</w:delText>
        </w:r>
        <w:r w:rsidRPr="00C07F08" w:rsidDel="00D22504">
          <w:rPr>
            <w:rFonts w:ascii="Times New Roman" w:hAnsi="Times New Roman"/>
            <w:color w:val="5B9BD5" w:themeColor="accent1"/>
            <w:spacing w:val="-6"/>
            <w:sz w:val="24"/>
            <w:szCs w:val="24"/>
          </w:rPr>
          <w:delText xml:space="preserve"> </w:delText>
        </w:r>
        <w:r w:rsidRPr="00C07F08" w:rsidDel="00D22504">
          <w:rPr>
            <w:rFonts w:ascii="Times New Roman" w:hAnsi="Times New Roman"/>
            <w:color w:val="5B9BD5" w:themeColor="accent1"/>
            <w:sz w:val="24"/>
            <w:szCs w:val="24"/>
          </w:rPr>
          <w:delText>app</w:delText>
        </w:r>
        <w:r w:rsidRPr="00C07F08" w:rsidDel="00D22504">
          <w:rPr>
            <w:rFonts w:ascii="Times New Roman" w:hAnsi="Times New Roman"/>
            <w:color w:val="5B9BD5" w:themeColor="accent1"/>
            <w:spacing w:val="-1"/>
            <w:sz w:val="24"/>
            <w:szCs w:val="24"/>
          </w:rPr>
          <w:delText>a</w:delText>
        </w:r>
        <w:r w:rsidRPr="00C07F08" w:rsidDel="00D22504">
          <w:rPr>
            <w:rFonts w:ascii="Times New Roman" w:hAnsi="Times New Roman"/>
            <w:color w:val="5B9BD5" w:themeColor="accent1"/>
            <w:sz w:val="24"/>
            <w:szCs w:val="24"/>
          </w:rPr>
          <w:delText>lto</w:delText>
        </w:r>
        <w:r w:rsidRPr="00C07F08" w:rsidDel="00D22504">
          <w:rPr>
            <w:rFonts w:ascii="Times New Roman" w:hAnsi="Times New Roman"/>
            <w:color w:val="5B9BD5" w:themeColor="accent1"/>
            <w:spacing w:val="-7"/>
            <w:sz w:val="24"/>
            <w:szCs w:val="24"/>
          </w:rPr>
          <w:delText xml:space="preserve"> </w:delText>
        </w:r>
        <w:r w:rsidRPr="00C07F08" w:rsidDel="00D22504">
          <w:rPr>
            <w:rFonts w:ascii="Times New Roman" w:hAnsi="Times New Roman"/>
            <w:color w:val="5B9BD5" w:themeColor="accent1"/>
            <w:spacing w:val="-2"/>
            <w:sz w:val="24"/>
            <w:szCs w:val="24"/>
          </w:rPr>
          <w:delText>c</w:delText>
        </w:r>
        <w:r w:rsidRPr="00C07F08" w:rsidDel="00D22504">
          <w:rPr>
            <w:rFonts w:ascii="Times New Roman" w:hAnsi="Times New Roman"/>
            <w:color w:val="5B9BD5" w:themeColor="accent1"/>
            <w:sz w:val="24"/>
            <w:szCs w:val="24"/>
          </w:rPr>
          <w:delText>on</w:delText>
        </w:r>
        <w:r w:rsidRPr="00C07F08" w:rsidDel="00D22504">
          <w:rPr>
            <w:rFonts w:ascii="Times New Roman" w:hAnsi="Times New Roman"/>
            <w:color w:val="5B9BD5" w:themeColor="accent1"/>
            <w:spacing w:val="-7"/>
            <w:sz w:val="24"/>
            <w:szCs w:val="24"/>
          </w:rPr>
          <w:delText xml:space="preserve"> </w:delText>
        </w:r>
        <w:r w:rsidRPr="00C07F08" w:rsidDel="00D22504">
          <w:rPr>
            <w:rFonts w:ascii="Times New Roman" w:hAnsi="Times New Roman"/>
            <w:color w:val="5B9BD5" w:themeColor="accent1"/>
            <w:sz w:val="24"/>
            <w:szCs w:val="24"/>
          </w:rPr>
          <w:delText>l’i</w:delText>
        </w:r>
        <w:r w:rsidRPr="00C07F08" w:rsidDel="00D22504">
          <w:rPr>
            <w:rFonts w:ascii="Times New Roman" w:hAnsi="Times New Roman"/>
            <w:color w:val="5B9BD5" w:themeColor="accent1"/>
            <w:spacing w:val="-2"/>
            <w:sz w:val="24"/>
            <w:szCs w:val="24"/>
          </w:rPr>
          <w:delText>m</w:delText>
        </w:r>
        <w:r w:rsidRPr="00C07F08" w:rsidDel="00D22504">
          <w:rPr>
            <w:rFonts w:ascii="Times New Roman" w:hAnsi="Times New Roman"/>
            <w:color w:val="5B9BD5" w:themeColor="accent1"/>
            <w:sz w:val="24"/>
            <w:szCs w:val="24"/>
          </w:rPr>
          <w:delText>presa</w:delText>
        </w:r>
        <w:r w:rsidRPr="00C07F08" w:rsidDel="00D22504">
          <w:rPr>
            <w:rFonts w:ascii="Times New Roman" w:hAnsi="Times New Roman"/>
            <w:color w:val="5B9BD5" w:themeColor="accent1"/>
            <w:spacing w:val="-6"/>
            <w:sz w:val="24"/>
            <w:szCs w:val="24"/>
          </w:rPr>
          <w:delText xml:space="preserve"> </w:delText>
        </w:r>
        <w:r w:rsidRPr="00C07F08" w:rsidDel="00D22504">
          <w:rPr>
            <w:rFonts w:ascii="Times New Roman" w:hAnsi="Times New Roman"/>
            <w:color w:val="5B9BD5" w:themeColor="accent1"/>
            <w:sz w:val="24"/>
            <w:szCs w:val="24"/>
          </w:rPr>
          <w:delText>subentrante</w:delText>
        </w:r>
        <w:r w:rsidRPr="00C07F08" w:rsidDel="00D22504">
          <w:rPr>
            <w:rFonts w:ascii="Times New Roman" w:hAnsi="Times New Roman"/>
            <w:color w:val="5B9BD5" w:themeColor="accent1"/>
            <w:spacing w:val="-7"/>
            <w:sz w:val="24"/>
            <w:szCs w:val="24"/>
          </w:rPr>
          <w:delText xml:space="preserve"> </w:delText>
        </w:r>
        <w:r w:rsidRPr="00C07F08" w:rsidDel="00D22504">
          <w:rPr>
            <w:rFonts w:ascii="Times New Roman" w:hAnsi="Times New Roman"/>
            <w:color w:val="5B9BD5" w:themeColor="accent1"/>
            <w:sz w:val="24"/>
            <w:szCs w:val="24"/>
          </w:rPr>
          <w:delText>l’i</w:delText>
        </w:r>
        <w:r w:rsidRPr="00C07F08" w:rsidDel="00D22504">
          <w:rPr>
            <w:rFonts w:ascii="Times New Roman" w:hAnsi="Times New Roman"/>
            <w:color w:val="5B9BD5" w:themeColor="accent1"/>
            <w:spacing w:val="-2"/>
            <w:sz w:val="24"/>
            <w:szCs w:val="24"/>
          </w:rPr>
          <w:delText>m</w:delText>
        </w:r>
        <w:r w:rsidRPr="00C07F08" w:rsidDel="00D22504">
          <w:rPr>
            <w:rFonts w:ascii="Times New Roman" w:hAnsi="Times New Roman"/>
            <w:color w:val="5B9BD5" w:themeColor="accent1"/>
            <w:sz w:val="24"/>
            <w:szCs w:val="24"/>
          </w:rPr>
          <w:delText>pegno</w:delText>
        </w:r>
        <w:r w:rsidRPr="00C07F08" w:rsidDel="00D22504">
          <w:rPr>
            <w:rFonts w:ascii="Times New Roman" w:hAnsi="Times New Roman"/>
            <w:color w:val="5B9BD5" w:themeColor="accent1"/>
            <w:spacing w:val="-6"/>
            <w:sz w:val="24"/>
            <w:szCs w:val="24"/>
          </w:rPr>
          <w:delText xml:space="preserve"> </w:delText>
        </w:r>
        <w:r w:rsidRPr="00C07F08" w:rsidDel="00D22504">
          <w:rPr>
            <w:rFonts w:ascii="Times New Roman" w:hAnsi="Times New Roman"/>
            <w:color w:val="5B9BD5" w:themeColor="accent1"/>
            <w:sz w:val="24"/>
            <w:szCs w:val="24"/>
          </w:rPr>
          <w:delText>di questa,</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pacing w:val="-1"/>
            <w:sz w:val="24"/>
            <w:szCs w:val="24"/>
          </w:rPr>
          <w:delText>n</w:delText>
        </w:r>
        <w:r w:rsidRPr="00C07F08" w:rsidDel="00D22504">
          <w:rPr>
            <w:rFonts w:ascii="Times New Roman" w:hAnsi="Times New Roman"/>
            <w:color w:val="5B9BD5" w:themeColor="accent1"/>
            <w:sz w:val="24"/>
            <w:szCs w:val="24"/>
          </w:rPr>
          <w:delText xml:space="preserve">el </w:delText>
        </w:r>
        <w:r w:rsidRPr="00C07F08" w:rsidDel="00D22504">
          <w:rPr>
            <w:rFonts w:ascii="Times New Roman" w:hAnsi="Times New Roman"/>
            <w:color w:val="5B9BD5" w:themeColor="accent1"/>
            <w:spacing w:val="-1"/>
            <w:sz w:val="24"/>
            <w:szCs w:val="24"/>
          </w:rPr>
          <w:delText>r</w:delText>
        </w:r>
        <w:r w:rsidRPr="00C07F08" w:rsidDel="00D22504">
          <w:rPr>
            <w:rFonts w:ascii="Times New Roman" w:hAnsi="Times New Roman"/>
            <w:color w:val="5B9BD5" w:themeColor="accent1"/>
            <w:sz w:val="24"/>
            <w:szCs w:val="24"/>
          </w:rPr>
          <w:delText>ispetto</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dell’autono</w:delText>
        </w:r>
        <w:r w:rsidRPr="00C07F08" w:rsidDel="00D22504">
          <w:rPr>
            <w:rFonts w:ascii="Times New Roman" w:hAnsi="Times New Roman"/>
            <w:color w:val="5B9BD5" w:themeColor="accent1"/>
            <w:spacing w:val="-2"/>
            <w:sz w:val="24"/>
            <w:szCs w:val="24"/>
          </w:rPr>
          <w:delText>m</w:delText>
        </w:r>
        <w:r w:rsidRPr="00C07F08" w:rsidDel="00D22504">
          <w:rPr>
            <w:rFonts w:ascii="Times New Roman" w:hAnsi="Times New Roman"/>
            <w:color w:val="5B9BD5" w:themeColor="accent1"/>
            <w:sz w:val="24"/>
            <w:szCs w:val="24"/>
          </w:rPr>
          <w:delText>ia</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imprenditoriale,</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a parità</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pacing w:val="-1"/>
            <w:sz w:val="24"/>
            <w:szCs w:val="24"/>
          </w:rPr>
          <w:delText>d</w:delText>
        </w:r>
        <w:r w:rsidRPr="00C07F08" w:rsidDel="00D22504">
          <w:rPr>
            <w:rFonts w:ascii="Times New Roman" w:hAnsi="Times New Roman"/>
            <w:color w:val="5B9BD5" w:themeColor="accent1"/>
            <w:sz w:val="24"/>
            <w:szCs w:val="24"/>
          </w:rPr>
          <w:delText>i</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condizioni</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di appalto</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ed</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a</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fronte</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di obiettive n</w:delText>
        </w:r>
        <w:r w:rsidRPr="00C07F08" w:rsidDel="00D22504">
          <w:rPr>
            <w:rFonts w:ascii="Times New Roman" w:hAnsi="Times New Roman"/>
            <w:color w:val="5B9BD5" w:themeColor="accent1"/>
            <w:spacing w:val="-1"/>
            <w:sz w:val="24"/>
            <w:szCs w:val="24"/>
          </w:rPr>
          <w:delText>e</w:delText>
        </w:r>
        <w:r w:rsidRPr="00C07F08" w:rsidDel="00D22504">
          <w:rPr>
            <w:rFonts w:ascii="Times New Roman" w:hAnsi="Times New Roman"/>
            <w:color w:val="5B9BD5" w:themeColor="accent1"/>
            <w:sz w:val="24"/>
            <w:szCs w:val="24"/>
          </w:rPr>
          <w:delText>cessità ope</w:delText>
        </w:r>
        <w:r w:rsidRPr="00C07F08" w:rsidDel="00D22504">
          <w:rPr>
            <w:rFonts w:ascii="Times New Roman" w:hAnsi="Times New Roman"/>
            <w:color w:val="5B9BD5" w:themeColor="accent1"/>
            <w:spacing w:val="-1"/>
            <w:sz w:val="24"/>
            <w:szCs w:val="24"/>
          </w:rPr>
          <w:delText>r</w:delText>
        </w:r>
        <w:r w:rsidRPr="00C07F08" w:rsidDel="00D22504">
          <w:rPr>
            <w:rFonts w:ascii="Times New Roman" w:hAnsi="Times New Roman"/>
            <w:color w:val="5B9BD5" w:themeColor="accent1"/>
            <w:sz w:val="24"/>
            <w:szCs w:val="24"/>
          </w:rPr>
          <w:delText xml:space="preserve">ative e </w:delText>
        </w:r>
        <w:r w:rsidRPr="00C07F08" w:rsidDel="00D22504">
          <w:rPr>
            <w:rFonts w:ascii="Times New Roman" w:hAnsi="Times New Roman"/>
            <w:color w:val="5B9BD5" w:themeColor="accent1"/>
            <w:spacing w:val="-1"/>
            <w:sz w:val="24"/>
            <w:szCs w:val="24"/>
          </w:rPr>
          <w:delText>p</w:delText>
        </w:r>
        <w:r w:rsidRPr="00C07F08" w:rsidDel="00D22504">
          <w:rPr>
            <w:rFonts w:ascii="Times New Roman" w:hAnsi="Times New Roman"/>
            <w:color w:val="5B9BD5" w:themeColor="accent1"/>
            <w:sz w:val="24"/>
            <w:szCs w:val="24"/>
          </w:rPr>
          <w:delText>ro</w:delText>
        </w:r>
        <w:r w:rsidRPr="00C07F08" w:rsidDel="00D22504">
          <w:rPr>
            <w:rFonts w:ascii="Times New Roman" w:hAnsi="Times New Roman"/>
            <w:color w:val="5B9BD5" w:themeColor="accent1"/>
            <w:spacing w:val="-1"/>
            <w:sz w:val="24"/>
            <w:szCs w:val="24"/>
          </w:rPr>
          <w:delText>d</w:delText>
        </w:r>
        <w:r w:rsidRPr="00C07F08" w:rsidDel="00D22504">
          <w:rPr>
            <w:rFonts w:ascii="Times New Roman" w:hAnsi="Times New Roman"/>
            <w:color w:val="5B9BD5" w:themeColor="accent1"/>
            <w:sz w:val="24"/>
            <w:szCs w:val="24"/>
          </w:rPr>
          <w:delText>utti</w:delText>
        </w:r>
        <w:r w:rsidRPr="00C07F08" w:rsidDel="00D22504">
          <w:rPr>
            <w:rFonts w:ascii="Times New Roman" w:hAnsi="Times New Roman"/>
            <w:color w:val="5B9BD5" w:themeColor="accent1"/>
            <w:spacing w:val="-1"/>
            <w:sz w:val="24"/>
            <w:szCs w:val="24"/>
          </w:rPr>
          <w:delText>v</w:delText>
        </w:r>
        <w:r w:rsidRPr="00C07F08" w:rsidDel="00D22504">
          <w:rPr>
            <w:rFonts w:ascii="Times New Roman" w:hAnsi="Times New Roman"/>
            <w:color w:val="5B9BD5" w:themeColor="accent1"/>
            <w:sz w:val="24"/>
            <w:szCs w:val="24"/>
          </w:rPr>
          <w:delText>e dell’impresa sub</w:delText>
        </w:r>
        <w:r w:rsidRPr="00C07F08" w:rsidDel="00D22504">
          <w:rPr>
            <w:rFonts w:ascii="Times New Roman" w:hAnsi="Times New Roman"/>
            <w:color w:val="5B9BD5" w:themeColor="accent1"/>
            <w:spacing w:val="-1"/>
            <w:sz w:val="24"/>
            <w:szCs w:val="24"/>
          </w:rPr>
          <w:delText>e</w:delText>
        </w:r>
        <w:r w:rsidRPr="00C07F08" w:rsidDel="00D22504">
          <w:rPr>
            <w:rFonts w:ascii="Times New Roman" w:hAnsi="Times New Roman"/>
            <w:color w:val="5B9BD5" w:themeColor="accent1"/>
            <w:sz w:val="24"/>
            <w:szCs w:val="24"/>
          </w:rPr>
          <w:delText>nt</w:delText>
        </w:r>
        <w:r w:rsidRPr="00C07F08" w:rsidDel="00D22504">
          <w:rPr>
            <w:rFonts w:ascii="Times New Roman" w:hAnsi="Times New Roman"/>
            <w:color w:val="5B9BD5" w:themeColor="accent1"/>
            <w:spacing w:val="-1"/>
            <w:sz w:val="24"/>
            <w:szCs w:val="24"/>
          </w:rPr>
          <w:delText>r</w:delText>
        </w:r>
        <w:r w:rsidRPr="00C07F08" w:rsidDel="00D22504">
          <w:rPr>
            <w:rFonts w:ascii="Times New Roman" w:hAnsi="Times New Roman"/>
            <w:color w:val="5B9BD5" w:themeColor="accent1"/>
            <w:sz w:val="24"/>
            <w:szCs w:val="24"/>
          </w:rPr>
          <w:delText>a</w:delText>
        </w:r>
        <w:r w:rsidRPr="00C07F08" w:rsidDel="00D22504">
          <w:rPr>
            <w:rFonts w:ascii="Times New Roman" w:hAnsi="Times New Roman"/>
            <w:color w:val="5B9BD5" w:themeColor="accent1"/>
            <w:spacing w:val="-1"/>
            <w:sz w:val="24"/>
            <w:szCs w:val="24"/>
          </w:rPr>
          <w:delText>n</w:delText>
        </w:r>
        <w:r w:rsidRPr="00C07F08" w:rsidDel="00D22504">
          <w:rPr>
            <w:rFonts w:ascii="Times New Roman" w:hAnsi="Times New Roman"/>
            <w:color w:val="5B9BD5" w:themeColor="accent1"/>
            <w:sz w:val="24"/>
            <w:szCs w:val="24"/>
          </w:rPr>
          <w:delText xml:space="preserve">te, a </w:delText>
        </w:r>
        <w:r w:rsidRPr="00C07F08" w:rsidDel="00D22504">
          <w:rPr>
            <w:rFonts w:ascii="Times New Roman" w:hAnsi="Times New Roman"/>
            <w:color w:val="5B9BD5" w:themeColor="accent1"/>
            <w:spacing w:val="-1"/>
            <w:sz w:val="24"/>
            <w:szCs w:val="24"/>
          </w:rPr>
          <w:delText>d</w:delText>
        </w:r>
        <w:r w:rsidRPr="00C07F08" w:rsidDel="00D22504">
          <w:rPr>
            <w:rFonts w:ascii="Times New Roman" w:hAnsi="Times New Roman"/>
            <w:color w:val="5B9BD5" w:themeColor="accent1"/>
            <w:sz w:val="24"/>
            <w:szCs w:val="24"/>
          </w:rPr>
          <w:delText>are precedenza, a parità di condizio</w:delText>
        </w:r>
        <w:r w:rsidRPr="00C07F08" w:rsidDel="00D22504">
          <w:rPr>
            <w:rFonts w:ascii="Times New Roman" w:hAnsi="Times New Roman"/>
            <w:color w:val="5B9BD5" w:themeColor="accent1"/>
            <w:spacing w:val="-1"/>
            <w:sz w:val="24"/>
            <w:szCs w:val="24"/>
          </w:rPr>
          <w:delText>n</w:delText>
        </w:r>
        <w:r w:rsidRPr="00C07F08" w:rsidDel="00D22504">
          <w:rPr>
            <w:rFonts w:ascii="Times New Roman" w:hAnsi="Times New Roman"/>
            <w:color w:val="5B9BD5" w:themeColor="accent1"/>
            <w:sz w:val="24"/>
            <w:szCs w:val="24"/>
          </w:rPr>
          <w:delText>i,</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a tutti i lav</w:delText>
        </w:r>
        <w:r w:rsidRPr="00C07F08" w:rsidDel="00D22504">
          <w:rPr>
            <w:rFonts w:ascii="Times New Roman" w:hAnsi="Times New Roman"/>
            <w:color w:val="5B9BD5" w:themeColor="accent1"/>
            <w:spacing w:val="-1"/>
            <w:sz w:val="24"/>
            <w:szCs w:val="24"/>
          </w:rPr>
          <w:delText>o</w:delText>
        </w:r>
        <w:r w:rsidRPr="00C07F08" w:rsidDel="00D22504">
          <w:rPr>
            <w:rFonts w:ascii="Times New Roman" w:hAnsi="Times New Roman"/>
            <w:color w:val="5B9BD5" w:themeColor="accent1"/>
            <w:sz w:val="24"/>
            <w:szCs w:val="24"/>
          </w:rPr>
          <w:delText>rat</w:delText>
        </w:r>
        <w:r w:rsidRPr="00C07F08" w:rsidDel="00D22504">
          <w:rPr>
            <w:rFonts w:ascii="Times New Roman" w:hAnsi="Times New Roman"/>
            <w:color w:val="5B9BD5" w:themeColor="accent1"/>
            <w:spacing w:val="-1"/>
            <w:sz w:val="24"/>
            <w:szCs w:val="24"/>
          </w:rPr>
          <w:delText>o</w:delText>
        </w:r>
        <w:r w:rsidRPr="00C07F08" w:rsidDel="00D22504">
          <w:rPr>
            <w:rFonts w:ascii="Times New Roman" w:hAnsi="Times New Roman"/>
            <w:color w:val="5B9BD5" w:themeColor="accent1"/>
            <w:sz w:val="24"/>
            <w:szCs w:val="24"/>
          </w:rPr>
          <w:delText>ri</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 xml:space="preserve">della </w:delText>
        </w:r>
        <w:r w:rsidRPr="00C07F08" w:rsidDel="00D22504">
          <w:rPr>
            <w:rFonts w:ascii="Times New Roman" w:hAnsi="Times New Roman"/>
            <w:color w:val="5B9BD5" w:themeColor="accent1"/>
            <w:spacing w:val="-1"/>
            <w:sz w:val="24"/>
            <w:szCs w:val="24"/>
          </w:rPr>
          <w:delText>g</w:delText>
        </w:r>
        <w:r w:rsidRPr="00C07F08" w:rsidDel="00D22504">
          <w:rPr>
            <w:rFonts w:ascii="Times New Roman" w:hAnsi="Times New Roman"/>
            <w:color w:val="5B9BD5" w:themeColor="accent1"/>
            <w:sz w:val="24"/>
            <w:szCs w:val="24"/>
          </w:rPr>
          <w:delText>estio</w:delText>
        </w:r>
        <w:r w:rsidRPr="00C07F08" w:rsidDel="00D22504">
          <w:rPr>
            <w:rFonts w:ascii="Times New Roman" w:hAnsi="Times New Roman"/>
            <w:color w:val="5B9BD5" w:themeColor="accent1"/>
            <w:spacing w:val="-1"/>
            <w:sz w:val="24"/>
            <w:szCs w:val="24"/>
          </w:rPr>
          <w:delText>n</w:delText>
        </w:r>
        <w:r w:rsidRPr="00C07F08" w:rsidDel="00D22504">
          <w:rPr>
            <w:rFonts w:ascii="Times New Roman" w:hAnsi="Times New Roman"/>
            <w:color w:val="5B9BD5" w:themeColor="accent1"/>
            <w:sz w:val="24"/>
            <w:szCs w:val="24"/>
          </w:rPr>
          <w:delText>e prece</w:delText>
        </w:r>
        <w:r w:rsidRPr="00C07F08" w:rsidDel="00D22504">
          <w:rPr>
            <w:rFonts w:ascii="Times New Roman" w:hAnsi="Times New Roman"/>
            <w:color w:val="5B9BD5" w:themeColor="accent1"/>
            <w:spacing w:val="-1"/>
            <w:sz w:val="24"/>
            <w:szCs w:val="24"/>
          </w:rPr>
          <w:delText>d</w:delText>
        </w:r>
        <w:r w:rsidRPr="00C07F08" w:rsidDel="00D22504">
          <w:rPr>
            <w:rFonts w:ascii="Times New Roman" w:hAnsi="Times New Roman"/>
            <w:color w:val="5B9BD5" w:themeColor="accent1"/>
            <w:sz w:val="24"/>
            <w:szCs w:val="24"/>
          </w:rPr>
          <w:delText>ente.</w:delText>
        </w:r>
      </w:del>
    </w:p>
    <w:p w:rsidR="00C07F08" w:rsidRPr="00C07F08" w:rsidDel="00D22504" w:rsidRDefault="00C07F08" w:rsidP="00C07F08">
      <w:pPr>
        <w:widowControl w:val="0"/>
        <w:autoSpaceDE w:val="0"/>
        <w:autoSpaceDN w:val="0"/>
        <w:adjustRightInd w:val="0"/>
        <w:spacing w:after="0" w:line="120" w:lineRule="exact"/>
        <w:rPr>
          <w:del w:id="7" w:author="Parisi, Carlo" w:date="2016-07-15T08:38:00Z"/>
          <w:rFonts w:ascii="Times New Roman" w:hAnsi="Times New Roman"/>
          <w:color w:val="5B9BD5" w:themeColor="accent1"/>
          <w:sz w:val="12"/>
          <w:szCs w:val="12"/>
        </w:rPr>
      </w:pPr>
    </w:p>
    <w:p w:rsidR="00C07F08" w:rsidRPr="00C07F08" w:rsidDel="00D22504" w:rsidRDefault="00C07F08" w:rsidP="00C07F08">
      <w:pPr>
        <w:widowControl w:val="0"/>
        <w:autoSpaceDE w:val="0"/>
        <w:autoSpaceDN w:val="0"/>
        <w:adjustRightInd w:val="0"/>
        <w:spacing w:after="0" w:line="240" w:lineRule="auto"/>
        <w:ind w:left="114" w:right="52"/>
        <w:jc w:val="both"/>
        <w:rPr>
          <w:del w:id="8" w:author="Parisi, Carlo" w:date="2016-07-15T08:38:00Z"/>
          <w:rFonts w:ascii="Times New Roman" w:hAnsi="Times New Roman"/>
          <w:color w:val="5B9BD5" w:themeColor="accent1"/>
          <w:sz w:val="24"/>
          <w:szCs w:val="24"/>
        </w:rPr>
      </w:pPr>
      <w:del w:id="9" w:author="Parisi, Carlo" w:date="2016-07-15T08:38:00Z">
        <w:r w:rsidRPr="00C07F08" w:rsidDel="00D22504">
          <w:rPr>
            <w:rFonts w:ascii="Times New Roman" w:hAnsi="Times New Roman"/>
            <w:color w:val="5B9BD5" w:themeColor="accent1"/>
            <w:sz w:val="24"/>
            <w:szCs w:val="24"/>
          </w:rPr>
          <w:delText>Quanto</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pre</w:delText>
        </w:r>
        <w:r w:rsidRPr="00C07F08" w:rsidDel="00D22504">
          <w:rPr>
            <w:rFonts w:ascii="Times New Roman" w:hAnsi="Times New Roman"/>
            <w:color w:val="5B9BD5" w:themeColor="accent1"/>
            <w:spacing w:val="-1"/>
            <w:sz w:val="24"/>
            <w:szCs w:val="24"/>
          </w:rPr>
          <w:delText>v</w:delText>
        </w:r>
        <w:r w:rsidRPr="00C07F08" w:rsidDel="00D22504">
          <w:rPr>
            <w:rFonts w:ascii="Times New Roman" w:hAnsi="Times New Roman"/>
            <w:color w:val="5B9BD5" w:themeColor="accent1"/>
            <w:spacing w:val="1"/>
            <w:sz w:val="24"/>
            <w:szCs w:val="24"/>
          </w:rPr>
          <w:delText>i</w:delText>
        </w:r>
        <w:r w:rsidRPr="00C07F08" w:rsidDel="00D22504">
          <w:rPr>
            <w:rFonts w:ascii="Times New Roman" w:hAnsi="Times New Roman"/>
            <w:color w:val="5B9BD5" w:themeColor="accent1"/>
            <w:sz w:val="24"/>
            <w:szCs w:val="24"/>
          </w:rPr>
          <w:delText>sto</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al</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presente</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artic</w:delText>
        </w:r>
        <w:r w:rsidRPr="00C07F08" w:rsidDel="00D22504">
          <w:rPr>
            <w:rFonts w:ascii="Times New Roman" w:hAnsi="Times New Roman"/>
            <w:color w:val="5B9BD5" w:themeColor="accent1"/>
            <w:spacing w:val="-1"/>
            <w:sz w:val="24"/>
            <w:szCs w:val="24"/>
          </w:rPr>
          <w:delText>o</w:delText>
        </w:r>
        <w:r w:rsidRPr="00C07F08" w:rsidDel="00D22504">
          <w:rPr>
            <w:rFonts w:ascii="Times New Roman" w:hAnsi="Times New Roman"/>
            <w:color w:val="5B9BD5" w:themeColor="accent1"/>
            <w:spacing w:val="1"/>
            <w:sz w:val="24"/>
            <w:szCs w:val="24"/>
          </w:rPr>
          <w:delText>l</w:delText>
        </w:r>
        <w:r w:rsidRPr="00C07F08" w:rsidDel="00D22504">
          <w:rPr>
            <w:rFonts w:ascii="Times New Roman" w:hAnsi="Times New Roman"/>
            <w:color w:val="5B9BD5" w:themeColor="accent1"/>
            <w:sz w:val="24"/>
            <w:szCs w:val="24"/>
          </w:rPr>
          <w:delText>o si</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applica anche</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in</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pacing w:val="-1"/>
            <w:sz w:val="24"/>
            <w:szCs w:val="24"/>
          </w:rPr>
          <w:delText>c</w:delText>
        </w:r>
        <w:r w:rsidRPr="00C07F08" w:rsidDel="00D22504">
          <w:rPr>
            <w:rFonts w:ascii="Times New Roman" w:hAnsi="Times New Roman"/>
            <w:color w:val="5B9BD5" w:themeColor="accent1"/>
            <w:sz w:val="24"/>
            <w:szCs w:val="24"/>
          </w:rPr>
          <w:delText>a</w:delText>
        </w:r>
        <w:r w:rsidRPr="00C07F08" w:rsidDel="00D22504">
          <w:rPr>
            <w:rFonts w:ascii="Times New Roman" w:hAnsi="Times New Roman"/>
            <w:color w:val="5B9BD5" w:themeColor="accent1"/>
            <w:spacing w:val="-1"/>
            <w:sz w:val="24"/>
            <w:szCs w:val="24"/>
          </w:rPr>
          <w:delText>s</w:delText>
        </w:r>
        <w:r w:rsidRPr="00C07F08" w:rsidDel="00D22504">
          <w:rPr>
            <w:rFonts w:ascii="Times New Roman" w:hAnsi="Times New Roman"/>
            <w:color w:val="5B9BD5" w:themeColor="accent1"/>
            <w:sz w:val="24"/>
            <w:szCs w:val="24"/>
          </w:rPr>
          <w:delText>o</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pacing w:val="-2"/>
            <w:sz w:val="24"/>
            <w:szCs w:val="24"/>
          </w:rPr>
          <w:delText>d</w:delText>
        </w:r>
        <w:r w:rsidRPr="00C07F08" w:rsidDel="00D22504">
          <w:rPr>
            <w:rFonts w:ascii="Times New Roman" w:hAnsi="Times New Roman"/>
            <w:color w:val="5B9BD5" w:themeColor="accent1"/>
            <w:sz w:val="24"/>
            <w:szCs w:val="24"/>
          </w:rPr>
          <w:delText>i</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sub</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appalto</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da</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parte</w:delText>
        </w:r>
        <w:r w:rsidRPr="00C07F08" w:rsidDel="00D22504">
          <w:rPr>
            <w:rFonts w:ascii="Times New Roman" w:hAnsi="Times New Roman"/>
            <w:color w:val="5B9BD5" w:themeColor="accent1"/>
            <w:spacing w:val="1"/>
            <w:sz w:val="24"/>
            <w:szCs w:val="24"/>
          </w:rPr>
          <w:delText xml:space="preserve"> </w:delText>
        </w:r>
        <w:r w:rsidRPr="00C07F08" w:rsidDel="00D22504">
          <w:rPr>
            <w:rFonts w:ascii="Times New Roman" w:hAnsi="Times New Roman"/>
            <w:color w:val="5B9BD5" w:themeColor="accent1"/>
            <w:sz w:val="24"/>
            <w:szCs w:val="24"/>
          </w:rPr>
          <w:delText>dell’i</w:delText>
        </w:r>
        <w:r w:rsidRPr="00C07F08" w:rsidDel="00D22504">
          <w:rPr>
            <w:rFonts w:ascii="Times New Roman" w:hAnsi="Times New Roman"/>
            <w:color w:val="5B9BD5" w:themeColor="accent1"/>
            <w:spacing w:val="-2"/>
            <w:sz w:val="24"/>
            <w:szCs w:val="24"/>
          </w:rPr>
          <w:delText>m</w:delText>
        </w:r>
        <w:r w:rsidRPr="00C07F08" w:rsidDel="00D22504">
          <w:rPr>
            <w:rFonts w:ascii="Times New Roman" w:hAnsi="Times New Roman"/>
            <w:color w:val="5B9BD5" w:themeColor="accent1"/>
            <w:sz w:val="24"/>
            <w:szCs w:val="24"/>
          </w:rPr>
          <w:delText>presa aggiudicataria dell’appalto.</w:delText>
        </w:r>
      </w:del>
    </w:p>
    <w:p w:rsidR="00D22504" w:rsidRPr="008E383E" w:rsidRDefault="00D22504" w:rsidP="00D22504">
      <w:pPr>
        <w:widowControl w:val="0"/>
        <w:autoSpaceDE w:val="0"/>
        <w:autoSpaceDN w:val="0"/>
        <w:adjustRightInd w:val="0"/>
        <w:spacing w:after="0" w:line="240" w:lineRule="auto"/>
        <w:ind w:left="114" w:right="49"/>
        <w:jc w:val="both"/>
        <w:rPr>
          <w:ins w:id="10" w:author="Parisi, Carlo" w:date="2016-07-15T08:38:00Z"/>
          <w:rFonts w:ascii="Times New Roman" w:hAnsi="Times New Roman"/>
          <w:color w:val="FF0000"/>
          <w:sz w:val="24"/>
          <w:szCs w:val="24"/>
        </w:rPr>
      </w:pPr>
      <w:ins w:id="11" w:author="Parisi, Carlo" w:date="2016-07-15T08:38:00Z">
        <w:r w:rsidRPr="008E383E">
          <w:rPr>
            <w:rFonts w:ascii="Times New Roman" w:hAnsi="Times New Roman"/>
            <w:color w:val="FF0000"/>
            <w:sz w:val="24"/>
            <w:szCs w:val="24"/>
          </w:rPr>
          <w:t>L’azien</w:t>
        </w:r>
        <w:r w:rsidRPr="008E383E">
          <w:rPr>
            <w:rFonts w:ascii="Times New Roman" w:hAnsi="Times New Roman"/>
            <w:color w:val="FF0000"/>
            <w:spacing w:val="-1"/>
            <w:sz w:val="24"/>
            <w:szCs w:val="24"/>
          </w:rPr>
          <w:t>d</w:t>
        </w:r>
        <w:r w:rsidRPr="008E383E">
          <w:rPr>
            <w:rFonts w:ascii="Times New Roman" w:hAnsi="Times New Roman"/>
            <w:color w:val="FF0000"/>
            <w:sz w:val="24"/>
            <w:szCs w:val="24"/>
          </w:rPr>
          <w:t>a</w:t>
        </w:r>
        <w:r w:rsidRPr="008E383E">
          <w:rPr>
            <w:rFonts w:ascii="Times New Roman" w:hAnsi="Times New Roman"/>
            <w:color w:val="FF0000"/>
            <w:spacing w:val="-6"/>
            <w:sz w:val="24"/>
            <w:szCs w:val="24"/>
          </w:rPr>
          <w:t xml:space="preserve"> </w:t>
        </w:r>
        <w:r w:rsidRPr="008E383E">
          <w:rPr>
            <w:rFonts w:ascii="Times New Roman" w:hAnsi="Times New Roman"/>
            <w:color w:val="FF0000"/>
            <w:spacing w:val="-1"/>
            <w:sz w:val="24"/>
            <w:szCs w:val="24"/>
          </w:rPr>
          <w:t>c</w:t>
        </w:r>
        <w:r w:rsidRPr="008E383E">
          <w:rPr>
            <w:rFonts w:ascii="Times New Roman" w:hAnsi="Times New Roman"/>
            <w:color w:val="FF0000"/>
            <w:sz w:val="24"/>
            <w:szCs w:val="24"/>
          </w:rPr>
          <w:t>om</w:t>
        </w:r>
        <w:r w:rsidRPr="008E383E">
          <w:rPr>
            <w:rFonts w:ascii="Times New Roman" w:hAnsi="Times New Roman"/>
            <w:color w:val="FF0000"/>
            <w:spacing w:val="-2"/>
            <w:sz w:val="24"/>
            <w:szCs w:val="24"/>
          </w:rPr>
          <w:t>m</w:t>
        </w:r>
        <w:r w:rsidRPr="008E383E">
          <w:rPr>
            <w:rFonts w:ascii="Times New Roman" w:hAnsi="Times New Roman"/>
            <w:color w:val="FF0000"/>
            <w:sz w:val="24"/>
            <w:szCs w:val="24"/>
          </w:rPr>
          <w:t>ittente</w:t>
        </w:r>
        <w:r w:rsidRPr="008E383E">
          <w:rPr>
            <w:rFonts w:ascii="Times New Roman" w:hAnsi="Times New Roman"/>
            <w:color w:val="FF0000"/>
            <w:spacing w:val="-7"/>
            <w:sz w:val="24"/>
            <w:szCs w:val="24"/>
          </w:rPr>
          <w:t xml:space="preserve"> </w:t>
        </w:r>
        <w:r w:rsidRPr="008E383E">
          <w:rPr>
            <w:rFonts w:ascii="Times New Roman" w:hAnsi="Times New Roman"/>
            <w:color w:val="FF0000"/>
            <w:spacing w:val="-1"/>
            <w:sz w:val="24"/>
            <w:szCs w:val="24"/>
          </w:rPr>
          <w:t>favorirà incontri tra le parti aziendali e sindacali per le informative relative alle condizioni occupazionali e di lavoro del personale</w:t>
        </w:r>
        <w:r>
          <w:rPr>
            <w:rFonts w:ascii="Times New Roman" w:hAnsi="Times New Roman"/>
            <w:color w:val="FF0000"/>
            <w:spacing w:val="-1"/>
            <w:sz w:val="24"/>
            <w:szCs w:val="24"/>
          </w:rPr>
          <w:t>.</w:t>
        </w:r>
        <w:r w:rsidRPr="008E383E">
          <w:rPr>
            <w:rFonts w:ascii="Times New Roman" w:hAnsi="Times New Roman"/>
            <w:color w:val="FF0000"/>
            <w:spacing w:val="-1"/>
            <w:sz w:val="24"/>
            <w:szCs w:val="24"/>
          </w:rPr>
          <w:t xml:space="preserve"> </w:t>
        </w:r>
      </w:ins>
    </w:p>
    <w:p w:rsidR="00D22504" w:rsidRDefault="00D22504" w:rsidP="00D22504">
      <w:pPr>
        <w:rPr>
          <w:ins w:id="12" w:author="Parisi, Carlo" w:date="2016-07-15T08:38:00Z"/>
        </w:rPr>
      </w:pPr>
    </w:p>
    <w:p w:rsidR="00593273" w:rsidRPr="008E383E" w:rsidRDefault="00593273" w:rsidP="00593273">
      <w:pPr>
        <w:widowControl w:val="0"/>
        <w:autoSpaceDE w:val="0"/>
        <w:autoSpaceDN w:val="0"/>
        <w:adjustRightInd w:val="0"/>
        <w:spacing w:after="0" w:line="240" w:lineRule="auto"/>
        <w:ind w:left="114" w:right="49"/>
        <w:jc w:val="both"/>
        <w:rPr>
          <w:rFonts w:ascii="Times New Roman" w:hAnsi="Times New Roman"/>
          <w:color w:val="FF0000"/>
          <w:sz w:val="24"/>
          <w:szCs w:val="24"/>
        </w:rPr>
      </w:pPr>
    </w:p>
    <w:p w:rsidR="00593273" w:rsidRDefault="00593273" w:rsidP="00593273"/>
    <w:p w:rsidR="00593273" w:rsidRDefault="00593273" w:rsidP="00593273">
      <w:pPr>
        <w:widowControl w:val="0"/>
        <w:autoSpaceDE w:val="0"/>
        <w:autoSpaceDN w:val="0"/>
        <w:adjustRightInd w:val="0"/>
        <w:spacing w:after="0" w:line="240" w:lineRule="auto"/>
        <w:ind w:left="851" w:right="833"/>
        <w:jc w:val="center"/>
        <w:rPr>
          <w:rFonts w:ascii="Times New Roman" w:hAnsi="Times New Roman"/>
          <w:sz w:val="24"/>
          <w:szCs w:val="24"/>
        </w:rPr>
      </w:pPr>
      <w:r>
        <w:rPr>
          <w:rFonts w:ascii="Times New Roman" w:hAnsi="Times New Roman"/>
          <w:b/>
          <w:bCs/>
          <w:sz w:val="24"/>
          <w:szCs w:val="24"/>
        </w:rPr>
        <w:t>A</w:t>
      </w:r>
      <w:r>
        <w:rPr>
          <w:rFonts w:ascii="Times New Roman" w:hAnsi="Times New Roman"/>
          <w:b/>
          <w:bCs/>
          <w:spacing w:val="-9"/>
          <w:sz w:val="24"/>
          <w:szCs w:val="24"/>
        </w:rPr>
        <w:t>R</w:t>
      </w:r>
      <w:r>
        <w:rPr>
          <w:rFonts w:ascii="Times New Roman" w:hAnsi="Times New Roman"/>
          <w:b/>
          <w:bCs/>
          <w:spacing w:val="-18"/>
          <w:sz w:val="24"/>
          <w:szCs w:val="24"/>
        </w:rPr>
        <w:t>T</w:t>
      </w:r>
      <w:r>
        <w:rPr>
          <w:rFonts w:ascii="Times New Roman" w:hAnsi="Times New Roman"/>
          <w:b/>
          <w:bCs/>
          <w:sz w:val="24"/>
          <w:szCs w:val="24"/>
        </w:rPr>
        <w:t>. 56 – CESSIONE,</w:t>
      </w:r>
      <w:r>
        <w:rPr>
          <w:rFonts w:ascii="Times New Roman" w:hAnsi="Times New Roman"/>
          <w:b/>
          <w:bCs/>
          <w:spacing w:val="-4"/>
          <w:sz w:val="24"/>
          <w:szCs w:val="24"/>
        </w:rPr>
        <w:t xml:space="preserve"> </w:t>
      </w:r>
      <w:r>
        <w:rPr>
          <w:rFonts w:ascii="Times New Roman" w:hAnsi="Times New Roman"/>
          <w:b/>
          <w:bCs/>
          <w:sz w:val="24"/>
          <w:szCs w:val="24"/>
        </w:rPr>
        <w:t>TRASFORMA</w:t>
      </w:r>
      <w:r>
        <w:rPr>
          <w:rFonts w:ascii="Times New Roman" w:hAnsi="Times New Roman"/>
          <w:b/>
          <w:bCs/>
          <w:spacing w:val="-3"/>
          <w:sz w:val="24"/>
          <w:szCs w:val="24"/>
        </w:rPr>
        <w:t>Z</w:t>
      </w:r>
      <w:r>
        <w:rPr>
          <w:rFonts w:ascii="Times New Roman" w:hAnsi="Times New Roman"/>
          <w:b/>
          <w:bCs/>
          <w:sz w:val="24"/>
          <w:szCs w:val="24"/>
        </w:rPr>
        <w:t>I</w:t>
      </w:r>
      <w:r>
        <w:rPr>
          <w:rFonts w:ascii="Times New Roman" w:hAnsi="Times New Roman"/>
          <w:b/>
          <w:bCs/>
          <w:spacing w:val="1"/>
          <w:sz w:val="24"/>
          <w:szCs w:val="24"/>
        </w:rPr>
        <w:t>O</w:t>
      </w:r>
      <w:r>
        <w:rPr>
          <w:rFonts w:ascii="Times New Roman" w:hAnsi="Times New Roman"/>
          <w:b/>
          <w:bCs/>
          <w:sz w:val="24"/>
          <w:szCs w:val="24"/>
        </w:rPr>
        <w:t>NE E  SUBENTRO DELLA</w:t>
      </w:r>
      <w:r>
        <w:rPr>
          <w:rFonts w:ascii="Times New Roman" w:hAnsi="Times New Roman"/>
          <w:b/>
          <w:bCs/>
          <w:spacing w:val="-13"/>
          <w:sz w:val="24"/>
          <w:szCs w:val="24"/>
        </w:rPr>
        <w:t xml:space="preserve"> </w:t>
      </w:r>
      <w:r>
        <w:rPr>
          <w:rFonts w:ascii="Times New Roman" w:hAnsi="Times New Roman"/>
          <w:b/>
          <w:bCs/>
          <w:sz w:val="24"/>
          <w:szCs w:val="24"/>
        </w:rPr>
        <w:t>SOCIE</w:t>
      </w:r>
      <w:r>
        <w:rPr>
          <w:rFonts w:ascii="Times New Roman" w:hAnsi="Times New Roman"/>
          <w:b/>
          <w:bCs/>
          <w:spacing w:val="-18"/>
          <w:sz w:val="24"/>
          <w:szCs w:val="24"/>
        </w:rPr>
        <w:t>T</w:t>
      </w:r>
      <w:r>
        <w:rPr>
          <w:rFonts w:ascii="Times New Roman" w:hAnsi="Times New Roman"/>
          <w:b/>
          <w:bCs/>
          <w:sz w:val="24"/>
          <w:szCs w:val="24"/>
        </w:rPr>
        <w:t>A’</w:t>
      </w:r>
    </w:p>
    <w:p w:rsidR="00593273" w:rsidRDefault="00593273" w:rsidP="00593273">
      <w:pPr>
        <w:widowControl w:val="0"/>
        <w:autoSpaceDE w:val="0"/>
        <w:autoSpaceDN w:val="0"/>
        <w:adjustRightInd w:val="0"/>
        <w:spacing w:after="0" w:line="200" w:lineRule="exact"/>
        <w:rPr>
          <w:rFonts w:ascii="Times New Roman" w:hAnsi="Times New Roman"/>
          <w:sz w:val="20"/>
          <w:szCs w:val="20"/>
        </w:rPr>
      </w:pPr>
    </w:p>
    <w:p w:rsidR="00593273" w:rsidRDefault="00593273" w:rsidP="00593273">
      <w:pPr>
        <w:widowControl w:val="0"/>
        <w:autoSpaceDE w:val="0"/>
        <w:autoSpaceDN w:val="0"/>
        <w:adjustRightInd w:val="0"/>
        <w:spacing w:before="8" w:after="0" w:line="200" w:lineRule="exact"/>
        <w:rPr>
          <w:rFonts w:ascii="Times New Roman" w:hAnsi="Times New Roman"/>
          <w:sz w:val="20"/>
          <w:szCs w:val="20"/>
        </w:rPr>
      </w:pPr>
    </w:p>
    <w:p w:rsidR="00593273" w:rsidRPr="008E383E" w:rsidRDefault="00593273" w:rsidP="00593273">
      <w:pPr>
        <w:widowControl w:val="0"/>
        <w:autoSpaceDE w:val="0"/>
        <w:autoSpaceDN w:val="0"/>
        <w:adjustRightInd w:val="0"/>
        <w:spacing w:after="0" w:line="240" w:lineRule="auto"/>
        <w:ind w:left="114" w:right="50"/>
        <w:jc w:val="both"/>
        <w:rPr>
          <w:rFonts w:ascii="Times New Roman" w:hAnsi="Times New Roman"/>
          <w:color w:val="FF0000"/>
          <w:sz w:val="24"/>
          <w:szCs w:val="24"/>
        </w:rPr>
      </w:pPr>
      <w:r w:rsidRPr="008E383E">
        <w:rPr>
          <w:rFonts w:ascii="Times New Roman" w:hAnsi="Times New Roman"/>
          <w:color w:val="FF0000"/>
          <w:sz w:val="24"/>
          <w:szCs w:val="24"/>
        </w:rPr>
        <w:t>La</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cessione</w:t>
      </w:r>
      <w:r w:rsidRPr="008E383E">
        <w:rPr>
          <w:rFonts w:ascii="Times New Roman" w:hAnsi="Times New Roman"/>
          <w:color w:val="FF0000"/>
          <w:spacing w:val="1"/>
          <w:sz w:val="24"/>
          <w:szCs w:val="24"/>
        </w:rPr>
        <w:t xml:space="preserve"> l</w:t>
      </w:r>
      <w:r w:rsidRPr="008E383E">
        <w:rPr>
          <w:rFonts w:ascii="Times New Roman" w:hAnsi="Times New Roman"/>
          <w:color w:val="FF0000"/>
          <w:sz w:val="24"/>
          <w:szCs w:val="24"/>
        </w:rPr>
        <w:t>a</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trasfor</w:t>
      </w:r>
      <w:r w:rsidRPr="008E383E">
        <w:rPr>
          <w:rFonts w:ascii="Times New Roman" w:hAnsi="Times New Roman"/>
          <w:color w:val="FF0000"/>
          <w:spacing w:val="-2"/>
          <w:sz w:val="24"/>
          <w:szCs w:val="24"/>
        </w:rPr>
        <w:t>m</w:t>
      </w:r>
      <w:r w:rsidRPr="008E383E">
        <w:rPr>
          <w:rFonts w:ascii="Times New Roman" w:hAnsi="Times New Roman"/>
          <w:color w:val="FF0000"/>
          <w:sz w:val="24"/>
          <w:szCs w:val="24"/>
        </w:rPr>
        <w:t>azione</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o</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il</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subentro</w:t>
      </w:r>
      <w:r w:rsidRPr="008E383E">
        <w:rPr>
          <w:rFonts w:ascii="Times New Roman" w:hAnsi="Times New Roman"/>
          <w:color w:val="FF0000"/>
          <w:spacing w:val="2"/>
          <w:sz w:val="24"/>
          <w:szCs w:val="24"/>
        </w:rPr>
        <w:t xml:space="preserve"> </w:t>
      </w:r>
      <w:r w:rsidRPr="008E383E">
        <w:rPr>
          <w:rFonts w:ascii="Times New Roman" w:hAnsi="Times New Roman"/>
          <w:color w:val="FF0000"/>
          <w:spacing w:val="1"/>
          <w:sz w:val="24"/>
          <w:szCs w:val="24"/>
        </w:rPr>
        <w:t>i</w:t>
      </w:r>
      <w:r w:rsidRPr="008E383E">
        <w:rPr>
          <w:rFonts w:ascii="Times New Roman" w:hAnsi="Times New Roman"/>
          <w:color w:val="FF0000"/>
          <w:sz w:val="24"/>
          <w:szCs w:val="24"/>
        </w:rPr>
        <w:t>n</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qualsiasi</w:t>
      </w:r>
      <w:r w:rsidRPr="008E383E">
        <w:rPr>
          <w:rFonts w:ascii="Times New Roman" w:hAnsi="Times New Roman"/>
          <w:color w:val="FF0000"/>
          <w:spacing w:val="2"/>
          <w:sz w:val="24"/>
          <w:szCs w:val="24"/>
        </w:rPr>
        <w:t xml:space="preserve"> </w:t>
      </w:r>
      <w:r w:rsidRPr="008E383E">
        <w:rPr>
          <w:rFonts w:ascii="Times New Roman" w:hAnsi="Times New Roman"/>
          <w:color w:val="FF0000"/>
          <w:spacing w:val="-2"/>
          <w:sz w:val="24"/>
          <w:szCs w:val="24"/>
        </w:rPr>
        <w:t>m</w:t>
      </w:r>
      <w:r w:rsidRPr="008E383E">
        <w:rPr>
          <w:rFonts w:ascii="Times New Roman" w:hAnsi="Times New Roman"/>
          <w:color w:val="FF0000"/>
          <w:sz w:val="24"/>
          <w:szCs w:val="24"/>
        </w:rPr>
        <w:t>odo</w:t>
      </w:r>
      <w:r w:rsidRPr="008E383E">
        <w:rPr>
          <w:rFonts w:ascii="Times New Roman" w:hAnsi="Times New Roman"/>
          <w:color w:val="FF0000"/>
          <w:spacing w:val="2"/>
          <w:sz w:val="24"/>
          <w:szCs w:val="24"/>
        </w:rPr>
        <w:t xml:space="preserve"> </w:t>
      </w:r>
      <w:r w:rsidRPr="008E383E">
        <w:rPr>
          <w:rFonts w:ascii="Times New Roman" w:hAnsi="Times New Roman"/>
          <w:color w:val="FF0000"/>
          <w:spacing w:val="-1"/>
          <w:sz w:val="24"/>
          <w:szCs w:val="24"/>
        </w:rPr>
        <w:t>d</w:t>
      </w:r>
      <w:r w:rsidRPr="008E383E">
        <w:rPr>
          <w:rFonts w:ascii="Times New Roman" w:hAnsi="Times New Roman"/>
          <w:color w:val="FF0000"/>
          <w:sz w:val="24"/>
          <w:szCs w:val="24"/>
        </w:rPr>
        <w:t>ella</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Società</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non</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risolve</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di</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per</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 xml:space="preserve">sé </w:t>
      </w:r>
      <w:r w:rsidRPr="008E383E">
        <w:rPr>
          <w:rFonts w:ascii="Times New Roman" w:hAnsi="Times New Roman"/>
          <w:color w:val="FF0000"/>
          <w:spacing w:val="1"/>
          <w:sz w:val="24"/>
          <w:szCs w:val="24"/>
        </w:rPr>
        <w:t xml:space="preserve">il </w:t>
      </w:r>
      <w:r w:rsidRPr="008E383E">
        <w:rPr>
          <w:rFonts w:ascii="Times New Roman" w:hAnsi="Times New Roman"/>
          <w:color w:val="FF0000"/>
          <w:sz w:val="24"/>
          <w:szCs w:val="24"/>
        </w:rPr>
        <w:t>rapporto</w:t>
      </w:r>
      <w:r w:rsidRPr="008E383E">
        <w:rPr>
          <w:rFonts w:ascii="Times New Roman" w:hAnsi="Times New Roman"/>
          <w:color w:val="FF0000"/>
          <w:spacing w:val="3"/>
          <w:sz w:val="24"/>
          <w:szCs w:val="24"/>
        </w:rPr>
        <w:t xml:space="preserve"> </w:t>
      </w:r>
      <w:r w:rsidRPr="008E383E">
        <w:rPr>
          <w:rFonts w:ascii="Times New Roman" w:hAnsi="Times New Roman"/>
          <w:color w:val="FF0000"/>
          <w:spacing w:val="-1"/>
          <w:sz w:val="24"/>
          <w:szCs w:val="24"/>
        </w:rPr>
        <w:t>d</w:t>
      </w:r>
      <w:r w:rsidRPr="008E383E">
        <w:rPr>
          <w:rFonts w:ascii="Times New Roman" w:hAnsi="Times New Roman"/>
          <w:color w:val="FF0000"/>
          <w:sz w:val="24"/>
          <w:szCs w:val="24"/>
        </w:rPr>
        <w:t>i</w:t>
      </w:r>
      <w:r w:rsidRPr="008E383E">
        <w:rPr>
          <w:rFonts w:ascii="Times New Roman" w:hAnsi="Times New Roman"/>
          <w:color w:val="FF0000"/>
          <w:spacing w:val="3"/>
          <w:sz w:val="24"/>
          <w:szCs w:val="24"/>
        </w:rPr>
        <w:t xml:space="preserve"> </w:t>
      </w:r>
      <w:r w:rsidRPr="008E383E">
        <w:rPr>
          <w:rFonts w:ascii="Times New Roman" w:hAnsi="Times New Roman"/>
          <w:color w:val="FF0000"/>
          <w:sz w:val="24"/>
          <w:szCs w:val="24"/>
        </w:rPr>
        <w:t>lavoro, che prosegue senza soluzione di continuità, ai sensi dell’art.2112 c.c., sia dal punto di vista retributivo, sia dal punto di vista normativo. I</w:t>
      </w:r>
      <w:r w:rsidRPr="008E383E">
        <w:rPr>
          <w:rFonts w:ascii="Times New Roman" w:hAnsi="Times New Roman"/>
          <w:color w:val="FF0000"/>
          <w:spacing w:val="2"/>
          <w:sz w:val="24"/>
          <w:szCs w:val="24"/>
        </w:rPr>
        <w:t xml:space="preserve"> </w:t>
      </w:r>
      <w:r w:rsidRPr="008E383E">
        <w:rPr>
          <w:rFonts w:ascii="Times New Roman" w:hAnsi="Times New Roman"/>
          <w:color w:val="FF0000"/>
          <w:spacing w:val="1"/>
          <w:sz w:val="24"/>
          <w:szCs w:val="24"/>
        </w:rPr>
        <w:t>l</w:t>
      </w:r>
      <w:r w:rsidRPr="008E383E">
        <w:rPr>
          <w:rFonts w:ascii="Times New Roman" w:hAnsi="Times New Roman"/>
          <w:color w:val="FF0000"/>
          <w:sz w:val="24"/>
          <w:szCs w:val="24"/>
        </w:rPr>
        <w:t>avoratori</w:t>
      </w:r>
      <w:r w:rsidRPr="008E383E">
        <w:rPr>
          <w:rFonts w:ascii="Times New Roman" w:hAnsi="Times New Roman"/>
          <w:color w:val="FF0000"/>
          <w:spacing w:val="3"/>
          <w:sz w:val="24"/>
          <w:szCs w:val="24"/>
        </w:rPr>
        <w:t xml:space="preserve"> </w:t>
      </w:r>
      <w:r w:rsidRPr="008E383E">
        <w:rPr>
          <w:rFonts w:ascii="Times New Roman" w:hAnsi="Times New Roman"/>
          <w:color w:val="FF0000"/>
          <w:sz w:val="24"/>
          <w:szCs w:val="24"/>
        </w:rPr>
        <w:t>ad essa</w:t>
      </w:r>
      <w:r w:rsidRPr="008E383E">
        <w:rPr>
          <w:rFonts w:ascii="Times New Roman" w:hAnsi="Times New Roman"/>
          <w:color w:val="FF0000"/>
          <w:spacing w:val="3"/>
          <w:sz w:val="24"/>
          <w:szCs w:val="24"/>
        </w:rPr>
        <w:t xml:space="preserve"> </w:t>
      </w:r>
      <w:r w:rsidRPr="008E383E">
        <w:rPr>
          <w:rFonts w:ascii="Times New Roman" w:hAnsi="Times New Roman"/>
          <w:color w:val="FF0000"/>
          <w:sz w:val="24"/>
          <w:szCs w:val="24"/>
        </w:rPr>
        <w:t>add</w:t>
      </w:r>
      <w:r w:rsidRPr="008E383E">
        <w:rPr>
          <w:rFonts w:ascii="Times New Roman" w:hAnsi="Times New Roman"/>
          <w:color w:val="FF0000"/>
          <w:spacing w:val="-1"/>
          <w:sz w:val="24"/>
          <w:szCs w:val="24"/>
        </w:rPr>
        <w:t>e</w:t>
      </w:r>
      <w:r w:rsidRPr="008E383E">
        <w:rPr>
          <w:rFonts w:ascii="Times New Roman" w:hAnsi="Times New Roman"/>
          <w:color w:val="FF0000"/>
          <w:sz w:val="24"/>
          <w:szCs w:val="24"/>
        </w:rPr>
        <w:t>tti</w:t>
      </w:r>
      <w:r w:rsidRPr="008E383E">
        <w:rPr>
          <w:rFonts w:ascii="Times New Roman" w:hAnsi="Times New Roman"/>
          <w:color w:val="FF0000"/>
          <w:spacing w:val="1"/>
          <w:sz w:val="24"/>
          <w:szCs w:val="24"/>
        </w:rPr>
        <w:t xml:space="preserve"> </w:t>
      </w:r>
      <w:r w:rsidRPr="008E383E">
        <w:rPr>
          <w:rFonts w:ascii="Times New Roman" w:hAnsi="Times New Roman"/>
          <w:color w:val="FF0000"/>
          <w:sz w:val="24"/>
          <w:szCs w:val="24"/>
        </w:rPr>
        <w:t>conservano</w:t>
      </w:r>
      <w:r w:rsidRPr="008E383E">
        <w:rPr>
          <w:rFonts w:ascii="Times New Roman" w:hAnsi="Times New Roman"/>
          <w:color w:val="FF0000"/>
          <w:spacing w:val="1"/>
          <w:sz w:val="24"/>
          <w:szCs w:val="24"/>
        </w:rPr>
        <w:t xml:space="preserve"> </w:t>
      </w:r>
      <w:r w:rsidRPr="008E383E">
        <w:rPr>
          <w:rFonts w:ascii="Times New Roman" w:hAnsi="Times New Roman"/>
          <w:color w:val="FF0000"/>
          <w:sz w:val="24"/>
          <w:szCs w:val="24"/>
        </w:rPr>
        <w:t>i</w:t>
      </w:r>
      <w:r w:rsidRPr="008E383E">
        <w:rPr>
          <w:rFonts w:ascii="Times New Roman" w:hAnsi="Times New Roman"/>
          <w:color w:val="FF0000"/>
          <w:spacing w:val="3"/>
          <w:sz w:val="24"/>
          <w:szCs w:val="24"/>
        </w:rPr>
        <w:t xml:space="preserve"> propri </w:t>
      </w:r>
      <w:r w:rsidRPr="008E383E">
        <w:rPr>
          <w:rFonts w:ascii="Times New Roman" w:hAnsi="Times New Roman"/>
          <w:color w:val="FF0000"/>
          <w:sz w:val="24"/>
          <w:szCs w:val="24"/>
        </w:rPr>
        <w:t>diritti</w:t>
      </w:r>
      <w:r w:rsidRPr="008E383E">
        <w:rPr>
          <w:rFonts w:ascii="Times New Roman" w:hAnsi="Times New Roman"/>
          <w:color w:val="FF0000"/>
          <w:spacing w:val="1"/>
          <w:sz w:val="24"/>
          <w:szCs w:val="24"/>
        </w:rPr>
        <w:t xml:space="preserve"> </w:t>
      </w:r>
      <w:r w:rsidRPr="008E383E">
        <w:rPr>
          <w:rFonts w:ascii="Times New Roman" w:hAnsi="Times New Roman"/>
          <w:color w:val="FF0000"/>
          <w:sz w:val="24"/>
          <w:szCs w:val="24"/>
        </w:rPr>
        <w:t>nei</w:t>
      </w:r>
      <w:r w:rsidRPr="008E383E">
        <w:rPr>
          <w:rFonts w:ascii="Times New Roman" w:hAnsi="Times New Roman"/>
          <w:color w:val="FF0000"/>
          <w:spacing w:val="3"/>
          <w:sz w:val="24"/>
          <w:szCs w:val="24"/>
        </w:rPr>
        <w:t xml:space="preserve"> </w:t>
      </w:r>
      <w:r w:rsidRPr="008E383E">
        <w:rPr>
          <w:rFonts w:ascii="Times New Roman" w:hAnsi="Times New Roman"/>
          <w:color w:val="FF0000"/>
          <w:sz w:val="24"/>
          <w:szCs w:val="24"/>
        </w:rPr>
        <w:t>con</w:t>
      </w:r>
      <w:r w:rsidRPr="008E383E">
        <w:rPr>
          <w:rFonts w:ascii="Times New Roman" w:hAnsi="Times New Roman"/>
          <w:color w:val="FF0000"/>
          <w:spacing w:val="-1"/>
          <w:sz w:val="24"/>
          <w:szCs w:val="24"/>
        </w:rPr>
        <w:t>f</w:t>
      </w:r>
      <w:r w:rsidRPr="008E383E">
        <w:rPr>
          <w:rFonts w:ascii="Times New Roman" w:hAnsi="Times New Roman"/>
          <w:color w:val="FF0000"/>
          <w:sz w:val="24"/>
          <w:szCs w:val="24"/>
        </w:rPr>
        <w:t>ronti</w:t>
      </w:r>
      <w:r w:rsidRPr="008E383E">
        <w:rPr>
          <w:rFonts w:ascii="Times New Roman" w:hAnsi="Times New Roman"/>
          <w:color w:val="FF0000"/>
          <w:spacing w:val="3"/>
          <w:sz w:val="24"/>
          <w:szCs w:val="24"/>
        </w:rPr>
        <w:t xml:space="preserve"> </w:t>
      </w:r>
      <w:r w:rsidRPr="008E383E">
        <w:rPr>
          <w:rFonts w:ascii="Times New Roman" w:hAnsi="Times New Roman"/>
          <w:color w:val="FF0000"/>
          <w:sz w:val="24"/>
          <w:szCs w:val="24"/>
        </w:rPr>
        <w:t>della</w:t>
      </w:r>
      <w:r w:rsidRPr="008E383E">
        <w:rPr>
          <w:rFonts w:ascii="Times New Roman" w:hAnsi="Times New Roman"/>
          <w:color w:val="FF0000"/>
          <w:spacing w:val="2"/>
          <w:sz w:val="24"/>
          <w:szCs w:val="24"/>
        </w:rPr>
        <w:t xml:space="preserve"> </w:t>
      </w:r>
      <w:r w:rsidRPr="008E383E">
        <w:rPr>
          <w:rFonts w:ascii="Times New Roman" w:hAnsi="Times New Roman"/>
          <w:color w:val="FF0000"/>
          <w:sz w:val="24"/>
          <w:szCs w:val="24"/>
        </w:rPr>
        <w:t>Soc</w:t>
      </w:r>
      <w:r w:rsidRPr="008E383E">
        <w:rPr>
          <w:rFonts w:ascii="Times New Roman" w:hAnsi="Times New Roman"/>
          <w:color w:val="FF0000"/>
          <w:spacing w:val="1"/>
          <w:sz w:val="24"/>
          <w:szCs w:val="24"/>
        </w:rPr>
        <w:t>i</w:t>
      </w:r>
      <w:r w:rsidRPr="008E383E">
        <w:rPr>
          <w:rFonts w:ascii="Times New Roman" w:hAnsi="Times New Roman"/>
          <w:color w:val="FF0000"/>
          <w:sz w:val="24"/>
          <w:szCs w:val="24"/>
        </w:rPr>
        <w:t>e</w:t>
      </w:r>
      <w:r w:rsidRPr="008E383E">
        <w:rPr>
          <w:rFonts w:ascii="Times New Roman" w:hAnsi="Times New Roman"/>
          <w:color w:val="FF0000"/>
          <w:spacing w:val="1"/>
          <w:sz w:val="24"/>
          <w:szCs w:val="24"/>
        </w:rPr>
        <w:t>t</w:t>
      </w:r>
      <w:r w:rsidRPr="008E383E">
        <w:rPr>
          <w:rFonts w:ascii="Times New Roman" w:hAnsi="Times New Roman"/>
          <w:color w:val="FF0000"/>
          <w:sz w:val="24"/>
          <w:szCs w:val="24"/>
        </w:rPr>
        <w:t>à subentrante quali:</w:t>
      </w:r>
    </w:p>
    <w:p w:rsidR="00593273" w:rsidRPr="008E383E" w:rsidRDefault="00593273" w:rsidP="00593273">
      <w:pPr>
        <w:widowControl w:val="0"/>
        <w:autoSpaceDE w:val="0"/>
        <w:autoSpaceDN w:val="0"/>
        <w:adjustRightInd w:val="0"/>
        <w:spacing w:after="0" w:line="120" w:lineRule="exact"/>
        <w:rPr>
          <w:rFonts w:ascii="Times New Roman" w:hAnsi="Times New Roman"/>
          <w:color w:val="FF0000"/>
          <w:sz w:val="12"/>
          <w:szCs w:val="12"/>
        </w:rPr>
      </w:pPr>
    </w:p>
    <w:p w:rsidR="00593273" w:rsidRPr="008E383E" w:rsidRDefault="00593273" w:rsidP="00593273">
      <w:pPr>
        <w:widowControl w:val="0"/>
        <w:tabs>
          <w:tab w:val="left" w:pos="820"/>
        </w:tabs>
        <w:autoSpaceDE w:val="0"/>
        <w:autoSpaceDN w:val="0"/>
        <w:adjustRightInd w:val="0"/>
        <w:spacing w:after="0" w:line="240" w:lineRule="auto"/>
        <w:ind w:left="474" w:right="-20"/>
        <w:rPr>
          <w:rFonts w:ascii="Times New Roman" w:hAnsi="Times New Roman"/>
          <w:color w:val="FF0000"/>
          <w:sz w:val="24"/>
          <w:szCs w:val="24"/>
        </w:rPr>
      </w:pPr>
      <w:r w:rsidRPr="008E383E">
        <w:rPr>
          <w:rFonts w:ascii="Times New Roman" w:hAnsi="Times New Roman"/>
          <w:color w:val="FF0000"/>
          <w:sz w:val="24"/>
          <w:szCs w:val="24"/>
        </w:rPr>
        <w:t>-</w:t>
      </w:r>
      <w:r w:rsidRPr="008E383E">
        <w:rPr>
          <w:rFonts w:ascii="Times New Roman" w:hAnsi="Times New Roman"/>
          <w:color w:val="FF0000"/>
          <w:sz w:val="24"/>
          <w:szCs w:val="24"/>
        </w:rPr>
        <w:tab/>
        <w:t xml:space="preserve">l’anzianità </w:t>
      </w:r>
      <w:r w:rsidRPr="008E383E">
        <w:rPr>
          <w:rFonts w:ascii="Times New Roman" w:hAnsi="Times New Roman"/>
          <w:color w:val="FF0000"/>
          <w:spacing w:val="-2"/>
          <w:sz w:val="24"/>
          <w:szCs w:val="24"/>
        </w:rPr>
        <w:t>m</w:t>
      </w:r>
      <w:r w:rsidRPr="008E383E">
        <w:rPr>
          <w:rFonts w:ascii="Times New Roman" w:hAnsi="Times New Roman"/>
          <w:color w:val="FF0000"/>
          <w:sz w:val="24"/>
          <w:szCs w:val="24"/>
        </w:rPr>
        <w:t>aturata ai fini econo</w:t>
      </w:r>
      <w:r w:rsidRPr="008E383E">
        <w:rPr>
          <w:rFonts w:ascii="Times New Roman" w:hAnsi="Times New Roman"/>
          <w:color w:val="FF0000"/>
          <w:spacing w:val="-2"/>
          <w:sz w:val="24"/>
          <w:szCs w:val="24"/>
        </w:rPr>
        <w:t>m</w:t>
      </w:r>
      <w:r w:rsidRPr="008E383E">
        <w:rPr>
          <w:rFonts w:ascii="Times New Roman" w:hAnsi="Times New Roman"/>
          <w:color w:val="FF0000"/>
          <w:sz w:val="24"/>
          <w:szCs w:val="24"/>
        </w:rPr>
        <w:t>ici e nor</w:t>
      </w:r>
      <w:r w:rsidRPr="008E383E">
        <w:rPr>
          <w:rFonts w:ascii="Times New Roman" w:hAnsi="Times New Roman"/>
          <w:color w:val="FF0000"/>
          <w:spacing w:val="-2"/>
          <w:sz w:val="24"/>
          <w:szCs w:val="24"/>
        </w:rPr>
        <w:t>m</w:t>
      </w:r>
      <w:r w:rsidRPr="008E383E">
        <w:rPr>
          <w:rFonts w:ascii="Times New Roman" w:hAnsi="Times New Roman"/>
          <w:color w:val="FF0000"/>
          <w:sz w:val="24"/>
          <w:szCs w:val="24"/>
        </w:rPr>
        <w:t>ativi;</w:t>
      </w:r>
    </w:p>
    <w:p w:rsidR="00593273" w:rsidRPr="008E383E" w:rsidRDefault="00593273" w:rsidP="00593273">
      <w:pPr>
        <w:widowControl w:val="0"/>
        <w:autoSpaceDE w:val="0"/>
        <w:autoSpaceDN w:val="0"/>
        <w:adjustRightInd w:val="0"/>
        <w:spacing w:after="0" w:line="120" w:lineRule="exact"/>
        <w:rPr>
          <w:rFonts w:ascii="Times New Roman" w:hAnsi="Times New Roman"/>
          <w:color w:val="FF0000"/>
          <w:sz w:val="12"/>
          <w:szCs w:val="12"/>
        </w:rPr>
      </w:pPr>
    </w:p>
    <w:p w:rsidR="00593273" w:rsidRPr="00C07F08" w:rsidRDefault="00593273" w:rsidP="00593273">
      <w:pPr>
        <w:widowControl w:val="0"/>
        <w:tabs>
          <w:tab w:val="left" w:pos="820"/>
        </w:tabs>
        <w:autoSpaceDE w:val="0"/>
        <w:autoSpaceDN w:val="0"/>
        <w:adjustRightInd w:val="0"/>
        <w:spacing w:after="0" w:line="240" w:lineRule="auto"/>
        <w:ind w:left="474" w:right="-20"/>
        <w:rPr>
          <w:rFonts w:ascii="Times New Roman" w:hAnsi="Times New Roman"/>
          <w:color w:val="0070C0"/>
          <w:sz w:val="24"/>
          <w:szCs w:val="24"/>
        </w:rPr>
      </w:pPr>
      <w:r w:rsidRPr="008E383E">
        <w:rPr>
          <w:rFonts w:ascii="Times New Roman" w:hAnsi="Times New Roman"/>
          <w:color w:val="FF0000"/>
          <w:sz w:val="24"/>
          <w:szCs w:val="24"/>
        </w:rPr>
        <w:t>-</w:t>
      </w:r>
      <w:r w:rsidRPr="008E383E">
        <w:rPr>
          <w:rFonts w:ascii="Times New Roman" w:hAnsi="Times New Roman"/>
          <w:color w:val="FF0000"/>
          <w:sz w:val="24"/>
          <w:szCs w:val="24"/>
        </w:rPr>
        <w:tab/>
        <w:t>l’ap</w:t>
      </w:r>
      <w:r w:rsidRPr="008E383E">
        <w:rPr>
          <w:rFonts w:ascii="Times New Roman" w:hAnsi="Times New Roman"/>
          <w:color w:val="FF0000"/>
          <w:spacing w:val="-1"/>
          <w:sz w:val="24"/>
          <w:szCs w:val="24"/>
        </w:rPr>
        <w:t>p</w:t>
      </w:r>
      <w:r w:rsidRPr="008E383E">
        <w:rPr>
          <w:rFonts w:ascii="Times New Roman" w:hAnsi="Times New Roman"/>
          <w:color w:val="FF0000"/>
          <w:sz w:val="24"/>
          <w:szCs w:val="24"/>
        </w:rPr>
        <w:t>lic</w:t>
      </w:r>
      <w:r w:rsidRPr="008E383E">
        <w:rPr>
          <w:rFonts w:ascii="Times New Roman" w:hAnsi="Times New Roman"/>
          <w:color w:val="FF0000"/>
          <w:spacing w:val="-1"/>
          <w:sz w:val="24"/>
          <w:szCs w:val="24"/>
        </w:rPr>
        <w:t>a</w:t>
      </w:r>
      <w:r w:rsidRPr="008E383E">
        <w:rPr>
          <w:rFonts w:ascii="Times New Roman" w:hAnsi="Times New Roman"/>
          <w:color w:val="FF0000"/>
          <w:sz w:val="24"/>
          <w:szCs w:val="24"/>
        </w:rPr>
        <w:t>zi</w:t>
      </w:r>
      <w:r w:rsidRPr="008E383E">
        <w:rPr>
          <w:rFonts w:ascii="Times New Roman" w:hAnsi="Times New Roman"/>
          <w:color w:val="FF0000"/>
          <w:spacing w:val="-1"/>
          <w:sz w:val="24"/>
          <w:szCs w:val="24"/>
        </w:rPr>
        <w:t>o</w:t>
      </w:r>
      <w:r w:rsidRPr="008E383E">
        <w:rPr>
          <w:rFonts w:ascii="Times New Roman" w:hAnsi="Times New Roman"/>
          <w:color w:val="FF0000"/>
          <w:sz w:val="24"/>
          <w:szCs w:val="24"/>
        </w:rPr>
        <w:t>ne del p</w:t>
      </w:r>
      <w:r w:rsidRPr="008E383E">
        <w:rPr>
          <w:rFonts w:ascii="Times New Roman" w:hAnsi="Times New Roman"/>
          <w:color w:val="FF0000"/>
          <w:spacing w:val="-1"/>
          <w:sz w:val="24"/>
          <w:szCs w:val="24"/>
        </w:rPr>
        <w:t>r</w:t>
      </w:r>
      <w:r w:rsidRPr="008E383E">
        <w:rPr>
          <w:rFonts w:ascii="Times New Roman" w:hAnsi="Times New Roman"/>
          <w:color w:val="FF0000"/>
          <w:sz w:val="24"/>
          <w:szCs w:val="24"/>
        </w:rPr>
        <w:t>es</w:t>
      </w:r>
      <w:r w:rsidRPr="008E383E">
        <w:rPr>
          <w:rFonts w:ascii="Times New Roman" w:hAnsi="Times New Roman"/>
          <w:color w:val="FF0000"/>
          <w:spacing w:val="-1"/>
          <w:sz w:val="24"/>
          <w:szCs w:val="24"/>
        </w:rPr>
        <w:t>e</w:t>
      </w:r>
      <w:r w:rsidRPr="008E383E">
        <w:rPr>
          <w:rFonts w:ascii="Times New Roman" w:hAnsi="Times New Roman"/>
          <w:color w:val="FF0000"/>
          <w:sz w:val="24"/>
          <w:szCs w:val="24"/>
        </w:rPr>
        <w:t>nte CCNL</w:t>
      </w:r>
      <w:r w:rsidR="005E132F">
        <w:rPr>
          <w:rFonts w:ascii="Times New Roman" w:hAnsi="Times New Roman"/>
          <w:color w:val="FF0000"/>
          <w:sz w:val="24"/>
          <w:szCs w:val="24"/>
        </w:rPr>
        <w:t xml:space="preserve"> </w:t>
      </w:r>
      <w:del w:id="13" w:author="Parisi, Carlo" w:date="2016-07-15T09:07:00Z">
        <w:r w:rsidR="005E132F" w:rsidRPr="00C07F08" w:rsidDel="00B92DC3">
          <w:rPr>
            <w:rFonts w:ascii="Times New Roman" w:hAnsi="Times New Roman"/>
            <w:color w:val="0070C0"/>
            <w:sz w:val="24"/>
            <w:szCs w:val="24"/>
          </w:rPr>
          <w:delText>e dei successivi rinnovi</w:delText>
        </w:r>
      </w:del>
      <w:ins w:id="14" w:author="Parisi, Carlo" w:date="2016-07-15T09:07:00Z">
        <w:r w:rsidR="00B92DC3">
          <w:rPr>
            <w:rFonts w:ascii="Times New Roman" w:hAnsi="Times New Roman"/>
            <w:color w:val="0070C0"/>
            <w:sz w:val="24"/>
            <w:szCs w:val="24"/>
          </w:rPr>
          <w:t>secondo quanto previsto dall’art.2112</w:t>
        </w:r>
      </w:ins>
      <w:r w:rsidRPr="00C07F08">
        <w:rPr>
          <w:rFonts w:ascii="Times New Roman" w:hAnsi="Times New Roman"/>
          <w:color w:val="0070C0"/>
          <w:sz w:val="24"/>
          <w:szCs w:val="24"/>
        </w:rPr>
        <w:t>;</w:t>
      </w:r>
    </w:p>
    <w:p w:rsidR="00593273" w:rsidRPr="008E383E" w:rsidRDefault="00593273" w:rsidP="00593273">
      <w:pPr>
        <w:widowControl w:val="0"/>
        <w:autoSpaceDE w:val="0"/>
        <w:autoSpaceDN w:val="0"/>
        <w:adjustRightInd w:val="0"/>
        <w:spacing w:after="0" w:line="120" w:lineRule="exact"/>
        <w:rPr>
          <w:rFonts w:ascii="Times New Roman" w:hAnsi="Times New Roman"/>
          <w:color w:val="FF0000"/>
          <w:sz w:val="12"/>
          <w:szCs w:val="12"/>
        </w:rPr>
      </w:pPr>
    </w:p>
    <w:p w:rsidR="00593273" w:rsidRPr="008E383E" w:rsidRDefault="00593273" w:rsidP="00593273">
      <w:pPr>
        <w:widowControl w:val="0"/>
        <w:tabs>
          <w:tab w:val="left" w:pos="820"/>
        </w:tabs>
        <w:autoSpaceDE w:val="0"/>
        <w:autoSpaceDN w:val="0"/>
        <w:adjustRightInd w:val="0"/>
        <w:spacing w:after="0" w:line="240" w:lineRule="auto"/>
        <w:ind w:left="834" w:right="51" w:hanging="360"/>
        <w:jc w:val="both"/>
        <w:rPr>
          <w:rFonts w:ascii="Times New Roman" w:hAnsi="Times New Roman"/>
          <w:color w:val="FF0000"/>
          <w:sz w:val="24"/>
          <w:szCs w:val="24"/>
        </w:rPr>
      </w:pPr>
      <w:r w:rsidRPr="008E383E">
        <w:rPr>
          <w:rFonts w:ascii="Times New Roman" w:hAnsi="Times New Roman"/>
          <w:color w:val="FF0000"/>
          <w:sz w:val="24"/>
          <w:szCs w:val="24"/>
        </w:rPr>
        <w:t>-</w:t>
      </w:r>
      <w:r w:rsidRPr="008E383E">
        <w:rPr>
          <w:rFonts w:ascii="Times New Roman" w:hAnsi="Times New Roman"/>
          <w:color w:val="FF0000"/>
          <w:sz w:val="24"/>
          <w:szCs w:val="24"/>
        </w:rPr>
        <w:tab/>
        <w:t>l’ap</w:t>
      </w:r>
      <w:r w:rsidRPr="008E383E">
        <w:rPr>
          <w:rFonts w:ascii="Times New Roman" w:hAnsi="Times New Roman"/>
          <w:color w:val="FF0000"/>
          <w:spacing w:val="-1"/>
          <w:sz w:val="24"/>
          <w:szCs w:val="24"/>
        </w:rPr>
        <w:t>p</w:t>
      </w:r>
      <w:r w:rsidRPr="008E383E">
        <w:rPr>
          <w:rFonts w:ascii="Times New Roman" w:hAnsi="Times New Roman"/>
          <w:color w:val="FF0000"/>
          <w:sz w:val="24"/>
          <w:szCs w:val="24"/>
        </w:rPr>
        <w:t>lic</w:t>
      </w:r>
      <w:r w:rsidRPr="008E383E">
        <w:rPr>
          <w:rFonts w:ascii="Times New Roman" w:hAnsi="Times New Roman"/>
          <w:color w:val="FF0000"/>
          <w:spacing w:val="-1"/>
          <w:sz w:val="24"/>
          <w:szCs w:val="24"/>
        </w:rPr>
        <w:t>a</w:t>
      </w:r>
      <w:r w:rsidRPr="008E383E">
        <w:rPr>
          <w:rFonts w:ascii="Times New Roman" w:hAnsi="Times New Roman"/>
          <w:color w:val="FF0000"/>
          <w:sz w:val="24"/>
          <w:szCs w:val="24"/>
        </w:rPr>
        <w:t>zi</w:t>
      </w:r>
      <w:r w:rsidRPr="008E383E">
        <w:rPr>
          <w:rFonts w:ascii="Times New Roman" w:hAnsi="Times New Roman"/>
          <w:color w:val="FF0000"/>
          <w:spacing w:val="-1"/>
          <w:sz w:val="24"/>
          <w:szCs w:val="24"/>
        </w:rPr>
        <w:t>o</w:t>
      </w:r>
      <w:r w:rsidRPr="008E383E">
        <w:rPr>
          <w:rFonts w:ascii="Times New Roman" w:hAnsi="Times New Roman"/>
          <w:color w:val="FF0000"/>
          <w:sz w:val="24"/>
          <w:szCs w:val="24"/>
        </w:rPr>
        <w:t xml:space="preserve">ne    </w:t>
      </w:r>
      <w:r w:rsidRPr="008E383E">
        <w:rPr>
          <w:rFonts w:ascii="Times New Roman" w:hAnsi="Times New Roman"/>
          <w:color w:val="FF0000"/>
          <w:spacing w:val="10"/>
          <w:sz w:val="24"/>
          <w:szCs w:val="24"/>
        </w:rPr>
        <w:t xml:space="preserve"> </w:t>
      </w:r>
      <w:r w:rsidRPr="008E383E">
        <w:rPr>
          <w:rFonts w:ascii="Times New Roman" w:hAnsi="Times New Roman"/>
          <w:color w:val="FF0000"/>
          <w:sz w:val="24"/>
          <w:szCs w:val="24"/>
        </w:rPr>
        <w:t xml:space="preserve">della    </w:t>
      </w:r>
      <w:r w:rsidRPr="008E383E">
        <w:rPr>
          <w:rFonts w:ascii="Times New Roman" w:hAnsi="Times New Roman"/>
          <w:color w:val="FF0000"/>
          <w:spacing w:val="9"/>
          <w:sz w:val="24"/>
          <w:szCs w:val="24"/>
        </w:rPr>
        <w:t xml:space="preserve"> </w:t>
      </w:r>
      <w:r w:rsidRPr="008E383E">
        <w:rPr>
          <w:rFonts w:ascii="Times New Roman" w:hAnsi="Times New Roman"/>
          <w:color w:val="FF0000"/>
          <w:sz w:val="24"/>
          <w:szCs w:val="24"/>
        </w:rPr>
        <w:t>contratt</w:t>
      </w:r>
      <w:r w:rsidRPr="008E383E">
        <w:rPr>
          <w:rFonts w:ascii="Times New Roman" w:hAnsi="Times New Roman"/>
          <w:color w:val="FF0000"/>
          <w:spacing w:val="-1"/>
          <w:sz w:val="24"/>
          <w:szCs w:val="24"/>
        </w:rPr>
        <w:t>a</w:t>
      </w:r>
      <w:r w:rsidRPr="008E383E">
        <w:rPr>
          <w:rFonts w:ascii="Times New Roman" w:hAnsi="Times New Roman"/>
          <w:color w:val="FF0000"/>
          <w:sz w:val="24"/>
          <w:szCs w:val="24"/>
        </w:rPr>
        <w:t>z</w:t>
      </w:r>
      <w:r w:rsidRPr="008E383E">
        <w:rPr>
          <w:rFonts w:ascii="Times New Roman" w:hAnsi="Times New Roman"/>
          <w:color w:val="FF0000"/>
          <w:spacing w:val="-1"/>
          <w:sz w:val="24"/>
          <w:szCs w:val="24"/>
        </w:rPr>
        <w:t>i</w:t>
      </w:r>
      <w:r w:rsidRPr="008E383E">
        <w:rPr>
          <w:rFonts w:ascii="Times New Roman" w:hAnsi="Times New Roman"/>
          <w:color w:val="FF0000"/>
          <w:sz w:val="24"/>
          <w:szCs w:val="24"/>
        </w:rPr>
        <w:t xml:space="preserve">one    </w:t>
      </w:r>
      <w:r w:rsidRPr="008E383E">
        <w:rPr>
          <w:rFonts w:ascii="Times New Roman" w:hAnsi="Times New Roman"/>
          <w:color w:val="FF0000"/>
          <w:spacing w:val="10"/>
          <w:sz w:val="24"/>
          <w:szCs w:val="24"/>
        </w:rPr>
        <w:t xml:space="preserve"> </w:t>
      </w:r>
      <w:r w:rsidRPr="008E383E">
        <w:rPr>
          <w:rFonts w:ascii="Times New Roman" w:hAnsi="Times New Roman"/>
          <w:color w:val="FF0000"/>
          <w:sz w:val="24"/>
          <w:szCs w:val="24"/>
        </w:rPr>
        <w:t xml:space="preserve">aziendale    </w:t>
      </w:r>
      <w:r w:rsidRPr="008E383E">
        <w:rPr>
          <w:rFonts w:ascii="Times New Roman" w:hAnsi="Times New Roman"/>
          <w:color w:val="FF0000"/>
          <w:spacing w:val="10"/>
          <w:sz w:val="24"/>
          <w:szCs w:val="24"/>
        </w:rPr>
        <w:t xml:space="preserve"> </w:t>
      </w:r>
      <w:r w:rsidRPr="008E383E">
        <w:rPr>
          <w:rFonts w:ascii="Times New Roman" w:hAnsi="Times New Roman"/>
          <w:color w:val="FF0000"/>
          <w:spacing w:val="1"/>
          <w:sz w:val="24"/>
          <w:szCs w:val="24"/>
        </w:rPr>
        <w:t>i</w:t>
      </w:r>
      <w:r w:rsidRPr="008E383E">
        <w:rPr>
          <w:rFonts w:ascii="Times New Roman" w:hAnsi="Times New Roman"/>
          <w:color w:val="FF0000"/>
          <w:sz w:val="24"/>
          <w:szCs w:val="24"/>
        </w:rPr>
        <w:t xml:space="preserve">n    </w:t>
      </w:r>
      <w:r w:rsidRPr="008E383E">
        <w:rPr>
          <w:rFonts w:ascii="Times New Roman" w:hAnsi="Times New Roman"/>
          <w:color w:val="FF0000"/>
          <w:spacing w:val="10"/>
          <w:sz w:val="24"/>
          <w:szCs w:val="24"/>
        </w:rPr>
        <w:t xml:space="preserve"> </w:t>
      </w:r>
      <w:r w:rsidRPr="008E383E">
        <w:rPr>
          <w:rFonts w:ascii="Times New Roman" w:hAnsi="Times New Roman"/>
          <w:color w:val="FF0000"/>
          <w:sz w:val="24"/>
          <w:szCs w:val="24"/>
        </w:rPr>
        <w:t xml:space="preserve">vigore    </w:t>
      </w:r>
      <w:r w:rsidRPr="008E383E">
        <w:rPr>
          <w:rFonts w:ascii="Times New Roman" w:hAnsi="Times New Roman"/>
          <w:color w:val="FF0000"/>
          <w:spacing w:val="10"/>
          <w:sz w:val="24"/>
          <w:szCs w:val="24"/>
        </w:rPr>
        <w:t xml:space="preserve"> </w:t>
      </w:r>
      <w:r w:rsidRPr="008E383E">
        <w:rPr>
          <w:rFonts w:ascii="Times New Roman" w:hAnsi="Times New Roman"/>
          <w:color w:val="FF0000"/>
          <w:sz w:val="24"/>
          <w:szCs w:val="24"/>
        </w:rPr>
        <w:t xml:space="preserve">al    </w:t>
      </w:r>
      <w:r w:rsidRPr="008E383E">
        <w:rPr>
          <w:rFonts w:ascii="Times New Roman" w:hAnsi="Times New Roman"/>
          <w:color w:val="FF0000"/>
          <w:spacing w:val="11"/>
          <w:sz w:val="24"/>
          <w:szCs w:val="24"/>
        </w:rPr>
        <w:t xml:space="preserve"> </w:t>
      </w:r>
      <w:r w:rsidRPr="008E383E">
        <w:rPr>
          <w:rFonts w:ascii="Times New Roman" w:hAnsi="Times New Roman"/>
          <w:color w:val="FF0000"/>
          <w:spacing w:val="-2"/>
          <w:sz w:val="24"/>
          <w:szCs w:val="24"/>
        </w:rPr>
        <w:t>m</w:t>
      </w:r>
      <w:r w:rsidRPr="008E383E">
        <w:rPr>
          <w:rFonts w:ascii="Times New Roman" w:hAnsi="Times New Roman"/>
          <w:color w:val="FF0000"/>
          <w:sz w:val="24"/>
          <w:szCs w:val="24"/>
        </w:rPr>
        <w:t>o</w:t>
      </w:r>
      <w:r w:rsidRPr="008E383E">
        <w:rPr>
          <w:rFonts w:ascii="Times New Roman" w:hAnsi="Times New Roman"/>
          <w:color w:val="FF0000"/>
          <w:spacing w:val="-2"/>
          <w:sz w:val="24"/>
          <w:szCs w:val="24"/>
        </w:rPr>
        <w:t>m</w:t>
      </w:r>
      <w:r w:rsidRPr="008E383E">
        <w:rPr>
          <w:rFonts w:ascii="Times New Roman" w:hAnsi="Times New Roman"/>
          <w:color w:val="FF0000"/>
          <w:sz w:val="24"/>
          <w:szCs w:val="24"/>
        </w:rPr>
        <w:t xml:space="preserve">ento    </w:t>
      </w:r>
      <w:r w:rsidRPr="008E383E">
        <w:rPr>
          <w:rFonts w:ascii="Times New Roman" w:hAnsi="Times New Roman"/>
          <w:color w:val="FF0000"/>
          <w:spacing w:val="10"/>
          <w:sz w:val="24"/>
          <w:szCs w:val="24"/>
        </w:rPr>
        <w:t xml:space="preserve"> </w:t>
      </w:r>
      <w:r w:rsidRPr="008E383E">
        <w:rPr>
          <w:rFonts w:ascii="Times New Roman" w:hAnsi="Times New Roman"/>
          <w:color w:val="FF0000"/>
          <w:sz w:val="24"/>
          <w:szCs w:val="24"/>
        </w:rPr>
        <w:t>de</w:t>
      </w:r>
      <w:r w:rsidRPr="008E383E">
        <w:rPr>
          <w:rFonts w:ascii="Times New Roman" w:hAnsi="Times New Roman"/>
          <w:color w:val="FF0000"/>
          <w:spacing w:val="2"/>
          <w:sz w:val="24"/>
          <w:szCs w:val="24"/>
        </w:rPr>
        <w:t>l</w:t>
      </w:r>
      <w:r w:rsidRPr="008E383E">
        <w:rPr>
          <w:rFonts w:ascii="Times New Roman" w:hAnsi="Times New Roman"/>
          <w:color w:val="FF0000"/>
          <w:spacing w:val="1"/>
          <w:sz w:val="24"/>
          <w:szCs w:val="24"/>
        </w:rPr>
        <w:t>l</w:t>
      </w:r>
      <w:r w:rsidRPr="008E383E">
        <w:rPr>
          <w:rFonts w:ascii="Times New Roman" w:hAnsi="Times New Roman"/>
          <w:color w:val="FF0000"/>
          <w:sz w:val="24"/>
          <w:szCs w:val="24"/>
        </w:rPr>
        <w:t>a cessione/trasfo</w:t>
      </w:r>
      <w:r w:rsidRPr="008E383E">
        <w:rPr>
          <w:rFonts w:ascii="Times New Roman" w:hAnsi="Times New Roman"/>
          <w:color w:val="FF0000"/>
          <w:spacing w:val="2"/>
          <w:sz w:val="24"/>
          <w:szCs w:val="24"/>
        </w:rPr>
        <w:t>r</w:t>
      </w:r>
      <w:r w:rsidRPr="008E383E">
        <w:rPr>
          <w:rFonts w:ascii="Times New Roman" w:hAnsi="Times New Roman"/>
          <w:color w:val="FF0000"/>
          <w:spacing w:val="-2"/>
          <w:sz w:val="24"/>
          <w:szCs w:val="24"/>
        </w:rPr>
        <w:t>m</w:t>
      </w:r>
      <w:r w:rsidRPr="008E383E">
        <w:rPr>
          <w:rFonts w:ascii="Times New Roman" w:hAnsi="Times New Roman"/>
          <w:color w:val="FF0000"/>
          <w:sz w:val="24"/>
          <w:szCs w:val="24"/>
        </w:rPr>
        <w:t>azione/subentro</w:t>
      </w:r>
      <w:r w:rsidR="000E44F0">
        <w:rPr>
          <w:rFonts w:ascii="Times New Roman" w:hAnsi="Times New Roman"/>
          <w:color w:val="FF0000"/>
          <w:sz w:val="24"/>
          <w:szCs w:val="24"/>
        </w:rPr>
        <w:t>.</w:t>
      </w:r>
      <w:r w:rsidRPr="008E383E">
        <w:rPr>
          <w:rFonts w:ascii="Times New Roman" w:hAnsi="Times New Roman"/>
          <w:color w:val="FF0000"/>
          <w:sz w:val="24"/>
          <w:szCs w:val="24"/>
        </w:rPr>
        <w:tab/>
      </w:r>
    </w:p>
    <w:p w:rsidR="00593273" w:rsidRDefault="00593273" w:rsidP="00593273">
      <w:pPr>
        <w:widowControl w:val="0"/>
        <w:tabs>
          <w:tab w:val="left" w:pos="820"/>
        </w:tabs>
        <w:autoSpaceDE w:val="0"/>
        <w:autoSpaceDN w:val="0"/>
        <w:adjustRightInd w:val="0"/>
        <w:spacing w:after="0" w:line="276" w:lineRule="auto"/>
        <w:ind w:left="834" w:right="49" w:hanging="360"/>
        <w:jc w:val="both"/>
        <w:rPr>
          <w:rFonts w:ascii="Times New Roman" w:hAnsi="Times New Roman"/>
          <w:sz w:val="24"/>
          <w:szCs w:val="24"/>
        </w:rPr>
      </w:pPr>
    </w:p>
    <w:p w:rsidR="00593273" w:rsidRDefault="00593273">
      <w:pPr>
        <w:widowControl w:val="0"/>
        <w:autoSpaceDE w:val="0"/>
        <w:autoSpaceDN w:val="0"/>
        <w:adjustRightInd w:val="0"/>
        <w:spacing w:before="76" w:after="0" w:line="240" w:lineRule="auto"/>
        <w:ind w:left="3848" w:right="3829"/>
        <w:jc w:val="center"/>
        <w:rPr>
          <w:rFonts w:ascii="Times New Roman" w:hAnsi="Times New Roman"/>
          <w:b/>
          <w:bCs/>
          <w:sz w:val="24"/>
          <w:szCs w:val="24"/>
        </w:rPr>
      </w:pPr>
    </w:p>
    <w:p w:rsidR="00593273" w:rsidRDefault="00593273">
      <w:pPr>
        <w:widowControl w:val="0"/>
        <w:autoSpaceDE w:val="0"/>
        <w:autoSpaceDN w:val="0"/>
        <w:adjustRightInd w:val="0"/>
        <w:spacing w:before="76" w:after="0" w:line="240" w:lineRule="auto"/>
        <w:ind w:left="3848" w:right="3829"/>
        <w:jc w:val="center"/>
        <w:rPr>
          <w:rFonts w:ascii="Times New Roman" w:hAnsi="Times New Roman"/>
          <w:b/>
          <w:bCs/>
          <w:sz w:val="24"/>
          <w:szCs w:val="24"/>
        </w:rPr>
      </w:pPr>
    </w:p>
    <w:p w:rsidR="00593273" w:rsidRDefault="00593273">
      <w:pPr>
        <w:widowControl w:val="0"/>
        <w:autoSpaceDE w:val="0"/>
        <w:autoSpaceDN w:val="0"/>
        <w:adjustRightInd w:val="0"/>
        <w:spacing w:before="76" w:after="0" w:line="240" w:lineRule="auto"/>
        <w:ind w:left="3848" w:right="3829"/>
        <w:jc w:val="center"/>
        <w:rPr>
          <w:rFonts w:ascii="Times New Roman" w:hAnsi="Times New Roman"/>
          <w:b/>
          <w:bCs/>
          <w:sz w:val="24"/>
          <w:szCs w:val="24"/>
        </w:rPr>
      </w:pPr>
    </w:p>
    <w:p w:rsidR="00593273" w:rsidRDefault="00593273">
      <w:pPr>
        <w:widowControl w:val="0"/>
        <w:autoSpaceDE w:val="0"/>
        <w:autoSpaceDN w:val="0"/>
        <w:adjustRightInd w:val="0"/>
        <w:spacing w:before="76" w:after="0" w:line="240" w:lineRule="auto"/>
        <w:ind w:left="3848" w:right="3829"/>
        <w:jc w:val="center"/>
        <w:rPr>
          <w:rFonts w:ascii="Times New Roman" w:hAnsi="Times New Roman"/>
          <w:b/>
          <w:bCs/>
          <w:sz w:val="24"/>
          <w:szCs w:val="24"/>
        </w:rPr>
      </w:pPr>
    </w:p>
    <w:p w:rsidR="00593273" w:rsidRDefault="00593273">
      <w:pPr>
        <w:widowControl w:val="0"/>
        <w:autoSpaceDE w:val="0"/>
        <w:autoSpaceDN w:val="0"/>
        <w:adjustRightInd w:val="0"/>
        <w:spacing w:before="76" w:after="0" w:line="240" w:lineRule="auto"/>
        <w:ind w:left="3848" w:right="3829"/>
        <w:jc w:val="center"/>
        <w:rPr>
          <w:rFonts w:ascii="Times New Roman" w:hAnsi="Times New Roman"/>
          <w:b/>
          <w:bCs/>
          <w:sz w:val="24"/>
          <w:szCs w:val="24"/>
        </w:rPr>
      </w:pPr>
    </w:p>
    <w:p w:rsidR="00593273" w:rsidRDefault="00593273">
      <w:pPr>
        <w:widowControl w:val="0"/>
        <w:autoSpaceDE w:val="0"/>
        <w:autoSpaceDN w:val="0"/>
        <w:adjustRightInd w:val="0"/>
        <w:spacing w:before="76" w:after="0" w:line="240" w:lineRule="auto"/>
        <w:ind w:left="3848" w:right="3829"/>
        <w:jc w:val="center"/>
        <w:rPr>
          <w:rFonts w:ascii="Times New Roman" w:hAnsi="Times New Roman"/>
          <w:b/>
          <w:bCs/>
          <w:sz w:val="24"/>
          <w:szCs w:val="24"/>
        </w:rPr>
      </w:pPr>
    </w:p>
    <w:p w:rsidR="00593273" w:rsidRDefault="00593273">
      <w:pPr>
        <w:widowControl w:val="0"/>
        <w:autoSpaceDE w:val="0"/>
        <w:autoSpaceDN w:val="0"/>
        <w:adjustRightInd w:val="0"/>
        <w:spacing w:before="76" w:after="0" w:line="240" w:lineRule="auto"/>
        <w:ind w:left="3848" w:right="3829"/>
        <w:jc w:val="center"/>
        <w:rPr>
          <w:rFonts w:ascii="Times New Roman" w:hAnsi="Times New Roman"/>
          <w:b/>
          <w:bCs/>
          <w:sz w:val="24"/>
          <w:szCs w:val="24"/>
        </w:rPr>
      </w:pPr>
    </w:p>
    <w:p w:rsidR="00593273" w:rsidRDefault="00593273">
      <w:pPr>
        <w:widowControl w:val="0"/>
        <w:autoSpaceDE w:val="0"/>
        <w:autoSpaceDN w:val="0"/>
        <w:adjustRightInd w:val="0"/>
        <w:spacing w:before="76" w:after="0" w:line="240" w:lineRule="auto"/>
        <w:ind w:left="3848" w:right="3829"/>
        <w:jc w:val="center"/>
        <w:rPr>
          <w:rFonts w:ascii="Times New Roman" w:hAnsi="Times New Roman"/>
          <w:b/>
          <w:bCs/>
          <w:sz w:val="24"/>
          <w:szCs w:val="24"/>
        </w:rPr>
      </w:pPr>
    </w:p>
    <w:p w:rsidR="00593273" w:rsidRDefault="00593273">
      <w:pPr>
        <w:widowControl w:val="0"/>
        <w:autoSpaceDE w:val="0"/>
        <w:autoSpaceDN w:val="0"/>
        <w:adjustRightInd w:val="0"/>
        <w:spacing w:before="76" w:after="0" w:line="240" w:lineRule="auto"/>
        <w:ind w:left="3848" w:right="3829"/>
        <w:jc w:val="center"/>
        <w:rPr>
          <w:rFonts w:ascii="Times New Roman" w:hAnsi="Times New Roman"/>
          <w:b/>
          <w:bCs/>
          <w:sz w:val="24"/>
          <w:szCs w:val="24"/>
        </w:rPr>
      </w:pPr>
    </w:p>
    <w:p w:rsidR="00593273" w:rsidRDefault="00593273">
      <w:pPr>
        <w:widowControl w:val="0"/>
        <w:autoSpaceDE w:val="0"/>
        <w:autoSpaceDN w:val="0"/>
        <w:adjustRightInd w:val="0"/>
        <w:spacing w:before="76" w:after="0" w:line="240" w:lineRule="auto"/>
        <w:ind w:left="3848" w:right="3829"/>
        <w:jc w:val="center"/>
        <w:rPr>
          <w:rFonts w:ascii="Times New Roman" w:hAnsi="Times New Roman"/>
          <w:b/>
          <w:bCs/>
          <w:sz w:val="24"/>
          <w:szCs w:val="24"/>
        </w:rPr>
      </w:pPr>
    </w:p>
    <w:p w:rsidR="00DD385C" w:rsidRDefault="00DD385C">
      <w:pPr>
        <w:widowControl w:val="0"/>
        <w:tabs>
          <w:tab w:val="left" w:pos="820"/>
        </w:tabs>
        <w:autoSpaceDE w:val="0"/>
        <w:autoSpaceDN w:val="0"/>
        <w:adjustRightInd w:val="0"/>
        <w:spacing w:after="0" w:line="276" w:lineRule="auto"/>
        <w:ind w:left="834" w:right="49" w:hanging="360"/>
        <w:jc w:val="both"/>
        <w:rPr>
          <w:rFonts w:ascii="Times New Roman" w:hAnsi="Times New Roman"/>
          <w:sz w:val="24"/>
          <w:szCs w:val="24"/>
        </w:rPr>
        <w:sectPr w:rsidR="00DD385C">
          <w:footerReference w:type="default" r:id="rId8"/>
          <w:type w:val="continuous"/>
          <w:pgSz w:w="11920" w:h="16840"/>
          <w:pgMar w:top="1340" w:right="1020" w:bottom="280" w:left="1020" w:header="720" w:footer="720" w:gutter="0"/>
          <w:cols w:space="720"/>
          <w:noEndnote/>
        </w:sectPr>
      </w:pPr>
    </w:p>
    <w:p w:rsidR="008D5A6C" w:rsidRDefault="00644F95" w:rsidP="00E96CF7">
      <w:pPr>
        <w:widowControl w:val="0"/>
        <w:autoSpaceDE w:val="0"/>
        <w:autoSpaceDN w:val="0"/>
        <w:adjustRightInd w:val="0"/>
        <w:spacing w:after="0" w:line="200" w:lineRule="exact"/>
        <w:rPr>
          <w:rFonts w:ascii="Times New Roman" w:hAnsi="Times New Roman"/>
          <w:sz w:val="20"/>
          <w:szCs w:val="20"/>
        </w:rPr>
      </w:pPr>
      <w:r w:rsidRPr="00644F95">
        <w:rPr>
          <w:noProof/>
        </w:rPr>
        <w:lastRenderedPageBreak/>
        <w:pict>
          <v:shape id="Freeform 2" o:spid="_x0000_s1026" style="position:absolute;margin-left:28.7pt;margin-top:201.65pt;width:0;height:19.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" o:allowincell="f" path="m,l,396e" filled="f" strokeweight=".28925mm">
            <v:path arrowok="t" o:connecttype="custom" o:connectlocs="0,0;0,250825" o:connectangles="0,0"/>
            <w10:wrap anchorx="page" anchory="page"/>
          </v:shape>
        </w:pict>
      </w:r>
      <w:r w:rsidRPr="00644F95">
        <w:rPr>
          <w:noProof/>
        </w:rPr>
        <w:pict>
          <v:shape id="Freeform 3" o:spid="_x0000_s1040" style="position:absolute;margin-left:28.7pt;margin-top:686.7pt;width:0;height:19.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" o:allowincell="f" path="m,l,396e" filled="f" strokeweight=".28925mm">
            <v:path arrowok="t" o:connecttype="custom" o:connectlocs="0,0;0,250825" o:connectangles="0,0"/>
            <w10:wrap anchorx="page" anchory="page"/>
          </v:shape>
        </w:pict>
      </w:r>
    </w:p>
    <w:p w:rsidR="008D5A6C" w:rsidRPr="00C07F08" w:rsidRDefault="008D5A6C">
      <w:pPr>
        <w:widowControl w:val="0"/>
        <w:autoSpaceDE w:val="0"/>
        <w:autoSpaceDN w:val="0"/>
        <w:adjustRightInd w:val="0"/>
        <w:spacing w:before="29" w:after="0" w:line="240" w:lineRule="auto"/>
        <w:ind w:left="1124" w:right="1103"/>
        <w:jc w:val="center"/>
        <w:rPr>
          <w:rFonts w:ascii="Times New Roman" w:hAnsi="Times New Roman"/>
          <w:color w:val="0070C0"/>
          <w:sz w:val="24"/>
          <w:szCs w:val="24"/>
          <w:u w:val="single"/>
        </w:rPr>
      </w:pPr>
      <w:r>
        <w:rPr>
          <w:rFonts w:ascii="Times New Roman" w:hAnsi="Times New Roman"/>
          <w:b/>
          <w:bCs/>
          <w:sz w:val="24"/>
          <w:szCs w:val="24"/>
        </w:rPr>
        <w:t xml:space="preserve">ART. 52 – </w:t>
      </w:r>
      <w:r>
        <w:rPr>
          <w:rFonts w:ascii="Times New Roman" w:hAnsi="Times New Roman"/>
          <w:b/>
          <w:bCs/>
          <w:spacing w:val="1"/>
          <w:sz w:val="24"/>
          <w:szCs w:val="24"/>
        </w:rPr>
        <w:t>I</w:t>
      </w:r>
      <w:r>
        <w:rPr>
          <w:rFonts w:ascii="Times New Roman" w:hAnsi="Times New Roman"/>
          <w:b/>
          <w:bCs/>
          <w:sz w:val="24"/>
          <w:szCs w:val="24"/>
        </w:rPr>
        <w:t>GIENE,</w:t>
      </w:r>
      <w:r w:rsidR="005E132F">
        <w:rPr>
          <w:rFonts w:ascii="Times New Roman" w:hAnsi="Times New Roman"/>
          <w:b/>
          <w:bCs/>
          <w:sz w:val="24"/>
          <w:szCs w:val="24"/>
        </w:rPr>
        <w:t xml:space="preserve"> </w:t>
      </w:r>
      <w:r>
        <w:rPr>
          <w:rFonts w:ascii="Times New Roman" w:hAnsi="Times New Roman"/>
          <w:b/>
          <w:bCs/>
          <w:sz w:val="24"/>
          <w:szCs w:val="24"/>
        </w:rPr>
        <w:t>S</w:t>
      </w:r>
      <w:r>
        <w:rPr>
          <w:rFonts w:ascii="Times New Roman" w:hAnsi="Times New Roman"/>
          <w:b/>
          <w:bCs/>
          <w:spacing w:val="1"/>
          <w:sz w:val="24"/>
          <w:szCs w:val="24"/>
        </w:rPr>
        <w:t>I</w:t>
      </w:r>
      <w:r>
        <w:rPr>
          <w:rFonts w:ascii="Times New Roman" w:hAnsi="Times New Roman"/>
          <w:b/>
          <w:bCs/>
          <w:sz w:val="24"/>
          <w:szCs w:val="24"/>
        </w:rPr>
        <w:t>CUREZ</w:t>
      </w:r>
      <w:r>
        <w:rPr>
          <w:rFonts w:ascii="Times New Roman" w:hAnsi="Times New Roman"/>
          <w:b/>
          <w:bCs/>
          <w:spacing w:val="-2"/>
          <w:sz w:val="24"/>
          <w:szCs w:val="24"/>
        </w:rPr>
        <w:t>Z</w:t>
      </w:r>
      <w:r>
        <w:rPr>
          <w:rFonts w:ascii="Times New Roman" w:hAnsi="Times New Roman"/>
          <w:b/>
          <w:bCs/>
          <w:spacing w:val="2"/>
          <w:sz w:val="24"/>
          <w:szCs w:val="24"/>
        </w:rPr>
        <w:t>A</w:t>
      </w:r>
      <w:r>
        <w:rPr>
          <w:rFonts w:ascii="Times New Roman" w:hAnsi="Times New Roman"/>
          <w:b/>
          <w:bCs/>
          <w:sz w:val="24"/>
          <w:szCs w:val="24"/>
        </w:rPr>
        <w:t>, SAL</w:t>
      </w:r>
      <w:r>
        <w:rPr>
          <w:rFonts w:ascii="Times New Roman" w:hAnsi="Times New Roman"/>
          <w:b/>
          <w:bCs/>
          <w:spacing w:val="1"/>
          <w:sz w:val="24"/>
          <w:szCs w:val="24"/>
        </w:rPr>
        <w:t>U</w:t>
      </w:r>
      <w:r>
        <w:rPr>
          <w:rFonts w:ascii="Times New Roman" w:hAnsi="Times New Roman"/>
          <w:b/>
          <w:bCs/>
          <w:sz w:val="24"/>
          <w:szCs w:val="24"/>
        </w:rPr>
        <w:t>TE E AMBIENTE DI LAVORO</w:t>
      </w:r>
      <w:r w:rsidR="00C07F08">
        <w:rPr>
          <w:rFonts w:ascii="Times New Roman" w:hAnsi="Times New Roman"/>
          <w:b/>
          <w:bCs/>
          <w:sz w:val="24"/>
          <w:szCs w:val="24"/>
        </w:rPr>
        <w:t xml:space="preserve"> </w:t>
      </w:r>
      <w:r w:rsidR="00C07F08" w:rsidRPr="00C07F08">
        <w:rPr>
          <w:rFonts w:ascii="Times New Roman" w:hAnsi="Times New Roman"/>
          <w:b/>
          <w:bCs/>
          <w:color w:val="0070C0"/>
          <w:sz w:val="24"/>
          <w:szCs w:val="24"/>
          <w:u w:val="single"/>
        </w:rPr>
        <w:t>(OK)</w:t>
      </w:r>
    </w:p>
    <w:p w:rsidR="008D5A6C" w:rsidRDefault="008D5A6C">
      <w:pPr>
        <w:widowControl w:val="0"/>
        <w:autoSpaceDE w:val="0"/>
        <w:autoSpaceDN w:val="0"/>
        <w:adjustRightInd w:val="0"/>
        <w:spacing w:before="4" w:after="0" w:line="110" w:lineRule="exact"/>
        <w:rPr>
          <w:rFonts w:ascii="Times New Roman" w:hAnsi="Times New Roman"/>
          <w:sz w:val="11"/>
          <w:szCs w:val="11"/>
        </w:rPr>
      </w:pPr>
    </w:p>
    <w:p w:rsidR="008D5A6C" w:rsidRDefault="008D5A6C">
      <w:pPr>
        <w:widowControl w:val="0"/>
        <w:autoSpaceDE w:val="0"/>
        <w:autoSpaceDN w:val="0"/>
        <w:adjustRightInd w:val="0"/>
        <w:spacing w:after="0" w:line="200" w:lineRule="exact"/>
        <w:rPr>
          <w:rFonts w:ascii="Times New Roman" w:hAnsi="Times New Roman"/>
          <w:sz w:val="20"/>
          <w:szCs w:val="20"/>
        </w:rPr>
      </w:pPr>
    </w:p>
    <w:p w:rsidR="008D5A6C" w:rsidRDefault="008D5A6C">
      <w:pPr>
        <w:widowControl w:val="0"/>
        <w:autoSpaceDE w:val="0"/>
        <w:autoSpaceDN w:val="0"/>
        <w:adjustRightInd w:val="0"/>
        <w:spacing w:after="0" w:line="200" w:lineRule="exact"/>
        <w:rPr>
          <w:rFonts w:ascii="Times New Roman" w:hAnsi="Times New Roman"/>
          <w:sz w:val="20"/>
          <w:szCs w:val="20"/>
        </w:rPr>
      </w:pPr>
    </w:p>
    <w:p w:rsidR="008D5A6C" w:rsidRDefault="008D5A6C">
      <w:pPr>
        <w:widowControl w:val="0"/>
        <w:tabs>
          <w:tab w:val="left" w:pos="540"/>
        </w:tabs>
        <w:autoSpaceDE w:val="0"/>
        <w:autoSpaceDN w:val="0"/>
        <w:adjustRightInd w:val="0"/>
        <w:spacing w:after="0" w:line="240" w:lineRule="auto"/>
        <w:ind w:left="540" w:right="50" w:hanging="426"/>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Le</w:t>
      </w:r>
      <w:r>
        <w:rPr>
          <w:rFonts w:ascii="Times New Roman" w:hAnsi="Times New Roman"/>
          <w:spacing w:val="6"/>
          <w:sz w:val="24"/>
          <w:szCs w:val="24"/>
        </w:rPr>
        <w:t xml:space="preserve"> </w:t>
      </w:r>
      <w:r>
        <w:rPr>
          <w:rFonts w:ascii="Times New Roman" w:hAnsi="Times New Roman"/>
          <w:sz w:val="24"/>
          <w:szCs w:val="24"/>
        </w:rPr>
        <w:t>attribuzioni</w:t>
      </w:r>
      <w:r>
        <w:rPr>
          <w:rFonts w:ascii="Times New Roman" w:hAnsi="Times New Roman"/>
          <w:spacing w:val="6"/>
          <w:sz w:val="24"/>
          <w:szCs w:val="24"/>
        </w:rPr>
        <w:t xml:space="preserve"> </w:t>
      </w:r>
      <w:r>
        <w:rPr>
          <w:rFonts w:ascii="Times New Roman" w:hAnsi="Times New Roman"/>
          <w:sz w:val="24"/>
          <w:szCs w:val="24"/>
        </w:rPr>
        <w:t>previste</w:t>
      </w:r>
      <w:r>
        <w:rPr>
          <w:rFonts w:ascii="Times New Roman" w:hAnsi="Times New Roman"/>
          <w:spacing w:val="5"/>
          <w:sz w:val="24"/>
          <w:szCs w:val="24"/>
        </w:rPr>
        <w:t xml:space="preserve"> </w:t>
      </w:r>
      <w:r>
        <w:rPr>
          <w:rFonts w:ascii="Times New Roman" w:hAnsi="Times New Roman"/>
          <w:sz w:val="24"/>
          <w:szCs w:val="24"/>
        </w:rPr>
        <w:t>dall’art.</w:t>
      </w:r>
      <w:r>
        <w:rPr>
          <w:rFonts w:ascii="Times New Roman" w:hAnsi="Times New Roman"/>
          <w:spacing w:val="6"/>
          <w:sz w:val="24"/>
          <w:szCs w:val="24"/>
        </w:rPr>
        <w:t xml:space="preserve"> </w:t>
      </w:r>
      <w:r>
        <w:rPr>
          <w:rFonts w:ascii="Times New Roman" w:hAnsi="Times New Roman"/>
          <w:sz w:val="24"/>
          <w:szCs w:val="24"/>
        </w:rPr>
        <w:t>50</w:t>
      </w:r>
      <w:r>
        <w:rPr>
          <w:rFonts w:ascii="Times New Roman" w:hAnsi="Times New Roman"/>
          <w:spacing w:val="6"/>
          <w:sz w:val="24"/>
          <w:szCs w:val="24"/>
        </w:rPr>
        <w:t xml:space="preserve"> </w:t>
      </w:r>
      <w:r>
        <w:rPr>
          <w:rFonts w:ascii="Times New Roman" w:hAnsi="Times New Roman"/>
          <w:sz w:val="24"/>
          <w:szCs w:val="24"/>
        </w:rPr>
        <w:t>del</w:t>
      </w:r>
      <w:r>
        <w:rPr>
          <w:rFonts w:ascii="Times New Roman" w:hAnsi="Times New Roman"/>
          <w:spacing w:val="6"/>
          <w:sz w:val="24"/>
          <w:szCs w:val="24"/>
        </w:rPr>
        <w:t xml:space="preserve"> </w:t>
      </w:r>
      <w:proofErr w:type="spellStart"/>
      <w:r>
        <w:rPr>
          <w:rFonts w:ascii="Times New Roman" w:hAnsi="Times New Roman"/>
          <w:sz w:val="24"/>
          <w:szCs w:val="24"/>
        </w:rPr>
        <w:t>D.Lgs.</w:t>
      </w:r>
      <w:proofErr w:type="spellEnd"/>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z w:val="24"/>
          <w:szCs w:val="24"/>
        </w:rPr>
        <w:t>9.4.2008,</w:t>
      </w:r>
      <w:r>
        <w:rPr>
          <w:rFonts w:ascii="Times New Roman" w:hAnsi="Times New Roman"/>
          <w:spacing w:val="6"/>
          <w:sz w:val="24"/>
          <w:szCs w:val="24"/>
        </w:rPr>
        <w:t xml:space="preserve"> </w:t>
      </w:r>
      <w:r>
        <w:rPr>
          <w:rFonts w:ascii="Times New Roman" w:hAnsi="Times New Roman"/>
          <w:sz w:val="24"/>
          <w:szCs w:val="24"/>
        </w:rPr>
        <w:t>n.</w:t>
      </w:r>
      <w:r>
        <w:rPr>
          <w:rFonts w:ascii="Times New Roman" w:hAnsi="Times New Roman"/>
          <w:spacing w:val="5"/>
          <w:sz w:val="24"/>
          <w:szCs w:val="24"/>
        </w:rPr>
        <w:t xml:space="preserve"> </w:t>
      </w:r>
      <w:r>
        <w:rPr>
          <w:rFonts w:ascii="Times New Roman" w:hAnsi="Times New Roman"/>
          <w:sz w:val="24"/>
          <w:szCs w:val="24"/>
        </w:rPr>
        <w:t>81</w:t>
      </w:r>
      <w:r>
        <w:rPr>
          <w:rFonts w:ascii="Times New Roman" w:hAnsi="Times New Roman"/>
          <w:spacing w:val="6"/>
          <w:sz w:val="24"/>
          <w:szCs w:val="24"/>
        </w:rPr>
        <w:t xml:space="preserve"> </w:t>
      </w:r>
      <w:r>
        <w:rPr>
          <w:rFonts w:ascii="Times New Roman" w:hAnsi="Times New Roman"/>
          <w:sz w:val="24"/>
          <w:szCs w:val="24"/>
        </w:rPr>
        <w:t>e</w:t>
      </w:r>
      <w:r>
        <w:rPr>
          <w:rFonts w:ascii="Times New Roman" w:hAnsi="Times New Roman"/>
          <w:spacing w:val="6"/>
          <w:sz w:val="24"/>
          <w:szCs w:val="24"/>
        </w:rPr>
        <w:t xml:space="preserve"> </w:t>
      </w:r>
      <w:r>
        <w:rPr>
          <w:rFonts w:ascii="Times New Roman" w:hAnsi="Times New Roman"/>
          <w:sz w:val="24"/>
          <w:szCs w:val="24"/>
        </w:rPr>
        <w:t>successive</w:t>
      </w:r>
      <w:r>
        <w:rPr>
          <w:rFonts w:ascii="Times New Roman" w:hAnsi="Times New Roman"/>
          <w:spacing w:val="6"/>
          <w:sz w:val="24"/>
          <w:szCs w:val="24"/>
        </w:rPr>
        <w:t xml:space="preserve"> </w:t>
      </w:r>
      <w:r>
        <w:rPr>
          <w:rFonts w:ascii="Times New Roman" w:hAnsi="Times New Roman"/>
          <w:spacing w:val="-2"/>
          <w:sz w:val="24"/>
          <w:szCs w:val="24"/>
        </w:rPr>
        <w:t>m</w:t>
      </w:r>
      <w:r>
        <w:rPr>
          <w:rFonts w:ascii="Times New Roman" w:hAnsi="Times New Roman"/>
          <w:sz w:val="24"/>
          <w:szCs w:val="24"/>
        </w:rPr>
        <w:t>odificazioni</w:t>
      </w:r>
      <w:r>
        <w:rPr>
          <w:rFonts w:ascii="Times New Roman" w:hAnsi="Times New Roman"/>
          <w:spacing w:val="6"/>
          <w:sz w:val="24"/>
          <w:szCs w:val="24"/>
        </w:rPr>
        <w:t xml:space="preserve"> </w:t>
      </w:r>
      <w:r>
        <w:rPr>
          <w:rFonts w:ascii="Times New Roman" w:hAnsi="Times New Roman"/>
          <w:sz w:val="24"/>
          <w:szCs w:val="24"/>
        </w:rPr>
        <w:t>sono eser</w:t>
      </w:r>
      <w:r>
        <w:rPr>
          <w:rFonts w:ascii="Times New Roman" w:hAnsi="Times New Roman"/>
          <w:spacing w:val="-1"/>
          <w:sz w:val="24"/>
          <w:szCs w:val="24"/>
        </w:rPr>
        <w:t>c</w:t>
      </w:r>
      <w:r>
        <w:rPr>
          <w:rFonts w:ascii="Times New Roman" w:hAnsi="Times New Roman"/>
          <w:sz w:val="24"/>
          <w:szCs w:val="24"/>
        </w:rPr>
        <w:t>it</w:t>
      </w:r>
      <w:r>
        <w:rPr>
          <w:rFonts w:ascii="Times New Roman" w:hAnsi="Times New Roman"/>
          <w:spacing w:val="-1"/>
          <w:sz w:val="24"/>
          <w:szCs w:val="24"/>
        </w:rPr>
        <w:t>a</w:t>
      </w:r>
      <w:r>
        <w:rPr>
          <w:rFonts w:ascii="Times New Roman" w:hAnsi="Times New Roman"/>
          <w:sz w:val="24"/>
          <w:szCs w:val="24"/>
        </w:rPr>
        <w:t>te d</w:t>
      </w:r>
      <w:r>
        <w:rPr>
          <w:rFonts w:ascii="Times New Roman" w:hAnsi="Times New Roman"/>
          <w:spacing w:val="-1"/>
          <w:sz w:val="24"/>
          <w:szCs w:val="24"/>
        </w:rPr>
        <w:t>a</w:t>
      </w:r>
      <w:r>
        <w:rPr>
          <w:rFonts w:ascii="Times New Roman" w:hAnsi="Times New Roman"/>
          <w:sz w:val="24"/>
          <w:szCs w:val="24"/>
        </w:rPr>
        <w:t>i</w:t>
      </w:r>
      <w:r>
        <w:rPr>
          <w:rFonts w:ascii="Times New Roman" w:hAnsi="Times New Roman"/>
          <w:spacing w:val="2"/>
          <w:sz w:val="24"/>
          <w:szCs w:val="24"/>
        </w:rPr>
        <w:t xml:space="preserve"> </w:t>
      </w:r>
      <w:r>
        <w:rPr>
          <w:rFonts w:ascii="Times New Roman" w:hAnsi="Times New Roman"/>
          <w:sz w:val="24"/>
          <w:szCs w:val="24"/>
        </w:rPr>
        <w:t>Rappr</w:t>
      </w:r>
      <w:r>
        <w:rPr>
          <w:rFonts w:ascii="Times New Roman" w:hAnsi="Times New Roman"/>
          <w:spacing w:val="-1"/>
          <w:sz w:val="24"/>
          <w:szCs w:val="24"/>
        </w:rPr>
        <w:t>e</w:t>
      </w:r>
      <w:r>
        <w:rPr>
          <w:rFonts w:ascii="Times New Roman" w:hAnsi="Times New Roman"/>
          <w:sz w:val="24"/>
          <w:szCs w:val="24"/>
        </w:rPr>
        <w:t>se</w:t>
      </w:r>
      <w:r>
        <w:rPr>
          <w:rFonts w:ascii="Times New Roman" w:hAnsi="Times New Roman"/>
          <w:spacing w:val="-1"/>
          <w:sz w:val="24"/>
          <w:szCs w:val="24"/>
        </w:rPr>
        <w:t>n</w:t>
      </w:r>
      <w:r>
        <w:rPr>
          <w:rFonts w:ascii="Times New Roman" w:hAnsi="Times New Roman"/>
          <w:sz w:val="24"/>
          <w:szCs w:val="24"/>
        </w:rPr>
        <w:t>tanti</w:t>
      </w:r>
      <w:r>
        <w:rPr>
          <w:rFonts w:ascii="Times New Roman" w:hAnsi="Times New Roman"/>
          <w:spacing w:val="2"/>
          <w:sz w:val="24"/>
          <w:szCs w:val="24"/>
        </w:rPr>
        <w:t xml:space="preserve"> </w:t>
      </w:r>
      <w:r>
        <w:rPr>
          <w:rFonts w:ascii="Times New Roman" w:hAnsi="Times New Roman"/>
          <w:sz w:val="24"/>
          <w:szCs w:val="24"/>
        </w:rPr>
        <w:t>d</w:t>
      </w:r>
      <w:r>
        <w:rPr>
          <w:rFonts w:ascii="Times New Roman" w:hAnsi="Times New Roman"/>
          <w:spacing w:val="-2"/>
          <w:sz w:val="24"/>
          <w:szCs w:val="24"/>
        </w:rPr>
        <w:t>e</w:t>
      </w:r>
      <w:r>
        <w:rPr>
          <w:rFonts w:ascii="Times New Roman" w:hAnsi="Times New Roman"/>
          <w:sz w:val="24"/>
          <w:szCs w:val="24"/>
        </w:rPr>
        <w:t>i la</w:t>
      </w:r>
      <w:r>
        <w:rPr>
          <w:rFonts w:ascii="Times New Roman" w:hAnsi="Times New Roman"/>
          <w:spacing w:val="-1"/>
          <w:sz w:val="24"/>
          <w:szCs w:val="24"/>
        </w:rPr>
        <w:t>v</w:t>
      </w:r>
      <w:r>
        <w:rPr>
          <w:rFonts w:ascii="Times New Roman" w:hAnsi="Times New Roman"/>
          <w:sz w:val="24"/>
          <w:szCs w:val="24"/>
        </w:rPr>
        <w:t>oratori</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2"/>
          <w:sz w:val="24"/>
          <w:szCs w:val="24"/>
        </w:rPr>
        <w:t xml:space="preserve"> </w:t>
      </w:r>
      <w:r>
        <w:rPr>
          <w:rFonts w:ascii="Times New Roman" w:hAnsi="Times New Roman"/>
          <w:sz w:val="24"/>
          <w:szCs w:val="24"/>
        </w:rPr>
        <w:t xml:space="preserve">sicurezza </w:t>
      </w:r>
      <w:r>
        <w:rPr>
          <w:rFonts w:ascii="Times New Roman" w:hAnsi="Times New Roman"/>
          <w:spacing w:val="-1"/>
          <w:sz w:val="24"/>
          <w:szCs w:val="24"/>
        </w:rPr>
        <w:t>(</w:t>
      </w:r>
      <w:r>
        <w:rPr>
          <w:rFonts w:ascii="Times New Roman" w:hAnsi="Times New Roman"/>
          <w:sz w:val="24"/>
          <w:szCs w:val="24"/>
        </w:rPr>
        <w:t>R.L.S.)</w:t>
      </w:r>
      <w:r>
        <w:rPr>
          <w:rFonts w:ascii="Times New Roman" w:hAnsi="Times New Roman"/>
          <w:spacing w:val="1"/>
          <w:sz w:val="24"/>
          <w:szCs w:val="24"/>
        </w:rPr>
        <w:t xml:space="preserve"> </w:t>
      </w:r>
      <w:r>
        <w:rPr>
          <w:rFonts w:ascii="Times New Roman" w:hAnsi="Times New Roman"/>
          <w:sz w:val="24"/>
          <w:szCs w:val="24"/>
        </w:rPr>
        <w:t>secondo</w:t>
      </w:r>
      <w:r>
        <w:rPr>
          <w:rFonts w:ascii="Times New Roman" w:hAnsi="Times New Roman"/>
          <w:spacing w:val="1"/>
          <w:sz w:val="24"/>
          <w:szCs w:val="24"/>
        </w:rPr>
        <w:t xml:space="preserve"> </w:t>
      </w:r>
      <w:r>
        <w:rPr>
          <w:rFonts w:ascii="Times New Roman" w:hAnsi="Times New Roman"/>
          <w:sz w:val="24"/>
          <w:szCs w:val="24"/>
        </w:rPr>
        <w:t>le</w:t>
      </w:r>
      <w:r>
        <w:rPr>
          <w:rFonts w:ascii="Times New Roman" w:hAnsi="Times New Roman"/>
          <w:spacing w:val="1"/>
          <w:sz w:val="24"/>
          <w:szCs w:val="24"/>
        </w:rPr>
        <w:t xml:space="preserve"> </w:t>
      </w:r>
      <w:r>
        <w:rPr>
          <w:rFonts w:ascii="Times New Roman" w:hAnsi="Times New Roman"/>
          <w:spacing w:val="-2"/>
          <w:sz w:val="24"/>
          <w:szCs w:val="24"/>
        </w:rPr>
        <w:t>m</w:t>
      </w:r>
      <w:r>
        <w:rPr>
          <w:rFonts w:ascii="Times New Roman" w:hAnsi="Times New Roman"/>
          <w:sz w:val="24"/>
          <w:szCs w:val="24"/>
        </w:rPr>
        <w:t>odalità</w:t>
      </w:r>
      <w:r>
        <w:rPr>
          <w:rFonts w:ascii="Times New Roman" w:hAnsi="Times New Roman"/>
          <w:spacing w:val="1"/>
          <w:sz w:val="24"/>
          <w:szCs w:val="24"/>
        </w:rPr>
        <w:t xml:space="preserve"> </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le procedure stabilite dall’</w:t>
      </w:r>
      <w:r>
        <w:rPr>
          <w:rFonts w:ascii="Times New Roman" w:hAnsi="Times New Roman"/>
          <w:spacing w:val="-1"/>
          <w:sz w:val="24"/>
          <w:szCs w:val="24"/>
        </w:rPr>
        <w:t>A</w:t>
      </w:r>
      <w:r>
        <w:rPr>
          <w:rFonts w:ascii="Times New Roman" w:hAnsi="Times New Roman"/>
          <w:sz w:val="24"/>
          <w:szCs w:val="24"/>
        </w:rPr>
        <w:t>ccordo interconfederale 22.6.1995.</w:t>
      </w:r>
    </w:p>
    <w:p w:rsidR="008D5A6C" w:rsidRDefault="008D5A6C">
      <w:pPr>
        <w:widowControl w:val="0"/>
        <w:autoSpaceDE w:val="0"/>
        <w:autoSpaceDN w:val="0"/>
        <w:adjustRightInd w:val="0"/>
        <w:spacing w:after="0" w:line="120" w:lineRule="exact"/>
        <w:rPr>
          <w:rFonts w:ascii="Times New Roman" w:hAnsi="Times New Roman"/>
          <w:sz w:val="12"/>
          <w:szCs w:val="12"/>
        </w:rPr>
      </w:pPr>
    </w:p>
    <w:p w:rsidR="008D5A6C" w:rsidRDefault="008D5A6C">
      <w:pPr>
        <w:widowControl w:val="0"/>
        <w:autoSpaceDE w:val="0"/>
        <w:autoSpaceDN w:val="0"/>
        <w:adjustRightInd w:val="0"/>
        <w:spacing w:after="0" w:line="240" w:lineRule="auto"/>
        <w:ind w:left="540" w:right="50"/>
        <w:rPr>
          <w:rFonts w:ascii="Times New Roman" w:hAnsi="Times New Roman"/>
          <w:color w:val="000000"/>
          <w:sz w:val="24"/>
          <w:szCs w:val="24"/>
        </w:rPr>
      </w:pPr>
      <w:r>
        <w:rPr>
          <w:rFonts w:ascii="Times New Roman" w:hAnsi="Times New Roman"/>
          <w:sz w:val="24"/>
          <w:szCs w:val="24"/>
        </w:rPr>
        <w:t>In</w:t>
      </w:r>
      <w:r>
        <w:rPr>
          <w:rFonts w:ascii="Times New Roman" w:hAnsi="Times New Roman"/>
          <w:spacing w:val="14"/>
          <w:sz w:val="24"/>
          <w:szCs w:val="24"/>
        </w:rPr>
        <w:t xml:space="preserve"> </w:t>
      </w:r>
      <w:r>
        <w:rPr>
          <w:rFonts w:ascii="Times New Roman" w:hAnsi="Times New Roman"/>
          <w:spacing w:val="-1"/>
          <w:sz w:val="24"/>
          <w:szCs w:val="24"/>
        </w:rPr>
        <w:t>a</w:t>
      </w:r>
      <w:r>
        <w:rPr>
          <w:rFonts w:ascii="Times New Roman" w:hAnsi="Times New Roman"/>
          <w:sz w:val="24"/>
          <w:szCs w:val="24"/>
        </w:rPr>
        <w:t>ttuazione</w:t>
      </w:r>
      <w:r>
        <w:rPr>
          <w:rFonts w:ascii="Times New Roman" w:hAnsi="Times New Roman"/>
          <w:spacing w:val="14"/>
          <w:sz w:val="24"/>
          <w:szCs w:val="24"/>
        </w:rPr>
        <w:t xml:space="preserve"> </w:t>
      </w:r>
      <w:r>
        <w:rPr>
          <w:rFonts w:ascii="Times New Roman" w:hAnsi="Times New Roman"/>
          <w:sz w:val="24"/>
          <w:szCs w:val="24"/>
        </w:rPr>
        <w:t>di</w:t>
      </w:r>
      <w:r>
        <w:rPr>
          <w:rFonts w:ascii="Times New Roman" w:hAnsi="Times New Roman"/>
          <w:spacing w:val="14"/>
          <w:sz w:val="24"/>
          <w:szCs w:val="24"/>
        </w:rPr>
        <w:t xml:space="preserve"> </w:t>
      </w:r>
      <w:r>
        <w:rPr>
          <w:rFonts w:ascii="Times New Roman" w:hAnsi="Times New Roman"/>
          <w:sz w:val="24"/>
          <w:szCs w:val="24"/>
        </w:rPr>
        <w:t>quanto</w:t>
      </w:r>
      <w:r>
        <w:rPr>
          <w:rFonts w:ascii="Times New Roman" w:hAnsi="Times New Roman"/>
          <w:spacing w:val="13"/>
          <w:sz w:val="24"/>
          <w:szCs w:val="24"/>
        </w:rPr>
        <w:t xml:space="preserve"> </w:t>
      </w:r>
      <w:r>
        <w:rPr>
          <w:rFonts w:ascii="Times New Roman" w:hAnsi="Times New Roman"/>
          <w:sz w:val="24"/>
          <w:szCs w:val="24"/>
        </w:rPr>
        <w:t>previsto</w:t>
      </w:r>
      <w:r>
        <w:rPr>
          <w:rFonts w:ascii="Times New Roman" w:hAnsi="Times New Roman"/>
          <w:spacing w:val="14"/>
          <w:sz w:val="24"/>
          <w:szCs w:val="24"/>
        </w:rPr>
        <w:t xml:space="preserve"> </w:t>
      </w:r>
      <w:r>
        <w:rPr>
          <w:rFonts w:ascii="Times New Roman" w:hAnsi="Times New Roman"/>
          <w:sz w:val="24"/>
          <w:szCs w:val="24"/>
        </w:rPr>
        <w:t>dall’art.</w:t>
      </w:r>
      <w:r>
        <w:rPr>
          <w:rFonts w:ascii="Times New Roman" w:hAnsi="Times New Roman"/>
          <w:spacing w:val="14"/>
          <w:sz w:val="24"/>
          <w:szCs w:val="24"/>
        </w:rPr>
        <w:t xml:space="preserve"> </w:t>
      </w:r>
      <w:r>
        <w:rPr>
          <w:rFonts w:ascii="Times New Roman" w:hAnsi="Times New Roman"/>
          <w:sz w:val="24"/>
          <w:szCs w:val="24"/>
        </w:rPr>
        <w:t>47,</w:t>
      </w:r>
      <w:r>
        <w:rPr>
          <w:rFonts w:ascii="Times New Roman" w:hAnsi="Times New Roman"/>
          <w:spacing w:val="13"/>
          <w:sz w:val="24"/>
          <w:szCs w:val="24"/>
        </w:rPr>
        <w:t xml:space="preserve"> </w:t>
      </w:r>
      <w:r>
        <w:rPr>
          <w:rFonts w:ascii="Times New Roman" w:hAnsi="Times New Roman"/>
          <w:sz w:val="24"/>
          <w:szCs w:val="24"/>
        </w:rPr>
        <w:t>comma</w:t>
      </w:r>
      <w:r>
        <w:rPr>
          <w:rFonts w:ascii="Times New Roman" w:hAnsi="Times New Roman"/>
          <w:spacing w:val="14"/>
          <w:sz w:val="24"/>
          <w:szCs w:val="24"/>
        </w:rPr>
        <w:t xml:space="preserve"> </w:t>
      </w:r>
      <w:r>
        <w:rPr>
          <w:rFonts w:ascii="Times New Roman" w:hAnsi="Times New Roman"/>
          <w:sz w:val="24"/>
          <w:szCs w:val="24"/>
        </w:rPr>
        <w:t>5,</w:t>
      </w:r>
      <w:r>
        <w:rPr>
          <w:rFonts w:ascii="Times New Roman" w:hAnsi="Times New Roman"/>
          <w:spacing w:val="14"/>
          <w:sz w:val="24"/>
          <w:szCs w:val="24"/>
        </w:rPr>
        <w:t xml:space="preserve"> </w:t>
      </w:r>
      <w:r>
        <w:rPr>
          <w:rFonts w:ascii="Times New Roman" w:hAnsi="Times New Roman"/>
          <w:sz w:val="24"/>
          <w:szCs w:val="24"/>
        </w:rPr>
        <w:t>del</w:t>
      </w:r>
      <w:r>
        <w:rPr>
          <w:rFonts w:ascii="Times New Roman" w:hAnsi="Times New Roman"/>
          <w:spacing w:val="13"/>
          <w:sz w:val="24"/>
          <w:szCs w:val="24"/>
        </w:rPr>
        <w:t xml:space="preserve"> </w:t>
      </w:r>
      <w:proofErr w:type="spellStart"/>
      <w:r>
        <w:rPr>
          <w:rFonts w:ascii="Times New Roman" w:hAnsi="Times New Roman"/>
          <w:sz w:val="24"/>
          <w:szCs w:val="24"/>
        </w:rPr>
        <w:t>D.</w:t>
      </w:r>
      <w:r>
        <w:rPr>
          <w:rFonts w:ascii="Times New Roman" w:hAnsi="Times New Roman"/>
          <w:spacing w:val="-1"/>
          <w:sz w:val="24"/>
          <w:szCs w:val="24"/>
        </w:rPr>
        <w:t>L</w:t>
      </w:r>
      <w:r>
        <w:rPr>
          <w:rFonts w:ascii="Times New Roman" w:hAnsi="Times New Roman"/>
          <w:sz w:val="24"/>
          <w:szCs w:val="24"/>
        </w:rPr>
        <w:t>gs.</w:t>
      </w:r>
      <w:proofErr w:type="spellEnd"/>
      <w:r>
        <w:rPr>
          <w:rFonts w:ascii="Times New Roman" w:hAnsi="Times New Roman"/>
          <w:spacing w:val="14"/>
          <w:sz w:val="24"/>
          <w:szCs w:val="24"/>
        </w:rPr>
        <w:t xml:space="preserve"> </w:t>
      </w:r>
      <w:r>
        <w:rPr>
          <w:rFonts w:ascii="Times New Roman" w:hAnsi="Times New Roman"/>
          <w:sz w:val="24"/>
          <w:szCs w:val="24"/>
        </w:rPr>
        <w:t>n.81/2008,</w:t>
      </w:r>
      <w:r>
        <w:rPr>
          <w:rFonts w:ascii="Times New Roman" w:hAnsi="Times New Roman"/>
          <w:spacing w:val="14"/>
          <w:sz w:val="24"/>
          <w:szCs w:val="24"/>
        </w:rPr>
        <w:t xml:space="preserve"> </w:t>
      </w:r>
      <w:r>
        <w:rPr>
          <w:rFonts w:ascii="Times New Roman" w:hAnsi="Times New Roman"/>
          <w:sz w:val="24"/>
          <w:szCs w:val="24"/>
        </w:rPr>
        <w:t>gli</w:t>
      </w:r>
      <w:r>
        <w:rPr>
          <w:rFonts w:ascii="Times New Roman" w:hAnsi="Times New Roman"/>
          <w:spacing w:val="14"/>
          <w:sz w:val="24"/>
          <w:szCs w:val="24"/>
        </w:rPr>
        <w:t xml:space="preserve"> </w:t>
      </w:r>
      <w:r>
        <w:rPr>
          <w:rFonts w:ascii="Times New Roman" w:hAnsi="Times New Roman"/>
          <w:sz w:val="24"/>
          <w:szCs w:val="24"/>
        </w:rPr>
        <w:t>stru</w:t>
      </w:r>
      <w:r>
        <w:rPr>
          <w:rFonts w:ascii="Times New Roman" w:hAnsi="Times New Roman"/>
          <w:spacing w:val="-2"/>
          <w:sz w:val="24"/>
          <w:szCs w:val="24"/>
        </w:rPr>
        <w:t>m</w:t>
      </w:r>
      <w:r>
        <w:rPr>
          <w:rFonts w:ascii="Times New Roman" w:hAnsi="Times New Roman"/>
          <w:sz w:val="24"/>
          <w:szCs w:val="24"/>
        </w:rPr>
        <w:t>enti</w:t>
      </w:r>
      <w:r>
        <w:rPr>
          <w:rFonts w:ascii="Times New Roman" w:hAnsi="Times New Roman"/>
          <w:spacing w:val="14"/>
          <w:sz w:val="24"/>
          <w:szCs w:val="24"/>
        </w:rPr>
        <w:t xml:space="preserve"> </w:t>
      </w:r>
      <w:r>
        <w:rPr>
          <w:rFonts w:ascii="Times New Roman" w:hAnsi="Times New Roman"/>
          <w:sz w:val="24"/>
          <w:szCs w:val="24"/>
        </w:rPr>
        <w:t>per l’espleta</w:t>
      </w:r>
      <w:r>
        <w:rPr>
          <w:rFonts w:ascii="Times New Roman" w:hAnsi="Times New Roman"/>
          <w:spacing w:val="-2"/>
          <w:sz w:val="24"/>
          <w:szCs w:val="24"/>
        </w:rPr>
        <w:t>m</w:t>
      </w:r>
      <w:r>
        <w:rPr>
          <w:rFonts w:ascii="Times New Roman" w:hAnsi="Times New Roman"/>
          <w:sz w:val="24"/>
          <w:szCs w:val="24"/>
        </w:rPr>
        <w:t>ento delle funzioni d</w:t>
      </w:r>
      <w:r>
        <w:rPr>
          <w:rFonts w:ascii="Times New Roman" w:hAnsi="Times New Roman"/>
          <w:spacing w:val="-1"/>
          <w:sz w:val="24"/>
          <w:szCs w:val="24"/>
        </w:rPr>
        <w:t>e</w:t>
      </w:r>
      <w:r>
        <w:rPr>
          <w:rFonts w:ascii="Times New Roman" w:hAnsi="Times New Roman"/>
          <w:sz w:val="24"/>
          <w:szCs w:val="24"/>
        </w:rPr>
        <w:t>l R.L.S. sono stabiliti dalla co</w:t>
      </w:r>
      <w:r>
        <w:rPr>
          <w:rFonts w:ascii="Times New Roman" w:hAnsi="Times New Roman"/>
          <w:spacing w:val="-1"/>
          <w:sz w:val="24"/>
          <w:szCs w:val="24"/>
        </w:rPr>
        <w:t>n</w:t>
      </w:r>
      <w:r>
        <w:rPr>
          <w:rFonts w:ascii="Times New Roman" w:hAnsi="Times New Roman"/>
          <w:sz w:val="24"/>
          <w:szCs w:val="24"/>
        </w:rPr>
        <w:t>tr</w:t>
      </w:r>
      <w:r>
        <w:rPr>
          <w:rFonts w:ascii="Times New Roman" w:hAnsi="Times New Roman"/>
          <w:spacing w:val="-1"/>
          <w:sz w:val="24"/>
          <w:szCs w:val="24"/>
        </w:rPr>
        <w:t>a</w:t>
      </w:r>
      <w:r>
        <w:rPr>
          <w:rFonts w:ascii="Times New Roman" w:hAnsi="Times New Roman"/>
          <w:sz w:val="24"/>
          <w:szCs w:val="24"/>
        </w:rPr>
        <w:t>tta</w:t>
      </w:r>
      <w:r>
        <w:rPr>
          <w:rFonts w:ascii="Times New Roman" w:hAnsi="Times New Roman"/>
          <w:spacing w:val="-1"/>
          <w:sz w:val="24"/>
          <w:szCs w:val="24"/>
        </w:rPr>
        <w:t>z</w:t>
      </w:r>
      <w:r>
        <w:rPr>
          <w:rFonts w:ascii="Times New Roman" w:hAnsi="Times New Roman"/>
          <w:spacing w:val="1"/>
          <w:sz w:val="24"/>
          <w:szCs w:val="24"/>
        </w:rPr>
        <w:t>i</w:t>
      </w:r>
      <w:r>
        <w:rPr>
          <w:rFonts w:ascii="Times New Roman" w:hAnsi="Times New Roman"/>
          <w:sz w:val="24"/>
          <w:szCs w:val="24"/>
        </w:rPr>
        <w:t xml:space="preserve">one </w:t>
      </w:r>
      <w:r>
        <w:rPr>
          <w:rFonts w:ascii="Times New Roman" w:hAnsi="Times New Roman"/>
          <w:spacing w:val="-1"/>
          <w:sz w:val="24"/>
          <w:szCs w:val="24"/>
        </w:rPr>
        <w:t>d</w:t>
      </w:r>
      <w:r>
        <w:rPr>
          <w:rFonts w:ascii="Times New Roman" w:hAnsi="Times New Roman"/>
          <w:sz w:val="24"/>
          <w:szCs w:val="24"/>
        </w:rPr>
        <w:t>i 2° li</w:t>
      </w:r>
      <w:r>
        <w:rPr>
          <w:rFonts w:ascii="Times New Roman" w:hAnsi="Times New Roman"/>
          <w:spacing w:val="-1"/>
          <w:sz w:val="24"/>
          <w:szCs w:val="24"/>
        </w:rPr>
        <w:t>v</w:t>
      </w:r>
      <w:r>
        <w:rPr>
          <w:rFonts w:ascii="Times New Roman" w:hAnsi="Times New Roman"/>
          <w:sz w:val="24"/>
          <w:szCs w:val="24"/>
        </w:rPr>
        <w:t>ell</w:t>
      </w:r>
      <w:r>
        <w:rPr>
          <w:rFonts w:ascii="Times New Roman" w:hAnsi="Times New Roman"/>
          <w:spacing w:val="-2"/>
          <w:sz w:val="24"/>
          <w:szCs w:val="24"/>
        </w:rPr>
        <w:t>o</w:t>
      </w:r>
      <w:r>
        <w:rPr>
          <w:rFonts w:ascii="Times New Roman" w:hAnsi="Times New Roman"/>
          <w:strike/>
          <w:color w:val="B5082E"/>
          <w:sz w:val="24"/>
          <w:szCs w:val="24"/>
        </w:rPr>
        <w:t>”</w:t>
      </w:r>
      <w:r>
        <w:rPr>
          <w:rFonts w:ascii="Times New Roman" w:hAnsi="Times New Roman"/>
          <w:color w:val="000000"/>
          <w:sz w:val="24"/>
          <w:szCs w:val="24"/>
        </w:rPr>
        <w:t>.</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540" w:right="49" w:hanging="426"/>
        <w:jc w:val="both"/>
        <w:rPr>
          <w:rFonts w:ascii="Times New Roman" w:hAnsi="Times New Roman"/>
          <w:color w:val="000000"/>
          <w:sz w:val="24"/>
          <w:szCs w:val="24"/>
        </w:rPr>
      </w:pPr>
      <w:r w:rsidRPr="00C07F08">
        <w:rPr>
          <w:rFonts w:ascii="Times New Roman" w:hAnsi="Times New Roman"/>
          <w:sz w:val="24"/>
          <w:szCs w:val="24"/>
          <w:highlight w:val="cyan"/>
        </w:rPr>
        <w:t xml:space="preserve">2.   </w:t>
      </w:r>
      <w:r w:rsidRPr="00C07F08">
        <w:rPr>
          <w:rFonts w:ascii="Times New Roman" w:hAnsi="Times New Roman"/>
          <w:spacing w:val="15"/>
          <w:sz w:val="24"/>
          <w:szCs w:val="24"/>
          <w:highlight w:val="cyan"/>
        </w:rPr>
        <w:t xml:space="preserve"> </w:t>
      </w:r>
      <w:r>
        <w:rPr>
          <w:rFonts w:ascii="Times New Roman" w:hAnsi="Times New Roman"/>
          <w:color w:val="000000"/>
          <w:sz w:val="24"/>
          <w:szCs w:val="24"/>
        </w:rPr>
        <w:t>All’</w:t>
      </w:r>
      <w:r>
        <w:rPr>
          <w:rFonts w:ascii="Times New Roman" w:hAnsi="Times New Roman"/>
          <w:color w:val="000000"/>
          <w:spacing w:val="-1"/>
          <w:sz w:val="24"/>
          <w:szCs w:val="24"/>
        </w:rPr>
        <w:t>a</w:t>
      </w:r>
      <w:r>
        <w:rPr>
          <w:rFonts w:ascii="Times New Roman" w:hAnsi="Times New Roman"/>
          <w:color w:val="000000"/>
          <w:sz w:val="24"/>
          <w:szCs w:val="24"/>
        </w:rPr>
        <w:t>tto</w:t>
      </w:r>
      <w:r>
        <w:rPr>
          <w:rFonts w:ascii="Times New Roman" w:hAnsi="Times New Roman"/>
          <w:color w:val="000000"/>
          <w:spacing w:val="59"/>
          <w:sz w:val="24"/>
          <w:szCs w:val="24"/>
        </w:rPr>
        <w:t xml:space="preserve"> </w:t>
      </w:r>
      <w:r>
        <w:rPr>
          <w:rFonts w:ascii="Times New Roman" w:hAnsi="Times New Roman"/>
          <w:color w:val="000000"/>
          <w:sz w:val="24"/>
          <w:szCs w:val="24"/>
        </w:rPr>
        <w:t>della</w:t>
      </w:r>
      <w:r>
        <w:rPr>
          <w:rFonts w:ascii="Times New Roman" w:hAnsi="Times New Roman"/>
          <w:color w:val="000000"/>
          <w:spacing w:val="59"/>
          <w:sz w:val="24"/>
          <w:szCs w:val="24"/>
        </w:rPr>
        <w:t xml:space="preserve"> </w:t>
      </w:r>
      <w:r>
        <w:rPr>
          <w:rFonts w:ascii="Times New Roman" w:hAnsi="Times New Roman"/>
          <w:color w:val="000000"/>
          <w:sz w:val="24"/>
          <w:szCs w:val="24"/>
        </w:rPr>
        <w:t>costituzi</w:t>
      </w:r>
      <w:r>
        <w:rPr>
          <w:rFonts w:ascii="Times New Roman" w:hAnsi="Times New Roman"/>
          <w:color w:val="000000"/>
          <w:spacing w:val="-1"/>
          <w:sz w:val="24"/>
          <w:szCs w:val="24"/>
        </w:rPr>
        <w:t>o</w:t>
      </w:r>
      <w:r>
        <w:rPr>
          <w:rFonts w:ascii="Times New Roman" w:hAnsi="Times New Roman"/>
          <w:color w:val="000000"/>
          <w:sz w:val="24"/>
          <w:szCs w:val="24"/>
        </w:rPr>
        <w:t>ne</w:t>
      </w:r>
      <w:r>
        <w:rPr>
          <w:rFonts w:ascii="Times New Roman" w:hAnsi="Times New Roman"/>
          <w:color w:val="000000"/>
          <w:spacing w:val="59"/>
          <w:sz w:val="24"/>
          <w:szCs w:val="24"/>
        </w:rPr>
        <w:t xml:space="preserve"> </w:t>
      </w:r>
      <w:r>
        <w:rPr>
          <w:rFonts w:ascii="Times New Roman" w:hAnsi="Times New Roman"/>
          <w:color w:val="000000"/>
          <w:sz w:val="24"/>
          <w:szCs w:val="24"/>
        </w:rPr>
        <w:t>delle</w:t>
      </w:r>
      <w:r>
        <w:rPr>
          <w:rFonts w:ascii="Times New Roman" w:hAnsi="Times New Roman"/>
          <w:color w:val="000000"/>
          <w:spacing w:val="5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w:t>
      </w:r>
      <w:r>
        <w:rPr>
          <w:rFonts w:ascii="Times New Roman" w:hAnsi="Times New Roman"/>
          <w:color w:val="000000"/>
          <w:sz w:val="24"/>
          <w:szCs w:val="24"/>
        </w:rPr>
        <w:t>S.U.</w:t>
      </w:r>
      <w:r>
        <w:rPr>
          <w:rFonts w:ascii="Times New Roman" w:hAnsi="Times New Roman"/>
          <w:color w:val="000000"/>
          <w:spacing w:val="59"/>
          <w:sz w:val="24"/>
          <w:szCs w:val="24"/>
        </w:rPr>
        <w:t xml:space="preserve"> </w:t>
      </w:r>
      <w:r>
        <w:rPr>
          <w:rFonts w:ascii="Times New Roman" w:hAnsi="Times New Roman"/>
          <w:color w:val="000000"/>
          <w:sz w:val="24"/>
          <w:szCs w:val="24"/>
        </w:rPr>
        <w:t xml:space="preserve">o  R.S.A.  </w:t>
      </w:r>
      <w:r>
        <w:rPr>
          <w:rFonts w:ascii="Times New Roman" w:hAnsi="Times New Roman"/>
          <w:color w:val="000000"/>
          <w:spacing w:val="5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59"/>
          <w:sz w:val="24"/>
          <w:szCs w:val="24"/>
        </w:rPr>
        <w:t xml:space="preserve"> </w:t>
      </w:r>
      <w:r>
        <w:rPr>
          <w:rFonts w:ascii="Times New Roman" w:hAnsi="Times New Roman"/>
          <w:color w:val="000000"/>
          <w:sz w:val="24"/>
          <w:szCs w:val="24"/>
        </w:rPr>
        <w:t>tutte</w:t>
      </w:r>
      <w:r>
        <w:rPr>
          <w:rFonts w:ascii="Times New Roman" w:hAnsi="Times New Roman"/>
          <w:color w:val="000000"/>
          <w:spacing w:val="5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8"/>
          <w:sz w:val="24"/>
          <w:szCs w:val="24"/>
        </w:rPr>
        <w:t xml:space="preserve"> </w:t>
      </w:r>
      <w:r>
        <w:rPr>
          <w:rFonts w:ascii="Times New Roman" w:hAnsi="Times New Roman"/>
          <w:color w:val="000000"/>
          <w:sz w:val="24"/>
          <w:szCs w:val="24"/>
        </w:rPr>
        <w:t>azien</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58"/>
          <w:sz w:val="24"/>
          <w:szCs w:val="24"/>
        </w:rPr>
        <w:t xml:space="preserve"> </w:t>
      </w:r>
      <w:r>
        <w:rPr>
          <w:rFonts w:ascii="Times New Roman" w:hAnsi="Times New Roman"/>
          <w:color w:val="000000"/>
          <w:sz w:val="24"/>
          <w:szCs w:val="24"/>
        </w:rPr>
        <w:t>o</w:t>
      </w:r>
      <w:r>
        <w:rPr>
          <w:rFonts w:ascii="Times New Roman" w:hAnsi="Times New Roman"/>
          <w:color w:val="000000"/>
          <w:spacing w:val="59"/>
          <w:sz w:val="24"/>
          <w:szCs w:val="24"/>
        </w:rPr>
        <w:t xml:space="preserve"> </w:t>
      </w:r>
      <w:r>
        <w:rPr>
          <w:rFonts w:ascii="Times New Roman" w:hAnsi="Times New Roman"/>
          <w:color w:val="000000"/>
          <w:sz w:val="24"/>
          <w:szCs w:val="24"/>
        </w:rPr>
        <w:t>unità</w:t>
      </w:r>
      <w:r>
        <w:rPr>
          <w:rFonts w:ascii="Times New Roman" w:hAnsi="Times New Roman"/>
          <w:color w:val="000000"/>
          <w:spacing w:val="59"/>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r</w:t>
      </w:r>
      <w:r>
        <w:rPr>
          <w:rFonts w:ascii="Times New Roman" w:hAnsi="Times New Roman"/>
          <w:color w:val="000000"/>
          <w:sz w:val="24"/>
          <w:szCs w:val="24"/>
        </w:rPr>
        <w:t>odutti</w:t>
      </w:r>
      <w:r>
        <w:rPr>
          <w:rFonts w:ascii="Times New Roman" w:hAnsi="Times New Roman"/>
          <w:color w:val="000000"/>
          <w:spacing w:val="-1"/>
          <w:sz w:val="24"/>
          <w:szCs w:val="24"/>
        </w:rPr>
        <w:t>v</w:t>
      </w:r>
      <w:r>
        <w:rPr>
          <w:rFonts w:ascii="Times New Roman" w:hAnsi="Times New Roman"/>
          <w:color w:val="000000"/>
          <w:sz w:val="24"/>
          <w:szCs w:val="24"/>
        </w:rPr>
        <w:t>e</w:t>
      </w:r>
      <w:r>
        <w:rPr>
          <w:rFonts w:ascii="Times New Roman" w:hAnsi="Times New Roman"/>
          <w:color w:val="000000"/>
          <w:spacing w:val="59"/>
          <w:sz w:val="24"/>
          <w:szCs w:val="24"/>
        </w:rPr>
        <w:t xml:space="preserve"> </w:t>
      </w:r>
      <w:r>
        <w:rPr>
          <w:rFonts w:ascii="Times New Roman" w:hAnsi="Times New Roman"/>
          <w:color w:val="000000"/>
          <w:sz w:val="24"/>
          <w:szCs w:val="24"/>
        </w:rPr>
        <w:t>i lavoratori eleggono all’interno della R.S.U. o</w:t>
      </w:r>
      <w:r>
        <w:rPr>
          <w:rFonts w:ascii="Times New Roman" w:hAnsi="Times New Roman"/>
          <w:color w:val="000000"/>
          <w:spacing w:val="1"/>
          <w:sz w:val="24"/>
          <w:szCs w:val="24"/>
        </w:rPr>
        <w:t xml:space="preserve"> </w:t>
      </w:r>
      <w:r>
        <w:rPr>
          <w:rFonts w:ascii="Times New Roman" w:hAnsi="Times New Roman"/>
          <w:color w:val="000000"/>
          <w:sz w:val="24"/>
          <w:szCs w:val="24"/>
        </w:rPr>
        <w:t>R.S.A. i</w:t>
      </w:r>
      <w:r>
        <w:rPr>
          <w:rFonts w:ascii="Times New Roman" w:hAnsi="Times New Roman"/>
          <w:color w:val="000000"/>
          <w:spacing w:val="2"/>
          <w:sz w:val="24"/>
          <w:szCs w:val="24"/>
        </w:rPr>
        <w:t xml:space="preserve"> </w:t>
      </w:r>
      <w:r>
        <w:rPr>
          <w:rFonts w:ascii="Times New Roman" w:hAnsi="Times New Roman"/>
          <w:color w:val="000000"/>
          <w:sz w:val="24"/>
          <w:szCs w:val="24"/>
        </w:rPr>
        <w:t>Rappre</w:t>
      </w:r>
      <w:r>
        <w:rPr>
          <w:rFonts w:ascii="Times New Roman" w:hAnsi="Times New Roman"/>
          <w:color w:val="000000"/>
          <w:spacing w:val="-2"/>
          <w:sz w:val="24"/>
          <w:szCs w:val="24"/>
        </w:rPr>
        <w:t>s</w:t>
      </w:r>
      <w:r>
        <w:rPr>
          <w:rFonts w:ascii="Times New Roman" w:hAnsi="Times New Roman"/>
          <w:color w:val="000000"/>
          <w:sz w:val="24"/>
          <w:szCs w:val="24"/>
        </w:rPr>
        <w:t>entanti dei Lavoratori per la Sicurezza nei seguenti nu</w:t>
      </w:r>
      <w:r>
        <w:rPr>
          <w:rFonts w:ascii="Times New Roman" w:hAnsi="Times New Roman"/>
          <w:color w:val="000000"/>
          <w:spacing w:val="-2"/>
          <w:sz w:val="24"/>
          <w:szCs w:val="24"/>
        </w:rPr>
        <w:t>m</w:t>
      </w:r>
      <w:r>
        <w:rPr>
          <w:rFonts w:ascii="Times New Roman" w:hAnsi="Times New Roman"/>
          <w:color w:val="000000"/>
          <w:sz w:val="24"/>
          <w:szCs w:val="24"/>
        </w:rPr>
        <w:t>eri:</w:t>
      </w:r>
    </w:p>
    <w:p w:rsidR="008D5A6C" w:rsidRDefault="008D5A6C">
      <w:pPr>
        <w:widowControl w:val="0"/>
        <w:autoSpaceDE w:val="0"/>
        <w:autoSpaceDN w:val="0"/>
        <w:adjustRightInd w:val="0"/>
        <w:spacing w:before="1"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824" w:right="-20"/>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1 rappresentante nelle aziende o unità produttive che occupano</w:t>
      </w:r>
      <w:r>
        <w:rPr>
          <w:rFonts w:ascii="Times New Roman" w:hAnsi="Times New Roman"/>
          <w:color w:val="000000"/>
          <w:spacing w:val="-1"/>
          <w:sz w:val="24"/>
          <w:szCs w:val="24"/>
        </w:rPr>
        <w:t xml:space="preserve"> </w:t>
      </w:r>
      <w:r>
        <w:rPr>
          <w:rFonts w:ascii="Times New Roman" w:hAnsi="Times New Roman"/>
          <w:color w:val="000000"/>
          <w:sz w:val="24"/>
          <w:szCs w:val="24"/>
        </w:rPr>
        <w:t>fino a 50 dipendenti;</w:t>
      </w:r>
    </w:p>
    <w:p w:rsidR="008D5A6C" w:rsidRDefault="008D5A6C">
      <w:pPr>
        <w:widowControl w:val="0"/>
        <w:autoSpaceDE w:val="0"/>
        <w:autoSpaceDN w:val="0"/>
        <w:adjustRightInd w:val="0"/>
        <w:spacing w:before="9"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40" w:lineRule="auto"/>
        <w:ind w:left="824" w:right="-20"/>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3 rappresentanti nelle aziende o unità produttive che occupano</w:t>
      </w:r>
      <w:r>
        <w:rPr>
          <w:rFonts w:ascii="Times New Roman" w:hAnsi="Times New Roman"/>
          <w:color w:val="000000"/>
          <w:spacing w:val="-1"/>
          <w:sz w:val="24"/>
          <w:szCs w:val="24"/>
        </w:rPr>
        <w:t xml:space="preserve"> </w:t>
      </w:r>
      <w:r>
        <w:rPr>
          <w:rFonts w:ascii="Times New Roman" w:hAnsi="Times New Roman"/>
          <w:color w:val="000000"/>
          <w:sz w:val="24"/>
          <w:szCs w:val="24"/>
        </w:rPr>
        <w:t>da 51 a 250 dipendenti;</w:t>
      </w:r>
    </w:p>
    <w:p w:rsidR="008D5A6C" w:rsidRDefault="008D5A6C">
      <w:pPr>
        <w:widowControl w:val="0"/>
        <w:autoSpaceDE w:val="0"/>
        <w:autoSpaceDN w:val="0"/>
        <w:adjustRightInd w:val="0"/>
        <w:spacing w:before="9"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40" w:lineRule="auto"/>
        <w:ind w:left="824" w:right="-20"/>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5 rappresentanti nelle aziende o unità produttive che occupano</w:t>
      </w:r>
      <w:r>
        <w:rPr>
          <w:rFonts w:ascii="Times New Roman" w:hAnsi="Times New Roman"/>
          <w:color w:val="000000"/>
          <w:spacing w:val="-1"/>
          <w:sz w:val="24"/>
          <w:szCs w:val="24"/>
        </w:rPr>
        <w:t xml:space="preserve"> </w:t>
      </w:r>
      <w:r>
        <w:rPr>
          <w:rFonts w:ascii="Times New Roman" w:hAnsi="Times New Roman"/>
          <w:color w:val="000000"/>
          <w:sz w:val="24"/>
          <w:szCs w:val="24"/>
        </w:rPr>
        <w:t>da 251 a 1000 dipendenti;</w:t>
      </w:r>
    </w:p>
    <w:p w:rsidR="008D5A6C" w:rsidRDefault="008D5A6C">
      <w:pPr>
        <w:widowControl w:val="0"/>
        <w:autoSpaceDE w:val="0"/>
        <w:autoSpaceDN w:val="0"/>
        <w:adjustRightInd w:val="0"/>
        <w:spacing w:before="10"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40" w:lineRule="auto"/>
        <w:ind w:left="824" w:right="-20"/>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7 rappresentanti nelle aziende o unità produttive di </w:t>
      </w:r>
      <w:r>
        <w:rPr>
          <w:rFonts w:ascii="Times New Roman" w:hAnsi="Times New Roman"/>
          <w:color w:val="000000"/>
          <w:spacing w:val="-2"/>
          <w:sz w:val="24"/>
          <w:szCs w:val="24"/>
        </w:rPr>
        <w:t>m</w:t>
      </w:r>
      <w:r>
        <w:rPr>
          <w:rFonts w:ascii="Times New Roman" w:hAnsi="Times New Roman"/>
          <w:color w:val="000000"/>
          <w:sz w:val="24"/>
          <w:szCs w:val="24"/>
        </w:rPr>
        <w:t>aggiori di</w:t>
      </w:r>
      <w:r>
        <w:rPr>
          <w:rFonts w:ascii="Times New Roman" w:hAnsi="Times New Roman"/>
          <w:color w:val="000000"/>
          <w:spacing w:val="-2"/>
          <w:sz w:val="24"/>
          <w:szCs w:val="24"/>
        </w:rPr>
        <w:t>m</w:t>
      </w:r>
      <w:r>
        <w:rPr>
          <w:rFonts w:ascii="Times New Roman" w:hAnsi="Times New Roman"/>
          <w:color w:val="000000"/>
          <w:sz w:val="24"/>
          <w:szCs w:val="24"/>
        </w:rPr>
        <w:t>ensioni.</w:t>
      </w:r>
    </w:p>
    <w:p w:rsidR="008D5A6C" w:rsidRDefault="008D5A6C">
      <w:pPr>
        <w:widowControl w:val="0"/>
        <w:autoSpaceDE w:val="0"/>
        <w:autoSpaceDN w:val="0"/>
        <w:adjustRightInd w:val="0"/>
        <w:spacing w:before="8" w:after="0" w:line="110" w:lineRule="exact"/>
        <w:rPr>
          <w:rFonts w:ascii="Times New Roman" w:hAnsi="Times New Roman"/>
          <w:color w:val="000000"/>
          <w:sz w:val="11"/>
          <w:szCs w:val="11"/>
        </w:rPr>
      </w:pPr>
    </w:p>
    <w:p w:rsidR="008D5A6C" w:rsidRDefault="008D5A6C">
      <w:pPr>
        <w:widowControl w:val="0"/>
        <w:tabs>
          <w:tab w:val="left" w:pos="540"/>
        </w:tabs>
        <w:autoSpaceDE w:val="0"/>
        <w:autoSpaceDN w:val="0"/>
        <w:adjustRightInd w:val="0"/>
        <w:spacing w:after="0" w:line="240" w:lineRule="auto"/>
        <w:ind w:left="540" w:right="50" w:hanging="426"/>
        <w:jc w:val="both"/>
        <w:rPr>
          <w:rFonts w:ascii="Times New Roman" w:hAnsi="Times New Roman"/>
          <w:color w:val="000000"/>
          <w:sz w:val="24"/>
          <w:szCs w:val="24"/>
        </w:rPr>
      </w:pPr>
      <w:r>
        <w:rPr>
          <w:rFonts w:ascii="Times New Roman" w:hAnsi="Times New Roman"/>
          <w:color w:val="FF0000"/>
          <w:sz w:val="24"/>
          <w:szCs w:val="24"/>
        </w:rPr>
        <w:t>3.</w:t>
      </w:r>
      <w:r>
        <w:rPr>
          <w:rFonts w:ascii="Times New Roman" w:hAnsi="Times New Roman"/>
          <w:color w:val="FF0000"/>
          <w:sz w:val="24"/>
          <w:szCs w:val="24"/>
        </w:rPr>
        <w:tab/>
      </w:r>
      <w:r>
        <w:rPr>
          <w:rFonts w:ascii="Times New Roman" w:hAnsi="Times New Roman"/>
          <w:color w:val="000000"/>
          <w:sz w:val="24"/>
          <w:szCs w:val="24"/>
        </w:rPr>
        <w:t>Viene</w:t>
      </w:r>
      <w:r>
        <w:rPr>
          <w:rFonts w:ascii="Times New Roman" w:hAnsi="Times New Roman"/>
          <w:color w:val="000000"/>
          <w:spacing w:val="5"/>
          <w:sz w:val="24"/>
          <w:szCs w:val="24"/>
        </w:rPr>
        <w:t xml:space="preserve"> </w:t>
      </w:r>
      <w:r>
        <w:rPr>
          <w:rFonts w:ascii="Times New Roman" w:hAnsi="Times New Roman"/>
          <w:color w:val="000000"/>
          <w:sz w:val="24"/>
          <w:szCs w:val="24"/>
        </w:rPr>
        <w:t>costituita</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5"/>
          <w:sz w:val="24"/>
          <w:szCs w:val="24"/>
        </w:rPr>
        <w:t xml:space="preserve"> </w:t>
      </w:r>
      <w:r>
        <w:rPr>
          <w:rFonts w:ascii="Times New Roman" w:hAnsi="Times New Roman"/>
          <w:color w:val="000000"/>
          <w:sz w:val="24"/>
          <w:szCs w:val="24"/>
        </w:rPr>
        <w:t>ogni</w:t>
      </w:r>
      <w:r>
        <w:rPr>
          <w:rFonts w:ascii="Times New Roman" w:hAnsi="Times New Roman"/>
          <w:color w:val="000000"/>
          <w:spacing w:val="3"/>
          <w:sz w:val="24"/>
          <w:szCs w:val="24"/>
        </w:rPr>
        <w:t xml:space="preserve"> </w:t>
      </w:r>
      <w:r>
        <w:rPr>
          <w:rFonts w:ascii="Times New Roman" w:hAnsi="Times New Roman"/>
          <w:color w:val="000000"/>
          <w:sz w:val="24"/>
          <w:szCs w:val="24"/>
        </w:rPr>
        <w:t>singola</w:t>
      </w:r>
      <w:r>
        <w:rPr>
          <w:rFonts w:ascii="Times New Roman" w:hAnsi="Times New Roman"/>
          <w:color w:val="000000"/>
          <w:spacing w:val="6"/>
          <w:sz w:val="24"/>
          <w:szCs w:val="24"/>
        </w:rPr>
        <w:t xml:space="preserve"> </w:t>
      </w:r>
      <w:r>
        <w:rPr>
          <w:rFonts w:ascii="Times New Roman" w:hAnsi="Times New Roman"/>
          <w:color w:val="000000"/>
          <w:sz w:val="24"/>
          <w:szCs w:val="24"/>
        </w:rPr>
        <w:t>azienda</w:t>
      </w:r>
      <w:r>
        <w:rPr>
          <w:rFonts w:ascii="Times New Roman" w:hAnsi="Times New Roman"/>
          <w:color w:val="000000"/>
          <w:spacing w:val="5"/>
          <w:sz w:val="24"/>
          <w:szCs w:val="24"/>
        </w:rPr>
        <w:t xml:space="preserve"> </w:t>
      </w:r>
      <w:r>
        <w:rPr>
          <w:rFonts w:ascii="Times New Roman" w:hAnsi="Times New Roman"/>
          <w:color w:val="000000"/>
          <w:sz w:val="24"/>
          <w:szCs w:val="24"/>
        </w:rPr>
        <w:t>una</w:t>
      </w:r>
      <w:r>
        <w:rPr>
          <w:rFonts w:ascii="Times New Roman" w:hAnsi="Times New Roman"/>
          <w:color w:val="000000"/>
          <w:spacing w:val="5"/>
          <w:sz w:val="24"/>
          <w:szCs w:val="24"/>
        </w:rPr>
        <w:t xml:space="preserve"> </w:t>
      </w:r>
      <w:r>
        <w:rPr>
          <w:rFonts w:ascii="Times New Roman" w:hAnsi="Times New Roman"/>
          <w:color w:val="000000"/>
          <w:sz w:val="24"/>
          <w:szCs w:val="24"/>
        </w:rPr>
        <w:t>Commissione</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aritetica</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curezza</w:t>
      </w:r>
      <w:r>
        <w:rPr>
          <w:rFonts w:ascii="Times New Roman" w:hAnsi="Times New Roman"/>
          <w:color w:val="000000"/>
          <w:spacing w:val="3"/>
          <w:sz w:val="24"/>
          <w:szCs w:val="24"/>
        </w:rPr>
        <w:t xml:space="preserve"> </w:t>
      </w:r>
      <w:r>
        <w:rPr>
          <w:rFonts w:ascii="Times New Roman" w:hAnsi="Times New Roman"/>
          <w:color w:val="000000"/>
          <w:sz w:val="24"/>
          <w:szCs w:val="24"/>
        </w:rPr>
        <w:t>sul</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avoro, co</w:t>
      </w:r>
      <w:r>
        <w:rPr>
          <w:rFonts w:ascii="Times New Roman" w:hAnsi="Times New Roman"/>
          <w:color w:val="000000"/>
          <w:spacing w:val="-2"/>
          <w:sz w:val="24"/>
          <w:szCs w:val="24"/>
        </w:rPr>
        <w:t>m</w:t>
      </w:r>
      <w:r>
        <w:rPr>
          <w:rFonts w:ascii="Times New Roman" w:hAnsi="Times New Roman"/>
          <w:color w:val="000000"/>
          <w:sz w:val="24"/>
          <w:szCs w:val="24"/>
        </w:rPr>
        <w:t>posta</w:t>
      </w:r>
      <w:r>
        <w:rPr>
          <w:rFonts w:ascii="Times New Roman" w:hAnsi="Times New Roman"/>
          <w:color w:val="000000"/>
          <w:spacing w:val="31"/>
          <w:sz w:val="24"/>
          <w:szCs w:val="24"/>
        </w:rPr>
        <w:t xml:space="preserve"> </w:t>
      </w:r>
      <w:r>
        <w:rPr>
          <w:rFonts w:ascii="Times New Roman" w:hAnsi="Times New Roman"/>
          <w:color w:val="000000"/>
          <w:sz w:val="24"/>
          <w:szCs w:val="24"/>
        </w:rPr>
        <w:t>da</w:t>
      </w:r>
      <w:r>
        <w:rPr>
          <w:rFonts w:ascii="Times New Roman" w:hAnsi="Times New Roman"/>
          <w:color w:val="000000"/>
          <w:spacing w:val="31"/>
          <w:sz w:val="24"/>
          <w:szCs w:val="24"/>
        </w:rPr>
        <w:t xml:space="preserve"> </w:t>
      </w:r>
      <w:r>
        <w:rPr>
          <w:rFonts w:ascii="Times New Roman" w:hAnsi="Times New Roman"/>
          <w:color w:val="000000"/>
          <w:sz w:val="24"/>
          <w:szCs w:val="24"/>
        </w:rPr>
        <w:t>rap</w:t>
      </w:r>
      <w:r>
        <w:rPr>
          <w:rFonts w:ascii="Times New Roman" w:hAnsi="Times New Roman"/>
          <w:color w:val="000000"/>
          <w:spacing w:val="-1"/>
          <w:sz w:val="24"/>
          <w:szCs w:val="24"/>
        </w:rPr>
        <w:t>p</w:t>
      </w:r>
      <w:r>
        <w:rPr>
          <w:rFonts w:ascii="Times New Roman" w:hAnsi="Times New Roman"/>
          <w:color w:val="000000"/>
          <w:sz w:val="24"/>
          <w:szCs w:val="24"/>
        </w:rPr>
        <w:t>rese</w:t>
      </w:r>
      <w:r>
        <w:rPr>
          <w:rFonts w:ascii="Times New Roman" w:hAnsi="Times New Roman"/>
          <w:color w:val="000000"/>
          <w:spacing w:val="-1"/>
          <w:sz w:val="24"/>
          <w:szCs w:val="24"/>
        </w:rPr>
        <w:t>nt</w:t>
      </w:r>
      <w:r>
        <w:rPr>
          <w:rFonts w:ascii="Times New Roman" w:hAnsi="Times New Roman"/>
          <w:color w:val="000000"/>
          <w:sz w:val="24"/>
          <w:szCs w:val="24"/>
        </w:rPr>
        <w:t>anti</w:t>
      </w:r>
      <w:r>
        <w:rPr>
          <w:rFonts w:ascii="Times New Roman" w:hAnsi="Times New Roman"/>
          <w:color w:val="000000"/>
          <w:spacing w:val="31"/>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ella</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ocietà</w:t>
      </w:r>
      <w:r>
        <w:rPr>
          <w:rFonts w:ascii="Times New Roman" w:hAnsi="Times New Roman"/>
          <w:color w:val="000000"/>
          <w:spacing w:val="31"/>
          <w:sz w:val="24"/>
          <w:szCs w:val="24"/>
        </w:rPr>
        <w:t xml:space="preserve"> </w:t>
      </w:r>
      <w:r>
        <w:rPr>
          <w:rFonts w:ascii="Times New Roman" w:hAnsi="Times New Roman"/>
          <w:color w:val="FF0000"/>
          <w:sz w:val="24"/>
          <w:szCs w:val="24"/>
        </w:rPr>
        <w:t>e</w:t>
      </w:r>
      <w:r>
        <w:rPr>
          <w:rFonts w:ascii="Times New Roman" w:hAnsi="Times New Roman"/>
          <w:color w:val="FF0000"/>
          <w:spacing w:val="31"/>
          <w:sz w:val="24"/>
          <w:szCs w:val="24"/>
        </w:rPr>
        <w:t xml:space="preserve"> </w:t>
      </w:r>
      <w:r>
        <w:rPr>
          <w:rFonts w:ascii="Times New Roman" w:hAnsi="Times New Roman"/>
          <w:color w:val="FF0000"/>
          <w:spacing w:val="-1"/>
          <w:sz w:val="24"/>
          <w:szCs w:val="24"/>
        </w:rPr>
        <w:t>d</w:t>
      </w:r>
      <w:r>
        <w:rPr>
          <w:rFonts w:ascii="Times New Roman" w:hAnsi="Times New Roman"/>
          <w:color w:val="FF0000"/>
          <w:sz w:val="24"/>
          <w:szCs w:val="24"/>
        </w:rPr>
        <w:t>ai</w:t>
      </w:r>
      <w:r>
        <w:rPr>
          <w:rFonts w:ascii="Times New Roman" w:hAnsi="Times New Roman"/>
          <w:color w:val="FF0000"/>
          <w:spacing w:val="31"/>
          <w:sz w:val="24"/>
          <w:szCs w:val="24"/>
        </w:rPr>
        <w:t xml:space="preserve"> </w:t>
      </w:r>
      <w:r>
        <w:rPr>
          <w:rFonts w:ascii="Times New Roman" w:hAnsi="Times New Roman"/>
          <w:color w:val="FF0000"/>
          <w:sz w:val="24"/>
          <w:szCs w:val="24"/>
        </w:rPr>
        <w:t>Rapprese</w:t>
      </w:r>
      <w:r>
        <w:rPr>
          <w:rFonts w:ascii="Times New Roman" w:hAnsi="Times New Roman"/>
          <w:color w:val="FF0000"/>
          <w:spacing w:val="-1"/>
          <w:sz w:val="24"/>
          <w:szCs w:val="24"/>
        </w:rPr>
        <w:t>n</w:t>
      </w:r>
      <w:r>
        <w:rPr>
          <w:rFonts w:ascii="Times New Roman" w:hAnsi="Times New Roman"/>
          <w:color w:val="FF0000"/>
          <w:sz w:val="24"/>
          <w:szCs w:val="24"/>
        </w:rPr>
        <w:t>tanti</w:t>
      </w:r>
      <w:r>
        <w:rPr>
          <w:rFonts w:ascii="Times New Roman" w:hAnsi="Times New Roman"/>
          <w:color w:val="FF0000"/>
          <w:spacing w:val="31"/>
          <w:sz w:val="24"/>
          <w:szCs w:val="24"/>
        </w:rPr>
        <w:t xml:space="preserve"> </w:t>
      </w:r>
      <w:r>
        <w:rPr>
          <w:rFonts w:ascii="Times New Roman" w:hAnsi="Times New Roman"/>
          <w:color w:val="FF0000"/>
          <w:spacing w:val="-1"/>
          <w:sz w:val="24"/>
          <w:szCs w:val="24"/>
        </w:rPr>
        <w:t>d</w:t>
      </w:r>
      <w:r>
        <w:rPr>
          <w:rFonts w:ascii="Times New Roman" w:hAnsi="Times New Roman"/>
          <w:color w:val="FF0000"/>
          <w:sz w:val="24"/>
          <w:szCs w:val="24"/>
        </w:rPr>
        <w:t>elle</w:t>
      </w:r>
      <w:r>
        <w:rPr>
          <w:rFonts w:ascii="Times New Roman" w:hAnsi="Times New Roman"/>
          <w:color w:val="FF0000"/>
          <w:spacing w:val="31"/>
          <w:sz w:val="24"/>
          <w:szCs w:val="24"/>
        </w:rPr>
        <w:t xml:space="preserve"> </w:t>
      </w:r>
      <w:r>
        <w:rPr>
          <w:rFonts w:ascii="Times New Roman" w:hAnsi="Times New Roman"/>
          <w:color w:val="FF0000"/>
          <w:spacing w:val="-2"/>
          <w:sz w:val="24"/>
          <w:szCs w:val="24"/>
        </w:rPr>
        <w:t>O</w:t>
      </w:r>
      <w:r>
        <w:rPr>
          <w:rFonts w:ascii="Times New Roman" w:hAnsi="Times New Roman"/>
          <w:color w:val="FF0000"/>
          <w:sz w:val="24"/>
          <w:szCs w:val="24"/>
        </w:rPr>
        <w:t>rganizzazio</w:t>
      </w:r>
      <w:r>
        <w:rPr>
          <w:rFonts w:ascii="Times New Roman" w:hAnsi="Times New Roman"/>
          <w:color w:val="FF0000"/>
          <w:spacing w:val="-1"/>
          <w:sz w:val="24"/>
          <w:szCs w:val="24"/>
        </w:rPr>
        <w:t>n</w:t>
      </w:r>
      <w:r>
        <w:rPr>
          <w:rFonts w:ascii="Times New Roman" w:hAnsi="Times New Roman"/>
          <w:color w:val="FF0000"/>
          <w:sz w:val="24"/>
          <w:szCs w:val="24"/>
        </w:rPr>
        <w:t>i</w:t>
      </w:r>
      <w:r>
        <w:rPr>
          <w:rFonts w:ascii="Times New Roman" w:hAnsi="Times New Roman"/>
          <w:color w:val="FF0000"/>
          <w:spacing w:val="31"/>
          <w:sz w:val="24"/>
          <w:szCs w:val="24"/>
        </w:rPr>
        <w:t xml:space="preserve"> </w:t>
      </w:r>
      <w:r>
        <w:rPr>
          <w:rFonts w:ascii="Times New Roman" w:hAnsi="Times New Roman"/>
          <w:color w:val="FF0000"/>
          <w:sz w:val="24"/>
          <w:szCs w:val="24"/>
        </w:rPr>
        <w:t>sin</w:t>
      </w:r>
      <w:r>
        <w:rPr>
          <w:rFonts w:ascii="Times New Roman" w:hAnsi="Times New Roman"/>
          <w:color w:val="FF0000"/>
          <w:spacing w:val="-1"/>
          <w:sz w:val="24"/>
          <w:szCs w:val="24"/>
        </w:rPr>
        <w:t>d</w:t>
      </w:r>
      <w:r>
        <w:rPr>
          <w:rFonts w:ascii="Times New Roman" w:hAnsi="Times New Roman"/>
          <w:color w:val="FF0000"/>
          <w:sz w:val="24"/>
          <w:szCs w:val="24"/>
        </w:rPr>
        <w:t>acali dei lav</w:t>
      </w:r>
      <w:r>
        <w:rPr>
          <w:rFonts w:ascii="Times New Roman" w:hAnsi="Times New Roman"/>
          <w:color w:val="FF0000"/>
          <w:spacing w:val="-1"/>
          <w:sz w:val="24"/>
          <w:szCs w:val="24"/>
        </w:rPr>
        <w:t>o</w:t>
      </w:r>
      <w:r>
        <w:rPr>
          <w:rFonts w:ascii="Times New Roman" w:hAnsi="Times New Roman"/>
          <w:color w:val="FF0000"/>
          <w:sz w:val="24"/>
          <w:szCs w:val="24"/>
        </w:rPr>
        <w:t>rat</w:t>
      </w:r>
      <w:r>
        <w:rPr>
          <w:rFonts w:ascii="Times New Roman" w:hAnsi="Times New Roman"/>
          <w:color w:val="FF0000"/>
          <w:spacing w:val="-1"/>
          <w:sz w:val="24"/>
          <w:szCs w:val="24"/>
        </w:rPr>
        <w:t>or</w:t>
      </w:r>
      <w:r>
        <w:rPr>
          <w:rFonts w:ascii="Times New Roman" w:hAnsi="Times New Roman"/>
          <w:color w:val="FF0000"/>
          <w:sz w:val="24"/>
          <w:szCs w:val="24"/>
        </w:rPr>
        <w:t>i</w:t>
      </w:r>
      <w:r>
        <w:rPr>
          <w:rFonts w:ascii="Times New Roman" w:hAnsi="Times New Roman"/>
          <w:color w:val="FF0000"/>
          <w:spacing w:val="1"/>
          <w:sz w:val="24"/>
          <w:szCs w:val="24"/>
        </w:rPr>
        <w:t xml:space="preserve"> </w:t>
      </w:r>
      <w:r>
        <w:rPr>
          <w:rFonts w:ascii="Times New Roman" w:hAnsi="Times New Roman"/>
          <w:color w:val="FF0000"/>
          <w:sz w:val="24"/>
          <w:szCs w:val="24"/>
        </w:rPr>
        <w:t>stip</w:t>
      </w:r>
      <w:r>
        <w:rPr>
          <w:rFonts w:ascii="Times New Roman" w:hAnsi="Times New Roman"/>
          <w:color w:val="FF0000"/>
          <w:spacing w:val="-1"/>
          <w:sz w:val="24"/>
          <w:szCs w:val="24"/>
        </w:rPr>
        <w:t>u</w:t>
      </w:r>
      <w:r>
        <w:rPr>
          <w:rFonts w:ascii="Times New Roman" w:hAnsi="Times New Roman"/>
          <w:color w:val="FF0000"/>
          <w:spacing w:val="1"/>
          <w:sz w:val="24"/>
          <w:szCs w:val="24"/>
        </w:rPr>
        <w:t>l</w:t>
      </w:r>
      <w:r>
        <w:rPr>
          <w:rFonts w:ascii="Times New Roman" w:hAnsi="Times New Roman"/>
          <w:color w:val="FF0000"/>
          <w:sz w:val="24"/>
          <w:szCs w:val="24"/>
        </w:rPr>
        <w:t>a</w:t>
      </w:r>
      <w:r>
        <w:rPr>
          <w:rFonts w:ascii="Times New Roman" w:hAnsi="Times New Roman"/>
          <w:color w:val="FF0000"/>
          <w:spacing w:val="-1"/>
          <w:sz w:val="24"/>
          <w:szCs w:val="24"/>
        </w:rPr>
        <w:t>n</w:t>
      </w:r>
      <w:r>
        <w:rPr>
          <w:rFonts w:ascii="Times New Roman" w:hAnsi="Times New Roman"/>
          <w:color w:val="FF0000"/>
          <w:sz w:val="24"/>
          <w:szCs w:val="24"/>
        </w:rPr>
        <w:t>ti</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tabs>
          <w:tab w:val="left" w:pos="480"/>
        </w:tabs>
        <w:autoSpaceDE w:val="0"/>
        <w:autoSpaceDN w:val="0"/>
        <w:adjustRightInd w:val="0"/>
        <w:spacing w:after="0" w:line="240" w:lineRule="auto"/>
        <w:ind w:left="73" w:right="50"/>
        <w:jc w:val="center"/>
        <w:rPr>
          <w:rFonts w:ascii="Times New Roman" w:hAnsi="Times New Roman"/>
          <w:color w:val="000000"/>
          <w:sz w:val="24"/>
          <w:szCs w:val="24"/>
        </w:rPr>
      </w:pPr>
      <w:r>
        <w:rPr>
          <w:rFonts w:ascii="Times New Roman" w:hAnsi="Times New Roman"/>
          <w:color w:val="000000"/>
          <w:sz w:val="24"/>
          <w:szCs w:val="24"/>
        </w:rPr>
        <w:t>4.</w:t>
      </w:r>
      <w:r>
        <w:rPr>
          <w:rFonts w:ascii="Times New Roman" w:hAnsi="Times New Roman"/>
          <w:color w:val="000000"/>
          <w:sz w:val="24"/>
          <w:szCs w:val="24"/>
        </w:rPr>
        <w:tab/>
        <w:t>Fer</w:t>
      </w:r>
      <w:r>
        <w:rPr>
          <w:rFonts w:ascii="Times New Roman" w:hAnsi="Times New Roman"/>
          <w:color w:val="000000"/>
          <w:spacing w:val="-2"/>
          <w:sz w:val="24"/>
          <w:szCs w:val="24"/>
        </w:rPr>
        <w:t>m</w:t>
      </w:r>
      <w:r>
        <w:rPr>
          <w:rFonts w:ascii="Times New Roman" w:hAnsi="Times New Roman"/>
          <w:color w:val="000000"/>
          <w:sz w:val="24"/>
          <w:szCs w:val="24"/>
        </w:rPr>
        <w:t xml:space="preserve">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restando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le </w:t>
      </w:r>
      <w:r>
        <w:rPr>
          <w:rFonts w:ascii="Times New Roman" w:hAnsi="Times New Roman"/>
          <w:color w:val="000000"/>
          <w:spacing w:val="46"/>
          <w:sz w:val="24"/>
          <w:szCs w:val="24"/>
        </w:rPr>
        <w:t xml:space="preserve"> </w:t>
      </w:r>
      <w:r>
        <w:rPr>
          <w:rFonts w:ascii="Times New Roman" w:hAnsi="Times New Roman"/>
          <w:color w:val="000000"/>
          <w:sz w:val="24"/>
          <w:szCs w:val="24"/>
          <w:highlight w:val="yellow"/>
        </w:rPr>
        <w:t>distinte</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ttr</w:t>
      </w:r>
      <w:r>
        <w:rPr>
          <w:rFonts w:ascii="Times New Roman" w:hAnsi="Times New Roman"/>
          <w:color w:val="000000"/>
          <w:spacing w:val="-1"/>
          <w:sz w:val="24"/>
          <w:szCs w:val="24"/>
        </w:rPr>
        <w:t>i</w:t>
      </w:r>
      <w:r>
        <w:rPr>
          <w:rFonts w:ascii="Times New Roman" w:hAnsi="Times New Roman"/>
          <w:color w:val="000000"/>
          <w:sz w:val="24"/>
          <w:szCs w:val="24"/>
        </w:rPr>
        <w:t xml:space="preserve">buzioni </w:t>
      </w:r>
      <w:r>
        <w:rPr>
          <w:rFonts w:ascii="Times New Roman" w:hAnsi="Times New Roman"/>
          <w:color w:val="000000"/>
          <w:spacing w:val="46"/>
          <w:sz w:val="24"/>
          <w:szCs w:val="24"/>
        </w:rPr>
        <w:t xml:space="preserve"> </w:t>
      </w:r>
      <w:r>
        <w:rPr>
          <w:rFonts w:ascii="Times New Roman" w:hAnsi="Times New Roman"/>
          <w:color w:val="000000"/>
          <w:sz w:val="24"/>
          <w:szCs w:val="24"/>
          <w:highlight w:val="yellow"/>
        </w:rPr>
        <w:t xml:space="preserve">di </w:t>
      </w:r>
      <w:r>
        <w:rPr>
          <w:rFonts w:ascii="Times New Roman" w:hAnsi="Times New Roman"/>
          <w:color w:val="000000"/>
          <w:spacing w:val="44"/>
          <w:sz w:val="24"/>
          <w:szCs w:val="24"/>
          <w:highlight w:val="yellow"/>
        </w:rPr>
        <w:t xml:space="preserve"> </w:t>
      </w:r>
      <w:r>
        <w:rPr>
          <w:rFonts w:ascii="Times New Roman" w:hAnsi="Times New Roman"/>
          <w:color w:val="000000"/>
          <w:sz w:val="24"/>
          <w:szCs w:val="24"/>
          <w:highlight w:val="yellow"/>
        </w:rPr>
        <w:t xml:space="preserve">cui </w:t>
      </w:r>
      <w:r>
        <w:rPr>
          <w:rFonts w:ascii="Times New Roman" w:hAnsi="Times New Roman"/>
          <w:color w:val="000000"/>
          <w:spacing w:val="45"/>
          <w:sz w:val="24"/>
          <w:szCs w:val="24"/>
          <w:highlight w:val="yellow"/>
        </w:rPr>
        <w:t xml:space="preserve"> </w:t>
      </w:r>
      <w:r>
        <w:rPr>
          <w:rFonts w:ascii="Times New Roman" w:hAnsi="Times New Roman"/>
          <w:color w:val="000000"/>
          <w:sz w:val="24"/>
          <w:szCs w:val="24"/>
          <w:highlight w:val="yellow"/>
        </w:rPr>
        <w:t xml:space="preserve">alla </w:t>
      </w:r>
      <w:r>
        <w:rPr>
          <w:rFonts w:ascii="Times New Roman" w:hAnsi="Times New Roman"/>
          <w:color w:val="000000"/>
          <w:spacing w:val="45"/>
          <w:sz w:val="24"/>
          <w:szCs w:val="24"/>
          <w:highlight w:val="yellow"/>
        </w:rPr>
        <w:t xml:space="preserve"> </w:t>
      </w:r>
      <w:r>
        <w:rPr>
          <w:rFonts w:ascii="Times New Roman" w:hAnsi="Times New Roman"/>
          <w:color w:val="000000"/>
          <w:sz w:val="24"/>
          <w:szCs w:val="24"/>
          <w:highlight w:val="yellow"/>
        </w:rPr>
        <w:t xml:space="preserve">vigente </w:t>
      </w:r>
      <w:r>
        <w:rPr>
          <w:rFonts w:ascii="Times New Roman" w:hAnsi="Times New Roman"/>
          <w:color w:val="000000"/>
          <w:spacing w:val="45"/>
          <w:sz w:val="24"/>
          <w:szCs w:val="24"/>
          <w:highlight w:val="yellow"/>
        </w:rPr>
        <w:t xml:space="preserve"> </w:t>
      </w:r>
      <w:r>
        <w:rPr>
          <w:rFonts w:ascii="Times New Roman" w:hAnsi="Times New Roman"/>
          <w:color w:val="000000"/>
          <w:sz w:val="24"/>
          <w:szCs w:val="24"/>
          <w:highlight w:val="yellow"/>
        </w:rPr>
        <w:t>no</w:t>
      </w:r>
      <w:r>
        <w:rPr>
          <w:rFonts w:ascii="Times New Roman" w:hAnsi="Times New Roman"/>
          <w:color w:val="000000"/>
          <w:spacing w:val="-1"/>
          <w:sz w:val="24"/>
          <w:szCs w:val="24"/>
          <w:highlight w:val="yellow"/>
        </w:rPr>
        <w:t>r</w:t>
      </w:r>
      <w:r>
        <w:rPr>
          <w:rFonts w:ascii="Times New Roman" w:hAnsi="Times New Roman"/>
          <w:color w:val="000000"/>
          <w:spacing w:val="-2"/>
          <w:sz w:val="24"/>
          <w:szCs w:val="24"/>
          <w:highlight w:val="yellow"/>
        </w:rPr>
        <w:t>m</w:t>
      </w:r>
      <w:r>
        <w:rPr>
          <w:rFonts w:ascii="Times New Roman" w:hAnsi="Times New Roman"/>
          <w:color w:val="000000"/>
          <w:spacing w:val="1"/>
          <w:sz w:val="24"/>
          <w:szCs w:val="24"/>
          <w:highlight w:val="yellow"/>
        </w:rPr>
        <w:t>a</w:t>
      </w:r>
      <w:r>
        <w:rPr>
          <w:rFonts w:ascii="Times New Roman" w:hAnsi="Times New Roman"/>
          <w:color w:val="000000"/>
          <w:sz w:val="24"/>
          <w:szCs w:val="24"/>
          <w:highlight w:val="yellow"/>
        </w:rPr>
        <w:t xml:space="preserve">tiva </w:t>
      </w:r>
      <w:r>
        <w:rPr>
          <w:rFonts w:ascii="Times New Roman" w:hAnsi="Times New Roman"/>
          <w:color w:val="000000"/>
          <w:spacing w:val="44"/>
          <w:sz w:val="24"/>
          <w:szCs w:val="24"/>
          <w:highlight w:val="yellow"/>
        </w:rPr>
        <w:t xml:space="preserve"> </w:t>
      </w:r>
      <w:r>
        <w:rPr>
          <w:rFonts w:ascii="Times New Roman" w:hAnsi="Times New Roman"/>
          <w:color w:val="000000"/>
          <w:sz w:val="24"/>
          <w:szCs w:val="24"/>
          <w:highlight w:val="yellow"/>
        </w:rPr>
        <w:t xml:space="preserve">in </w:t>
      </w:r>
      <w:r>
        <w:rPr>
          <w:rFonts w:ascii="Times New Roman" w:hAnsi="Times New Roman"/>
          <w:color w:val="000000"/>
          <w:spacing w:val="45"/>
          <w:sz w:val="24"/>
          <w:szCs w:val="24"/>
          <w:highlight w:val="yellow"/>
        </w:rPr>
        <w:t xml:space="preserve"> </w:t>
      </w:r>
      <w:r>
        <w:rPr>
          <w:rFonts w:ascii="Times New Roman" w:hAnsi="Times New Roman"/>
          <w:color w:val="000000"/>
          <w:spacing w:val="-2"/>
          <w:sz w:val="24"/>
          <w:szCs w:val="24"/>
          <w:highlight w:val="yellow"/>
        </w:rPr>
        <w:t>m</w:t>
      </w:r>
      <w:r>
        <w:rPr>
          <w:rFonts w:ascii="Times New Roman" w:hAnsi="Times New Roman"/>
          <w:color w:val="000000"/>
          <w:sz w:val="24"/>
          <w:szCs w:val="24"/>
          <w:highlight w:val="yellow"/>
        </w:rPr>
        <w:t>ate</w:t>
      </w:r>
      <w:r>
        <w:rPr>
          <w:rFonts w:ascii="Times New Roman" w:hAnsi="Times New Roman"/>
          <w:color w:val="000000"/>
          <w:spacing w:val="-1"/>
          <w:sz w:val="24"/>
          <w:szCs w:val="24"/>
          <w:highlight w:val="yellow"/>
        </w:rPr>
        <w:t>r</w:t>
      </w:r>
      <w:r>
        <w:rPr>
          <w:rFonts w:ascii="Times New Roman" w:hAnsi="Times New Roman"/>
          <w:color w:val="000000"/>
          <w:sz w:val="24"/>
          <w:szCs w:val="24"/>
          <w:highlight w:val="yellow"/>
        </w:rPr>
        <w:t>ia,</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lla</w:t>
      </w:r>
    </w:p>
    <w:p w:rsidR="008D5A6C" w:rsidRDefault="008D5A6C">
      <w:pPr>
        <w:widowControl w:val="0"/>
        <w:autoSpaceDE w:val="0"/>
        <w:autoSpaceDN w:val="0"/>
        <w:adjustRightInd w:val="0"/>
        <w:spacing w:after="0" w:line="240" w:lineRule="auto"/>
        <w:ind w:left="540" w:right="-20"/>
        <w:rPr>
          <w:rFonts w:ascii="Times New Roman" w:hAnsi="Times New Roman"/>
          <w:color w:val="000000"/>
          <w:sz w:val="24"/>
          <w:szCs w:val="24"/>
        </w:rPr>
      </w:pPr>
      <w:r>
        <w:rPr>
          <w:rFonts w:ascii="Times New Roman" w:hAnsi="Times New Roman"/>
          <w:color w:val="000000"/>
          <w:sz w:val="24"/>
          <w:szCs w:val="24"/>
        </w:rPr>
        <w:t>Com</w:t>
      </w:r>
      <w:r>
        <w:rPr>
          <w:rFonts w:ascii="Times New Roman" w:hAnsi="Times New Roman"/>
          <w:color w:val="000000"/>
          <w:spacing w:val="-2"/>
          <w:sz w:val="24"/>
          <w:szCs w:val="24"/>
        </w:rPr>
        <w:t>m</w:t>
      </w:r>
      <w:r>
        <w:rPr>
          <w:rFonts w:ascii="Times New Roman" w:hAnsi="Times New Roman"/>
          <w:color w:val="000000"/>
          <w:sz w:val="24"/>
          <w:szCs w:val="24"/>
        </w:rPr>
        <w:t>issione paritetica</w:t>
      </w:r>
      <w:r>
        <w:rPr>
          <w:rFonts w:ascii="Times New Roman" w:hAnsi="Times New Roman"/>
          <w:color w:val="000000"/>
          <w:spacing w:val="-1"/>
          <w:sz w:val="24"/>
          <w:szCs w:val="24"/>
        </w:rPr>
        <w:t xml:space="preserve"> </w:t>
      </w:r>
      <w:r>
        <w:rPr>
          <w:rFonts w:ascii="Times New Roman" w:hAnsi="Times New Roman"/>
          <w:color w:val="000000"/>
          <w:sz w:val="24"/>
          <w:szCs w:val="24"/>
        </w:rPr>
        <w:t>per la sic</w:t>
      </w:r>
      <w:r>
        <w:rPr>
          <w:rFonts w:ascii="Times New Roman" w:hAnsi="Times New Roman"/>
          <w:color w:val="000000"/>
          <w:spacing w:val="-1"/>
          <w:sz w:val="24"/>
          <w:szCs w:val="24"/>
        </w:rPr>
        <w:t>u</w:t>
      </w:r>
      <w:r>
        <w:rPr>
          <w:rFonts w:ascii="Times New Roman" w:hAnsi="Times New Roman"/>
          <w:color w:val="000000"/>
          <w:sz w:val="24"/>
          <w:szCs w:val="24"/>
        </w:rPr>
        <w:t>rezza sul</w:t>
      </w:r>
      <w:r>
        <w:rPr>
          <w:rFonts w:ascii="Times New Roman" w:hAnsi="Times New Roman"/>
          <w:color w:val="000000"/>
          <w:spacing w:val="-1"/>
          <w:sz w:val="24"/>
          <w:szCs w:val="24"/>
        </w:rPr>
        <w:t xml:space="preserve"> </w:t>
      </w:r>
      <w:r>
        <w:rPr>
          <w:rFonts w:ascii="Times New Roman" w:hAnsi="Times New Roman"/>
          <w:color w:val="000000"/>
          <w:sz w:val="24"/>
          <w:szCs w:val="24"/>
        </w:rPr>
        <w:t>lavoro sono rico</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ciuti i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g</w:t>
      </w:r>
      <w:r>
        <w:rPr>
          <w:rFonts w:ascii="Times New Roman" w:hAnsi="Times New Roman"/>
          <w:color w:val="000000"/>
          <w:sz w:val="24"/>
          <w:szCs w:val="24"/>
        </w:rPr>
        <w:t>uenti co</w:t>
      </w:r>
      <w:r>
        <w:rPr>
          <w:rFonts w:ascii="Times New Roman" w:hAnsi="Times New Roman"/>
          <w:color w:val="000000"/>
          <w:spacing w:val="-2"/>
          <w:sz w:val="24"/>
          <w:szCs w:val="24"/>
        </w:rPr>
        <w:t>m</w:t>
      </w:r>
      <w:r>
        <w:rPr>
          <w:rFonts w:ascii="Times New Roman" w:hAnsi="Times New Roman"/>
          <w:color w:val="000000"/>
          <w:sz w:val="24"/>
          <w:szCs w:val="24"/>
        </w:rPr>
        <w:t>piti:</w:t>
      </w:r>
    </w:p>
    <w:p w:rsidR="008D5A6C" w:rsidRDefault="008D5A6C">
      <w:pPr>
        <w:widowControl w:val="0"/>
        <w:autoSpaceDE w:val="0"/>
        <w:autoSpaceDN w:val="0"/>
        <w:adjustRightInd w:val="0"/>
        <w:spacing w:before="3" w:after="0" w:line="140" w:lineRule="exact"/>
        <w:rPr>
          <w:rFonts w:ascii="Times New Roman" w:hAnsi="Times New Roman"/>
          <w:color w:val="000000"/>
          <w:sz w:val="14"/>
          <w:szCs w:val="14"/>
        </w:rPr>
      </w:pPr>
    </w:p>
    <w:p w:rsidR="008D5A6C" w:rsidRDefault="008D5A6C">
      <w:pPr>
        <w:widowControl w:val="0"/>
        <w:autoSpaceDE w:val="0"/>
        <w:autoSpaceDN w:val="0"/>
        <w:adjustRightInd w:val="0"/>
        <w:spacing w:after="0" w:line="274" w:lineRule="exact"/>
        <w:ind w:left="1106" w:right="50" w:hanging="282"/>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pro</w:t>
      </w:r>
      <w:r>
        <w:rPr>
          <w:rFonts w:ascii="Times New Roman" w:hAnsi="Times New Roman"/>
          <w:color w:val="000000"/>
          <w:spacing w:val="-2"/>
          <w:sz w:val="24"/>
          <w:szCs w:val="24"/>
        </w:rPr>
        <w:t>m</w:t>
      </w:r>
      <w:r>
        <w:rPr>
          <w:rFonts w:ascii="Times New Roman" w:hAnsi="Times New Roman"/>
          <w:color w:val="000000"/>
          <w:sz w:val="24"/>
          <w:szCs w:val="24"/>
        </w:rPr>
        <w:t>uovere</w:t>
      </w:r>
      <w:r>
        <w:rPr>
          <w:rFonts w:ascii="Times New Roman" w:hAnsi="Times New Roman"/>
          <w:color w:val="000000"/>
          <w:spacing w:val="3"/>
          <w:sz w:val="24"/>
          <w:szCs w:val="24"/>
        </w:rPr>
        <w:t xml:space="preserve"> </w:t>
      </w:r>
      <w:r>
        <w:rPr>
          <w:rFonts w:ascii="Times New Roman" w:hAnsi="Times New Roman"/>
          <w:color w:val="000000"/>
          <w:sz w:val="24"/>
          <w:szCs w:val="24"/>
        </w:rPr>
        <w:t>il</w:t>
      </w:r>
      <w:r>
        <w:rPr>
          <w:rFonts w:ascii="Times New Roman" w:hAnsi="Times New Roman"/>
          <w:color w:val="000000"/>
          <w:spacing w:val="3"/>
          <w:sz w:val="24"/>
          <w:szCs w:val="24"/>
        </w:rPr>
        <w:t xml:space="preserve"> </w:t>
      </w:r>
      <w:r>
        <w:rPr>
          <w:rFonts w:ascii="Times New Roman" w:hAnsi="Times New Roman"/>
          <w:color w:val="000000"/>
          <w:spacing w:val="-2"/>
          <w:sz w:val="24"/>
          <w:szCs w:val="24"/>
        </w:rPr>
        <w:t>m</w:t>
      </w:r>
      <w:r>
        <w:rPr>
          <w:rFonts w:ascii="Times New Roman" w:hAnsi="Times New Roman"/>
          <w:color w:val="000000"/>
          <w:spacing w:val="1"/>
          <w:sz w:val="24"/>
          <w:szCs w:val="24"/>
        </w:rPr>
        <w:t>i</w:t>
      </w:r>
      <w:r>
        <w:rPr>
          <w:rFonts w:ascii="Times New Roman" w:hAnsi="Times New Roman"/>
          <w:color w:val="000000"/>
          <w:sz w:val="24"/>
          <w:szCs w:val="24"/>
        </w:rPr>
        <w:t>gliora</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3"/>
          <w:sz w:val="24"/>
          <w:szCs w:val="24"/>
        </w:rPr>
        <w:t xml:space="preserve"> </w:t>
      </w:r>
      <w:r>
        <w:rPr>
          <w:rFonts w:ascii="Times New Roman" w:hAnsi="Times New Roman"/>
          <w:color w:val="000000"/>
          <w:sz w:val="24"/>
          <w:szCs w:val="24"/>
        </w:rPr>
        <w:t>dei</w:t>
      </w:r>
      <w:r>
        <w:rPr>
          <w:rFonts w:ascii="Times New Roman" w:hAnsi="Times New Roman"/>
          <w:color w:val="000000"/>
          <w:spacing w:val="3"/>
          <w:sz w:val="24"/>
          <w:szCs w:val="24"/>
        </w:rPr>
        <w:t xml:space="preserve"> </w:t>
      </w:r>
      <w:r>
        <w:rPr>
          <w:rFonts w:ascii="Times New Roman" w:hAnsi="Times New Roman"/>
          <w:color w:val="000000"/>
          <w:sz w:val="24"/>
          <w:szCs w:val="24"/>
        </w:rPr>
        <w:t>li</w:t>
      </w:r>
      <w:r>
        <w:rPr>
          <w:rFonts w:ascii="Times New Roman" w:hAnsi="Times New Roman"/>
          <w:color w:val="000000"/>
          <w:spacing w:val="-1"/>
          <w:sz w:val="24"/>
          <w:szCs w:val="24"/>
        </w:rPr>
        <w:t>v</w:t>
      </w:r>
      <w:r>
        <w:rPr>
          <w:rFonts w:ascii="Times New Roman" w:hAnsi="Times New Roman"/>
          <w:color w:val="000000"/>
          <w:sz w:val="24"/>
          <w:szCs w:val="24"/>
        </w:rPr>
        <w:t>elli</w:t>
      </w:r>
      <w:r>
        <w:rPr>
          <w:rFonts w:ascii="Times New Roman" w:hAnsi="Times New Roman"/>
          <w:color w:val="000000"/>
          <w:spacing w:val="3"/>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icurezza</w:t>
      </w:r>
      <w:r>
        <w:rPr>
          <w:rFonts w:ascii="Times New Roman" w:hAnsi="Times New Roman"/>
          <w:color w:val="000000"/>
          <w:spacing w:val="3"/>
          <w:sz w:val="24"/>
          <w:szCs w:val="24"/>
        </w:rPr>
        <w:t xml:space="preserve"> </w:t>
      </w:r>
      <w:r>
        <w:rPr>
          <w:rFonts w:ascii="Times New Roman" w:hAnsi="Times New Roman"/>
          <w:color w:val="000000"/>
          <w:sz w:val="24"/>
          <w:szCs w:val="24"/>
        </w:rPr>
        <w:t>sui luog</w:t>
      </w:r>
      <w:r>
        <w:rPr>
          <w:rFonts w:ascii="Times New Roman" w:hAnsi="Times New Roman"/>
          <w:color w:val="000000"/>
          <w:spacing w:val="-1"/>
          <w:sz w:val="24"/>
          <w:szCs w:val="24"/>
        </w:rPr>
        <w:t>h</w:t>
      </w:r>
      <w:r>
        <w:rPr>
          <w:rFonts w:ascii="Times New Roman" w:hAnsi="Times New Roman"/>
          <w:color w:val="000000"/>
          <w:sz w:val="24"/>
          <w:szCs w:val="24"/>
        </w:rPr>
        <w:t>i</w:t>
      </w:r>
      <w:r>
        <w:rPr>
          <w:rFonts w:ascii="Times New Roman" w:hAnsi="Times New Roman"/>
          <w:color w:val="000000"/>
          <w:spacing w:val="2"/>
          <w:sz w:val="24"/>
          <w:szCs w:val="24"/>
        </w:rPr>
        <w:t xml:space="preserve"> </w:t>
      </w:r>
      <w:r>
        <w:rPr>
          <w:rFonts w:ascii="Times New Roman" w:hAnsi="Times New Roman"/>
          <w:color w:val="000000"/>
          <w:sz w:val="24"/>
          <w:szCs w:val="24"/>
        </w:rPr>
        <w:t>di</w:t>
      </w:r>
      <w:r>
        <w:rPr>
          <w:rFonts w:ascii="Times New Roman" w:hAnsi="Times New Roman"/>
          <w:color w:val="000000"/>
          <w:spacing w:val="2"/>
          <w:sz w:val="24"/>
          <w:szCs w:val="24"/>
        </w:rPr>
        <w:t xml:space="preserve"> </w:t>
      </w:r>
      <w:r>
        <w:rPr>
          <w:rFonts w:ascii="Times New Roman" w:hAnsi="Times New Roman"/>
          <w:color w:val="000000"/>
          <w:sz w:val="24"/>
          <w:szCs w:val="24"/>
        </w:rPr>
        <w:t>lavoro,</w:t>
      </w:r>
      <w:r>
        <w:rPr>
          <w:rFonts w:ascii="Times New Roman" w:hAnsi="Times New Roman"/>
          <w:color w:val="000000"/>
          <w:spacing w:val="2"/>
          <w:sz w:val="24"/>
          <w:szCs w:val="24"/>
        </w:rPr>
        <w:t xml:space="preserve"> </w:t>
      </w:r>
      <w:r>
        <w:rPr>
          <w:rFonts w:ascii="Times New Roman" w:hAnsi="Times New Roman"/>
          <w:color w:val="000000"/>
          <w:sz w:val="24"/>
          <w:szCs w:val="24"/>
        </w:rPr>
        <w:t>anche</w:t>
      </w:r>
      <w:r>
        <w:rPr>
          <w:rFonts w:ascii="Times New Roman" w:hAnsi="Times New Roman"/>
          <w:color w:val="000000"/>
          <w:spacing w:val="2"/>
          <w:sz w:val="24"/>
          <w:szCs w:val="24"/>
        </w:rPr>
        <w:t xml:space="preserve"> </w:t>
      </w:r>
      <w:r>
        <w:rPr>
          <w:rFonts w:ascii="Times New Roman" w:hAnsi="Times New Roman"/>
          <w:color w:val="000000"/>
          <w:sz w:val="24"/>
          <w:szCs w:val="24"/>
        </w:rPr>
        <w:t>attraver</w:t>
      </w:r>
      <w:r>
        <w:rPr>
          <w:rFonts w:ascii="Times New Roman" w:hAnsi="Times New Roman"/>
          <w:color w:val="000000"/>
          <w:spacing w:val="1"/>
          <w:sz w:val="24"/>
          <w:szCs w:val="24"/>
        </w:rPr>
        <w:t>s</w:t>
      </w:r>
      <w:r>
        <w:rPr>
          <w:rFonts w:ascii="Times New Roman" w:hAnsi="Times New Roman"/>
          <w:color w:val="000000"/>
          <w:sz w:val="24"/>
          <w:szCs w:val="24"/>
        </w:rPr>
        <w:t>o l’adozione da parte delle azi</w:t>
      </w:r>
      <w:r>
        <w:rPr>
          <w:rFonts w:ascii="Times New Roman" w:hAnsi="Times New Roman"/>
          <w:color w:val="000000"/>
          <w:spacing w:val="-1"/>
          <w:sz w:val="24"/>
          <w:szCs w:val="24"/>
        </w:rPr>
        <w:t>e</w:t>
      </w:r>
      <w:r>
        <w:rPr>
          <w:rFonts w:ascii="Times New Roman" w:hAnsi="Times New Roman"/>
          <w:color w:val="000000"/>
          <w:sz w:val="24"/>
          <w:szCs w:val="24"/>
        </w:rPr>
        <w:t>nde di siste</w:t>
      </w:r>
      <w:r>
        <w:rPr>
          <w:rFonts w:ascii="Times New Roman" w:hAnsi="Times New Roman"/>
          <w:color w:val="000000"/>
          <w:spacing w:val="-2"/>
          <w:sz w:val="24"/>
          <w:szCs w:val="24"/>
        </w:rPr>
        <w:t>m</w:t>
      </w:r>
      <w:r>
        <w:rPr>
          <w:rFonts w:ascii="Times New Roman" w:hAnsi="Times New Roman"/>
          <w:color w:val="000000"/>
          <w:sz w:val="24"/>
          <w:szCs w:val="24"/>
        </w:rPr>
        <w:t>i di gestione della</w:t>
      </w:r>
      <w:r>
        <w:rPr>
          <w:rFonts w:ascii="Times New Roman" w:hAnsi="Times New Roman"/>
          <w:color w:val="000000"/>
          <w:spacing w:val="-2"/>
          <w:sz w:val="24"/>
          <w:szCs w:val="24"/>
        </w:rPr>
        <w:t xml:space="preserve"> </w:t>
      </w:r>
      <w:r>
        <w:rPr>
          <w:rFonts w:ascii="Times New Roman" w:hAnsi="Times New Roman"/>
          <w:color w:val="000000"/>
          <w:sz w:val="24"/>
          <w:szCs w:val="24"/>
        </w:rPr>
        <w:t>sicurezza;</w:t>
      </w:r>
    </w:p>
    <w:p w:rsidR="008D5A6C" w:rsidRDefault="008D5A6C">
      <w:pPr>
        <w:widowControl w:val="0"/>
        <w:autoSpaceDE w:val="0"/>
        <w:autoSpaceDN w:val="0"/>
        <w:adjustRightInd w:val="0"/>
        <w:spacing w:before="8" w:after="0" w:line="130" w:lineRule="exact"/>
        <w:rPr>
          <w:rFonts w:ascii="Times New Roman" w:hAnsi="Times New Roman"/>
          <w:color w:val="000000"/>
          <w:sz w:val="13"/>
          <w:szCs w:val="13"/>
        </w:rPr>
      </w:pPr>
    </w:p>
    <w:p w:rsidR="008D5A6C" w:rsidRDefault="008D5A6C">
      <w:pPr>
        <w:widowControl w:val="0"/>
        <w:autoSpaceDE w:val="0"/>
        <w:autoSpaceDN w:val="0"/>
        <w:adjustRightInd w:val="0"/>
        <w:spacing w:after="0" w:line="276" w:lineRule="exact"/>
        <w:ind w:left="1106" w:right="50" w:hanging="282"/>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espri</w:t>
      </w:r>
      <w:r>
        <w:rPr>
          <w:rFonts w:ascii="Times New Roman" w:hAnsi="Times New Roman"/>
          <w:color w:val="000000"/>
          <w:spacing w:val="-2"/>
          <w:sz w:val="24"/>
          <w:szCs w:val="24"/>
        </w:rPr>
        <w:t>m</w:t>
      </w:r>
      <w:r>
        <w:rPr>
          <w:rFonts w:ascii="Times New Roman" w:hAnsi="Times New Roman"/>
          <w:color w:val="000000"/>
          <w:sz w:val="24"/>
          <w:szCs w:val="24"/>
        </w:rPr>
        <w:t>ere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are</w:t>
      </w:r>
      <w:r>
        <w:rPr>
          <w:rFonts w:ascii="Times New Roman" w:hAnsi="Times New Roman"/>
          <w:color w:val="000000"/>
          <w:spacing w:val="-1"/>
          <w:sz w:val="24"/>
          <w:szCs w:val="24"/>
        </w:rPr>
        <w:t>r</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u</w:t>
      </w:r>
      <w:r>
        <w:rPr>
          <w:rFonts w:ascii="Times New Roman" w:hAnsi="Times New Roman"/>
          <w:color w:val="000000"/>
          <w:sz w:val="24"/>
          <w:szCs w:val="24"/>
        </w:rPr>
        <w:t>lla</w:t>
      </w:r>
      <w:r>
        <w:rPr>
          <w:rFonts w:ascii="Times New Roman" w:hAnsi="Times New Roman"/>
          <w:color w:val="000000"/>
          <w:spacing w:val="1"/>
          <w:sz w:val="24"/>
          <w:szCs w:val="24"/>
        </w:rPr>
        <w:t xml:space="preserve"> </w:t>
      </w:r>
      <w:r>
        <w:rPr>
          <w:rFonts w:ascii="Times New Roman" w:hAnsi="Times New Roman"/>
          <w:color w:val="000000"/>
          <w:sz w:val="24"/>
          <w:szCs w:val="24"/>
        </w:rPr>
        <w:t>base</w:t>
      </w:r>
      <w:r>
        <w:rPr>
          <w:rFonts w:ascii="Times New Roman" w:hAnsi="Times New Roman"/>
          <w:color w:val="000000"/>
          <w:spacing w:val="3"/>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w:t>
      </w:r>
      <w:r>
        <w:rPr>
          <w:rFonts w:ascii="Times New Roman" w:hAnsi="Times New Roman"/>
          <w:color w:val="000000"/>
          <w:spacing w:val="3"/>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ati</w:t>
      </w:r>
      <w:r>
        <w:rPr>
          <w:rFonts w:ascii="Times New Roman" w:hAnsi="Times New Roman"/>
          <w:color w:val="000000"/>
          <w:spacing w:val="2"/>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2"/>
          <w:sz w:val="24"/>
          <w:szCs w:val="24"/>
        </w:rPr>
        <w:t>m</w:t>
      </w:r>
      <w:r>
        <w:rPr>
          <w:rFonts w:ascii="Times New Roman" w:hAnsi="Times New Roman"/>
          <w:color w:val="000000"/>
          <w:sz w:val="24"/>
          <w:szCs w:val="24"/>
        </w:rPr>
        <w:t>ativi</w:t>
      </w:r>
      <w:r>
        <w:rPr>
          <w:rFonts w:ascii="Times New Roman" w:hAnsi="Times New Roman"/>
          <w:color w:val="000000"/>
          <w:spacing w:val="3"/>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orniti</w:t>
      </w:r>
      <w:r>
        <w:rPr>
          <w:rFonts w:ascii="Times New Roman" w:hAnsi="Times New Roman"/>
          <w:color w:val="000000"/>
          <w:spacing w:val="2"/>
          <w:sz w:val="24"/>
          <w:szCs w:val="24"/>
        </w:rPr>
        <w:t xml:space="preserve"> </w:t>
      </w:r>
      <w:r>
        <w:rPr>
          <w:rFonts w:ascii="Times New Roman" w:hAnsi="Times New Roman"/>
          <w:color w:val="000000"/>
          <w:sz w:val="24"/>
          <w:szCs w:val="24"/>
        </w:rPr>
        <w:t>dalla Società,</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occasione dell’introduzione</w:t>
      </w:r>
      <w:r>
        <w:rPr>
          <w:rFonts w:ascii="Times New Roman" w:hAnsi="Times New Roman"/>
          <w:color w:val="000000"/>
          <w:spacing w:val="1"/>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 nuove</w:t>
      </w:r>
      <w:r>
        <w:rPr>
          <w:rFonts w:ascii="Times New Roman" w:hAnsi="Times New Roman"/>
          <w:color w:val="000000"/>
          <w:spacing w:val="1"/>
          <w:sz w:val="24"/>
          <w:szCs w:val="24"/>
        </w:rPr>
        <w:t xml:space="preserve"> </w:t>
      </w:r>
      <w:r>
        <w:rPr>
          <w:rFonts w:ascii="Times New Roman" w:hAnsi="Times New Roman"/>
          <w:color w:val="000000"/>
          <w:sz w:val="24"/>
          <w:szCs w:val="24"/>
        </w:rPr>
        <w:t>apparecchiature e/o</w:t>
      </w:r>
      <w:r>
        <w:rPr>
          <w:rFonts w:ascii="Times New Roman" w:hAnsi="Times New Roman"/>
          <w:color w:val="000000"/>
          <w:spacing w:val="1"/>
          <w:sz w:val="24"/>
          <w:szCs w:val="24"/>
        </w:rPr>
        <w:t xml:space="preserve"> </w:t>
      </w:r>
      <w:r>
        <w:rPr>
          <w:rFonts w:ascii="Times New Roman" w:hAnsi="Times New Roman"/>
          <w:color w:val="000000"/>
          <w:sz w:val="24"/>
          <w:szCs w:val="24"/>
        </w:rPr>
        <w:t>procedure le</w:t>
      </w:r>
      <w:r>
        <w:rPr>
          <w:rFonts w:ascii="Times New Roman" w:hAnsi="Times New Roman"/>
          <w:color w:val="000000"/>
          <w:spacing w:val="1"/>
          <w:sz w:val="24"/>
          <w:szCs w:val="24"/>
        </w:rPr>
        <w:t xml:space="preserve"> </w:t>
      </w:r>
      <w:r>
        <w:rPr>
          <w:rFonts w:ascii="Times New Roman" w:hAnsi="Times New Roman"/>
          <w:color w:val="000000"/>
          <w:sz w:val="24"/>
          <w:szCs w:val="24"/>
        </w:rPr>
        <w:t>cui caratteristiche</w:t>
      </w:r>
      <w:r>
        <w:rPr>
          <w:rFonts w:ascii="Times New Roman" w:hAnsi="Times New Roman"/>
          <w:color w:val="000000"/>
          <w:spacing w:val="1"/>
          <w:sz w:val="24"/>
          <w:szCs w:val="24"/>
        </w:rPr>
        <w:t xml:space="preserve"> </w:t>
      </w:r>
      <w:r>
        <w:rPr>
          <w:rFonts w:ascii="Times New Roman" w:hAnsi="Times New Roman"/>
          <w:color w:val="000000"/>
          <w:sz w:val="24"/>
          <w:szCs w:val="24"/>
        </w:rPr>
        <w:t>possono presentare particolare rileva</w:t>
      </w:r>
      <w:r>
        <w:rPr>
          <w:rFonts w:ascii="Times New Roman" w:hAnsi="Times New Roman"/>
          <w:color w:val="000000"/>
          <w:spacing w:val="-1"/>
          <w:sz w:val="24"/>
          <w:szCs w:val="24"/>
        </w:rPr>
        <w:t>n</w:t>
      </w:r>
      <w:r>
        <w:rPr>
          <w:rFonts w:ascii="Times New Roman" w:hAnsi="Times New Roman"/>
          <w:color w:val="000000"/>
          <w:sz w:val="24"/>
          <w:szCs w:val="24"/>
        </w:rPr>
        <w:t>za sotto il pro</w:t>
      </w:r>
      <w:r>
        <w:rPr>
          <w:rFonts w:ascii="Times New Roman" w:hAnsi="Times New Roman"/>
          <w:color w:val="000000"/>
          <w:spacing w:val="-1"/>
          <w:sz w:val="24"/>
          <w:szCs w:val="24"/>
        </w:rPr>
        <w:t>f</w:t>
      </w:r>
      <w:r>
        <w:rPr>
          <w:rFonts w:ascii="Times New Roman" w:hAnsi="Times New Roman"/>
          <w:color w:val="000000"/>
          <w:sz w:val="24"/>
          <w:szCs w:val="24"/>
        </w:rPr>
        <w:t>ilo della sicurezza del lavoro;</w:t>
      </w:r>
    </w:p>
    <w:p w:rsidR="008D5A6C" w:rsidRDefault="008D5A6C">
      <w:pPr>
        <w:widowControl w:val="0"/>
        <w:autoSpaceDE w:val="0"/>
        <w:autoSpaceDN w:val="0"/>
        <w:adjustRightInd w:val="0"/>
        <w:spacing w:before="7" w:after="0" w:line="130" w:lineRule="exact"/>
        <w:rPr>
          <w:rFonts w:ascii="Times New Roman" w:hAnsi="Times New Roman"/>
          <w:color w:val="000000"/>
          <w:sz w:val="13"/>
          <w:szCs w:val="13"/>
        </w:rPr>
      </w:pPr>
    </w:p>
    <w:p w:rsidR="008D5A6C" w:rsidRDefault="008D5A6C">
      <w:pPr>
        <w:widowControl w:val="0"/>
        <w:autoSpaceDE w:val="0"/>
        <w:autoSpaceDN w:val="0"/>
        <w:adjustRightInd w:val="0"/>
        <w:spacing w:after="0" w:line="276" w:lineRule="exact"/>
        <w:ind w:left="1106" w:right="50" w:hanging="282"/>
        <w:jc w:val="both"/>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verificare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8"/>
          <w:sz w:val="24"/>
          <w:szCs w:val="24"/>
        </w:rPr>
        <w:t xml:space="preserve"> </w:t>
      </w:r>
      <w:r>
        <w:rPr>
          <w:rFonts w:ascii="Times New Roman" w:hAnsi="Times New Roman"/>
          <w:color w:val="000000"/>
          <w:sz w:val="24"/>
          <w:szCs w:val="24"/>
        </w:rPr>
        <w:t>periodico</w:t>
      </w:r>
      <w:r>
        <w:rPr>
          <w:rFonts w:ascii="Times New Roman" w:hAnsi="Times New Roman"/>
          <w:color w:val="000000"/>
          <w:spacing w:val="18"/>
          <w:sz w:val="24"/>
          <w:szCs w:val="24"/>
        </w:rPr>
        <w:t xml:space="preserve"> </w:t>
      </w:r>
      <w:r>
        <w:rPr>
          <w:rFonts w:ascii="Times New Roman" w:hAnsi="Times New Roman"/>
          <w:color w:val="000000"/>
          <w:sz w:val="24"/>
          <w:szCs w:val="24"/>
        </w:rPr>
        <w:t>aggiorna</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18"/>
          <w:sz w:val="24"/>
          <w:szCs w:val="24"/>
        </w:rPr>
        <w:t xml:space="preserve"> </w:t>
      </w:r>
      <w:r>
        <w:rPr>
          <w:rFonts w:ascii="Times New Roman" w:hAnsi="Times New Roman"/>
          <w:color w:val="000000"/>
          <w:sz w:val="24"/>
          <w:szCs w:val="24"/>
        </w:rPr>
        <w:t>del</w:t>
      </w:r>
      <w:r>
        <w:rPr>
          <w:rFonts w:ascii="Times New Roman" w:hAnsi="Times New Roman"/>
          <w:color w:val="000000"/>
          <w:spacing w:val="18"/>
          <w:sz w:val="24"/>
          <w:szCs w:val="24"/>
        </w:rPr>
        <w:t xml:space="preserve"> </w:t>
      </w:r>
      <w:r>
        <w:rPr>
          <w:rFonts w:ascii="Times New Roman" w:hAnsi="Times New Roman"/>
          <w:color w:val="000000"/>
          <w:sz w:val="24"/>
          <w:szCs w:val="24"/>
        </w:rPr>
        <w:t>fascicolo</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di</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icurezza</w:t>
      </w:r>
      <w:r>
        <w:rPr>
          <w:rFonts w:ascii="Times New Roman" w:hAnsi="Times New Roman"/>
          <w:color w:val="000000"/>
          <w:spacing w:val="18"/>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’esecuzione di lavori sull’autostrada</w:t>
      </w:r>
      <w:r>
        <w:rPr>
          <w:rFonts w:ascii="Times New Roman" w:hAnsi="Times New Roman"/>
          <w:color w:val="000000"/>
          <w:spacing w:val="-1"/>
          <w:sz w:val="24"/>
          <w:szCs w:val="24"/>
        </w:rPr>
        <w:t xml:space="preserve"> </w:t>
      </w:r>
      <w:r>
        <w:rPr>
          <w:rFonts w:ascii="Times New Roman" w:hAnsi="Times New Roman"/>
          <w:color w:val="000000"/>
          <w:sz w:val="24"/>
          <w:szCs w:val="24"/>
        </w:rPr>
        <w:t>in presenza del traffico”;</w:t>
      </w:r>
    </w:p>
    <w:p w:rsidR="008D5A6C" w:rsidRDefault="008D5A6C">
      <w:pPr>
        <w:widowControl w:val="0"/>
        <w:autoSpaceDE w:val="0"/>
        <w:autoSpaceDN w:val="0"/>
        <w:adjustRightInd w:val="0"/>
        <w:spacing w:before="8"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39" w:lineRule="auto"/>
        <w:ind w:left="1106" w:right="50" w:hanging="282"/>
        <w:jc w:val="both"/>
        <w:rPr>
          <w:rFonts w:ascii="Times New Roman" w:hAnsi="Times New Roman"/>
          <w:color w:val="000000"/>
          <w:sz w:val="24"/>
          <w:szCs w:val="24"/>
        </w:rPr>
      </w:pPr>
      <w:r>
        <w:rPr>
          <w:rFonts w:ascii="Symbol" w:hAnsi="Symbol" w:cs="Symbol"/>
          <w:color w:val="FF0000"/>
          <w:sz w:val="24"/>
          <w:szCs w:val="24"/>
        </w:rPr>
        <w:t></w:t>
      </w:r>
      <w:r>
        <w:rPr>
          <w:rFonts w:ascii="Times New Roman" w:hAnsi="Times New Roman"/>
          <w:color w:val="FF0000"/>
          <w:sz w:val="24"/>
          <w:szCs w:val="24"/>
        </w:rPr>
        <w:t xml:space="preserve"> </w:t>
      </w:r>
      <w:r>
        <w:rPr>
          <w:rFonts w:ascii="Times New Roman" w:hAnsi="Times New Roman"/>
          <w:color w:val="FF0000"/>
          <w:spacing w:val="30"/>
          <w:sz w:val="24"/>
          <w:szCs w:val="24"/>
        </w:rPr>
        <w:t xml:space="preserve"> </w:t>
      </w:r>
      <w:r>
        <w:rPr>
          <w:rFonts w:ascii="Times New Roman" w:hAnsi="Times New Roman"/>
          <w:color w:val="000000"/>
          <w:sz w:val="24"/>
          <w:szCs w:val="24"/>
        </w:rPr>
        <w:t>monitorare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iniziative</w:t>
      </w:r>
      <w:r>
        <w:rPr>
          <w:rFonts w:ascii="Times New Roman" w:hAnsi="Times New Roman"/>
          <w:color w:val="000000"/>
          <w:spacing w:val="17"/>
          <w:sz w:val="24"/>
          <w:szCs w:val="24"/>
        </w:rPr>
        <w:t xml:space="preserve"> </w:t>
      </w:r>
      <w:r>
        <w:rPr>
          <w:rFonts w:ascii="Times New Roman" w:hAnsi="Times New Roman"/>
          <w:color w:val="000000"/>
          <w:sz w:val="24"/>
          <w:szCs w:val="24"/>
        </w:rPr>
        <w:t>di</w:t>
      </w:r>
      <w:r>
        <w:rPr>
          <w:rFonts w:ascii="Times New Roman" w:hAnsi="Times New Roman"/>
          <w:color w:val="000000"/>
          <w:spacing w:val="1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m</w:t>
      </w:r>
      <w:r>
        <w:rPr>
          <w:rFonts w:ascii="Times New Roman" w:hAnsi="Times New Roman"/>
          <w:color w:val="000000"/>
          <w:sz w:val="24"/>
          <w:szCs w:val="24"/>
        </w:rPr>
        <w:t>azione</w:t>
      </w:r>
      <w:r>
        <w:rPr>
          <w:rFonts w:ascii="Times New Roman" w:hAnsi="Times New Roman"/>
          <w:color w:val="000000"/>
          <w:spacing w:val="18"/>
          <w:sz w:val="24"/>
          <w:szCs w:val="24"/>
        </w:rPr>
        <w:t xml:space="preserve"> </w:t>
      </w:r>
      <w:r>
        <w:rPr>
          <w:rFonts w:ascii="Times New Roman" w:hAnsi="Times New Roman"/>
          <w:color w:val="000000"/>
          <w:sz w:val="24"/>
          <w:szCs w:val="24"/>
        </w:rPr>
        <w:t>realizzate</w:t>
      </w:r>
      <w:r>
        <w:rPr>
          <w:rFonts w:ascii="Times New Roman" w:hAnsi="Times New Roman"/>
          <w:color w:val="000000"/>
          <w:spacing w:val="18"/>
          <w:sz w:val="24"/>
          <w:szCs w:val="24"/>
        </w:rPr>
        <w:t xml:space="preserve"> </w:t>
      </w:r>
      <w:r>
        <w:rPr>
          <w:rFonts w:ascii="Times New Roman" w:hAnsi="Times New Roman"/>
          <w:color w:val="000000"/>
          <w:sz w:val="24"/>
          <w:szCs w:val="24"/>
        </w:rPr>
        <w:t>dall’i</w:t>
      </w:r>
      <w:r>
        <w:rPr>
          <w:rFonts w:ascii="Times New Roman" w:hAnsi="Times New Roman"/>
          <w:color w:val="000000"/>
          <w:spacing w:val="-2"/>
          <w:sz w:val="24"/>
          <w:szCs w:val="24"/>
        </w:rPr>
        <w:t>m</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con</w:t>
      </w:r>
      <w:r>
        <w:rPr>
          <w:rFonts w:ascii="Times New Roman" w:hAnsi="Times New Roman"/>
          <w:color w:val="000000"/>
          <w:spacing w:val="18"/>
          <w:sz w:val="24"/>
          <w:szCs w:val="24"/>
        </w:rPr>
        <w:t xml:space="preserve"> </w:t>
      </w:r>
      <w:r>
        <w:rPr>
          <w:rFonts w:ascii="Times New Roman" w:hAnsi="Times New Roman"/>
          <w:color w:val="000000"/>
          <w:sz w:val="24"/>
          <w:szCs w:val="24"/>
        </w:rPr>
        <w:t>particolare</w:t>
      </w:r>
      <w:r>
        <w:rPr>
          <w:rFonts w:ascii="Times New Roman" w:hAnsi="Times New Roman"/>
          <w:color w:val="000000"/>
          <w:spacing w:val="18"/>
          <w:sz w:val="24"/>
          <w:szCs w:val="24"/>
        </w:rPr>
        <w:t xml:space="preserve"> </w:t>
      </w:r>
      <w:r>
        <w:rPr>
          <w:rFonts w:ascii="Times New Roman" w:hAnsi="Times New Roman"/>
          <w:color w:val="000000"/>
          <w:sz w:val="24"/>
          <w:szCs w:val="24"/>
        </w:rPr>
        <w:t>riguardo</w:t>
      </w:r>
      <w:r>
        <w:rPr>
          <w:rFonts w:ascii="Times New Roman" w:hAnsi="Times New Roman"/>
          <w:color w:val="000000"/>
          <w:spacing w:val="18"/>
          <w:sz w:val="24"/>
          <w:szCs w:val="24"/>
        </w:rPr>
        <w:t xml:space="preserve"> </w:t>
      </w:r>
      <w:r>
        <w:rPr>
          <w:rFonts w:ascii="Times New Roman" w:hAnsi="Times New Roman"/>
          <w:color w:val="000000"/>
          <w:sz w:val="24"/>
          <w:szCs w:val="24"/>
        </w:rPr>
        <w:t>a quelle</w:t>
      </w:r>
      <w:r>
        <w:rPr>
          <w:rFonts w:ascii="Times New Roman" w:hAnsi="Times New Roman"/>
          <w:color w:val="000000"/>
          <w:spacing w:val="1"/>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el</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ersonale</w:t>
      </w:r>
      <w:r>
        <w:rPr>
          <w:rFonts w:ascii="Times New Roman" w:hAnsi="Times New Roman"/>
          <w:color w:val="000000"/>
          <w:spacing w:val="1"/>
          <w:sz w:val="24"/>
          <w:szCs w:val="24"/>
        </w:rPr>
        <w:t xml:space="preserve"> </w:t>
      </w:r>
      <w:r>
        <w:rPr>
          <w:rFonts w:ascii="Times New Roman" w:hAnsi="Times New Roman"/>
          <w:color w:val="000000"/>
          <w:sz w:val="24"/>
          <w:szCs w:val="24"/>
        </w:rPr>
        <w:t>che</w:t>
      </w:r>
      <w:r>
        <w:rPr>
          <w:rFonts w:ascii="Times New Roman" w:hAnsi="Times New Roman"/>
          <w:color w:val="000000"/>
          <w:spacing w:val="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 xml:space="preserve"> </w:t>
      </w:r>
      <w:r>
        <w:rPr>
          <w:rFonts w:ascii="Times New Roman" w:hAnsi="Times New Roman"/>
          <w:color w:val="000000"/>
          <w:sz w:val="24"/>
          <w:szCs w:val="24"/>
        </w:rPr>
        <w:t>su</w:t>
      </w:r>
      <w:r>
        <w:rPr>
          <w:rFonts w:ascii="Times New Roman" w:hAnsi="Times New Roman"/>
          <w:color w:val="000000"/>
          <w:spacing w:val="1"/>
          <w:sz w:val="24"/>
          <w:szCs w:val="24"/>
        </w:rPr>
        <w:t>l</w:t>
      </w:r>
      <w:r>
        <w:rPr>
          <w:rFonts w:ascii="Times New Roman" w:hAnsi="Times New Roman"/>
          <w:color w:val="000000"/>
          <w:sz w:val="24"/>
          <w:szCs w:val="24"/>
        </w:rPr>
        <w:t>l’asse</w:t>
      </w:r>
      <w:r>
        <w:rPr>
          <w:rFonts w:ascii="Times New Roman" w:hAnsi="Times New Roman"/>
          <w:color w:val="000000"/>
          <w:spacing w:val="1"/>
          <w:sz w:val="24"/>
          <w:szCs w:val="24"/>
        </w:rPr>
        <w:t xml:space="preserve"> </w:t>
      </w:r>
      <w:r>
        <w:rPr>
          <w:rFonts w:ascii="Times New Roman" w:hAnsi="Times New Roman"/>
          <w:color w:val="000000"/>
          <w:sz w:val="24"/>
          <w:szCs w:val="24"/>
        </w:rPr>
        <w:t>autostradale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individuare, avuto</w:t>
      </w:r>
      <w:r>
        <w:rPr>
          <w:rFonts w:ascii="Times New Roman" w:hAnsi="Times New Roman"/>
          <w:color w:val="000000"/>
          <w:spacing w:val="1"/>
          <w:sz w:val="24"/>
          <w:szCs w:val="24"/>
        </w:rPr>
        <w:t xml:space="preserve"> </w:t>
      </w:r>
      <w:r>
        <w:rPr>
          <w:rFonts w:ascii="Times New Roman" w:hAnsi="Times New Roman"/>
          <w:color w:val="000000"/>
          <w:sz w:val="24"/>
          <w:szCs w:val="24"/>
        </w:rPr>
        <w:t>riguardo alle peculiarità</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alle</w:t>
      </w:r>
      <w:r>
        <w:rPr>
          <w:rFonts w:ascii="Times New Roman" w:hAnsi="Times New Roman"/>
          <w:color w:val="000000"/>
          <w:spacing w:val="1"/>
          <w:sz w:val="24"/>
          <w:szCs w:val="24"/>
        </w:rPr>
        <w:t xml:space="preserve"> </w:t>
      </w:r>
      <w:r>
        <w:rPr>
          <w:rFonts w:ascii="Times New Roman" w:hAnsi="Times New Roman"/>
          <w:color w:val="000000"/>
          <w:sz w:val="24"/>
          <w:szCs w:val="24"/>
        </w:rPr>
        <w:t>tipologie</w:t>
      </w:r>
      <w:r>
        <w:rPr>
          <w:rFonts w:ascii="Times New Roman" w:hAnsi="Times New Roman"/>
          <w:color w:val="000000"/>
          <w:spacing w:val="3"/>
          <w:sz w:val="24"/>
          <w:szCs w:val="24"/>
        </w:rPr>
        <w:t xml:space="preserve"> </w:t>
      </w:r>
      <w:r>
        <w:rPr>
          <w:rFonts w:ascii="Times New Roman" w:hAnsi="Times New Roman"/>
          <w:color w:val="000000"/>
          <w:sz w:val="24"/>
          <w:szCs w:val="24"/>
        </w:rPr>
        <w:t>produttive</w:t>
      </w:r>
      <w:r>
        <w:rPr>
          <w:rFonts w:ascii="Times New Roman" w:hAnsi="Times New Roman"/>
          <w:color w:val="000000"/>
          <w:spacing w:val="1"/>
          <w:sz w:val="24"/>
          <w:szCs w:val="24"/>
        </w:rPr>
        <w:t xml:space="preserve"> </w:t>
      </w:r>
      <w:r>
        <w:rPr>
          <w:rFonts w:ascii="Times New Roman" w:hAnsi="Times New Roman"/>
          <w:color w:val="000000"/>
          <w:sz w:val="24"/>
          <w:szCs w:val="24"/>
        </w:rPr>
        <w:t>del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m</w:t>
      </w:r>
      <w:r>
        <w:rPr>
          <w:rFonts w:ascii="Times New Roman" w:hAnsi="Times New Roman"/>
          <w:color w:val="000000"/>
          <w:sz w:val="24"/>
          <w:szCs w:val="24"/>
        </w:rPr>
        <w:t>parto,</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ulteriori </w:t>
      </w:r>
      <w:r>
        <w:rPr>
          <w:rFonts w:ascii="Times New Roman" w:hAnsi="Times New Roman"/>
          <w:color w:val="000000"/>
          <w:spacing w:val="-1"/>
          <w:sz w:val="24"/>
          <w:szCs w:val="24"/>
        </w:rPr>
        <w:t>c</w:t>
      </w:r>
      <w:r>
        <w:rPr>
          <w:rFonts w:ascii="Times New Roman" w:hAnsi="Times New Roman"/>
          <w:color w:val="000000"/>
          <w:sz w:val="24"/>
          <w:szCs w:val="24"/>
        </w:rPr>
        <w:t>ontenuti</w:t>
      </w:r>
      <w:r>
        <w:rPr>
          <w:rFonts w:ascii="Times New Roman" w:hAnsi="Times New Roman"/>
          <w:color w:val="000000"/>
          <w:spacing w:val="3"/>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pacing w:val="-2"/>
          <w:sz w:val="24"/>
          <w:szCs w:val="24"/>
        </w:rPr>
        <w:t>m</w:t>
      </w:r>
      <w:r>
        <w:rPr>
          <w:rFonts w:ascii="Times New Roman" w:hAnsi="Times New Roman"/>
          <w:color w:val="000000"/>
          <w:sz w:val="24"/>
          <w:szCs w:val="24"/>
        </w:rPr>
        <w:t>ativi</w:t>
      </w:r>
      <w:r>
        <w:rPr>
          <w:rFonts w:ascii="Times New Roman" w:hAnsi="Times New Roman"/>
          <w:color w:val="000000"/>
          <w:spacing w:val="3"/>
          <w:sz w:val="24"/>
          <w:szCs w:val="24"/>
        </w:rPr>
        <w:t xml:space="preserve"> </w:t>
      </w:r>
      <w:r>
        <w:rPr>
          <w:rFonts w:ascii="Times New Roman" w:hAnsi="Times New Roman"/>
          <w:color w:val="000000"/>
          <w:sz w:val="24"/>
          <w:szCs w:val="24"/>
        </w:rPr>
        <w:t>ris</w:t>
      </w:r>
      <w:r>
        <w:rPr>
          <w:rFonts w:ascii="Times New Roman" w:hAnsi="Times New Roman"/>
          <w:color w:val="000000"/>
          <w:spacing w:val="-1"/>
          <w:sz w:val="24"/>
          <w:szCs w:val="24"/>
        </w:rPr>
        <w:t>p</w:t>
      </w:r>
      <w:r>
        <w:rPr>
          <w:rFonts w:ascii="Times New Roman" w:hAnsi="Times New Roman"/>
          <w:color w:val="000000"/>
          <w:sz w:val="24"/>
          <w:szCs w:val="24"/>
        </w:rPr>
        <w:t>etto</w:t>
      </w:r>
      <w:r>
        <w:rPr>
          <w:rFonts w:ascii="Times New Roman" w:hAnsi="Times New Roman"/>
          <w:color w:val="000000"/>
          <w:spacing w:val="3"/>
          <w:sz w:val="24"/>
          <w:szCs w:val="24"/>
        </w:rPr>
        <w:t xml:space="preserve"> </w:t>
      </w:r>
      <w:r>
        <w:rPr>
          <w:rFonts w:ascii="Times New Roman" w:hAnsi="Times New Roman"/>
          <w:color w:val="000000"/>
          <w:sz w:val="24"/>
          <w:szCs w:val="24"/>
        </w:rPr>
        <w:t>a quelli</w:t>
      </w:r>
      <w:r>
        <w:rPr>
          <w:rFonts w:ascii="Times New Roman" w:hAnsi="Times New Roman"/>
          <w:color w:val="000000"/>
          <w:spacing w:val="1"/>
          <w:sz w:val="24"/>
          <w:szCs w:val="24"/>
        </w:rPr>
        <w:t xml:space="preserve"> </w:t>
      </w:r>
      <w:r>
        <w:rPr>
          <w:rFonts w:ascii="Times New Roman" w:hAnsi="Times New Roman"/>
          <w:color w:val="000000"/>
          <w:sz w:val="24"/>
          <w:szCs w:val="24"/>
        </w:rPr>
        <w:t>previsti</w:t>
      </w:r>
      <w:r>
        <w:rPr>
          <w:rFonts w:ascii="Times New Roman" w:hAnsi="Times New Roman"/>
          <w:color w:val="000000"/>
          <w:spacing w:val="1"/>
          <w:sz w:val="24"/>
          <w:szCs w:val="24"/>
        </w:rPr>
        <w:t xml:space="preserve"> </w:t>
      </w:r>
      <w:r>
        <w:rPr>
          <w:rFonts w:ascii="Times New Roman" w:hAnsi="Times New Roman"/>
          <w:color w:val="000000"/>
          <w:sz w:val="24"/>
          <w:szCs w:val="24"/>
        </w:rPr>
        <w:t>dalla</w:t>
      </w:r>
      <w:r>
        <w:rPr>
          <w:rFonts w:ascii="Times New Roman" w:hAnsi="Times New Roman"/>
          <w:color w:val="000000"/>
          <w:spacing w:val="1"/>
          <w:sz w:val="24"/>
          <w:szCs w:val="24"/>
        </w:rPr>
        <w:t xml:space="preserve"> </w:t>
      </w:r>
      <w:r>
        <w:rPr>
          <w:rFonts w:ascii="Times New Roman" w:hAnsi="Times New Roman"/>
          <w:color w:val="000000"/>
          <w:sz w:val="24"/>
          <w:szCs w:val="24"/>
        </w:rPr>
        <w:t>parte</w:t>
      </w:r>
      <w:r>
        <w:rPr>
          <w:rFonts w:ascii="Times New Roman" w:hAnsi="Times New Roman"/>
          <w:color w:val="000000"/>
          <w:spacing w:val="1"/>
          <w:sz w:val="24"/>
          <w:szCs w:val="24"/>
        </w:rPr>
        <w:t xml:space="preserve"> </w:t>
      </w:r>
      <w:r>
        <w:rPr>
          <w:rFonts w:ascii="Times New Roman" w:hAnsi="Times New Roman"/>
          <w:color w:val="000000"/>
          <w:sz w:val="24"/>
          <w:szCs w:val="24"/>
        </w:rPr>
        <w:t>pri</w:t>
      </w:r>
      <w:r>
        <w:rPr>
          <w:rFonts w:ascii="Times New Roman" w:hAnsi="Times New Roman"/>
          <w:color w:val="000000"/>
          <w:spacing w:val="-3"/>
          <w:sz w:val="24"/>
          <w:szCs w:val="24"/>
        </w:rPr>
        <w:t>m</w:t>
      </w:r>
      <w:r>
        <w:rPr>
          <w:rFonts w:ascii="Times New Roman" w:hAnsi="Times New Roman"/>
          <w:color w:val="000000"/>
          <w:sz w:val="24"/>
          <w:szCs w:val="24"/>
        </w:rPr>
        <w:t>a, pun</w:t>
      </w:r>
      <w:r>
        <w:rPr>
          <w:rFonts w:ascii="Times New Roman" w:hAnsi="Times New Roman"/>
          <w:color w:val="000000"/>
          <w:spacing w:val="2"/>
          <w:sz w:val="24"/>
          <w:szCs w:val="24"/>
        </w:rPr>
        <w:t>t</w:t>
      </w:r>
      <w:r>
        <w:rPr>
          <w:rFonts w:ascii="Times New Roman" w:hAnsi="Times New Roman"/>
          <w:color w:val="000000"/>
          <w:sz w:val="24"/>
          <w:szCs w:val="24"/>
        </w:rPr>
        <w:t>o 3, dell’Accordo Inter</w:t>
      </w:r>
      <w:r>
        <w:rPr>
          <w:rFonts w:ascii="Times New Roman" w:hAnsi="Times New Roman"/>
          <w:color w:val="000000"/>
          <w:spacing w:val="-1"/>
          <w:sz w:val="24"/>
          <w:szCs w:val="24"/>
        </w:rPr>
        <w:t>c</w:t>
      </w:r>
      <w:r>
        <w:rPr>
          <w:rFonts w:ascii="Times New Roman" w:hAnsi="Times New Roman"/>
          <w:color w:val="000000"/>
          <w:sz w:val="24"/>
          <w:szCs w:val="24"/>
        </w:rPr>
        <w:t>onfederale 22 giugno 1995</w:t>
      </w:r>
      <w:r>
        <w:rPr>
          <w:rFonts w:ascii="Times New Roman" w:hAnsi="Times New Roman"/>
          <w:color w:val="000000"/>
          <w:spacing w:val="1"/>
          <w:sz w:val="24"/>
          <w:szCs w:val="24"/>
        </w:rPr>
        <w:t xml:space="preserve"> </w:t>
      </w:r>
      <w:r>
        <w:rPr>
          <w:rFonts w:ascii="Times New Roman" w:hAnsi="Times New Roman"/>
          <w:color w:val="FF0000"/>
          <w:sz w:val="24"/>
          <w:szCs w:val="24"/>
        </w:rPr>
        <w:t xml:space="preserve">e in applicazione del D.M. 4 </w:t>
      </w:r>
      <w:r>
        <w:rPr>
          <w:rFonts w:ascii="Times New Roman" w:hAnsi="Times New Roman"/>
          <w:color w:val="FF0000"/>
          <w:spacing w:val="-2"/>
          <w:sz w:val="24"/>
          <w:szCs w:val="24"/>
        </w:rPr>
        <w:t>m</w:t>
      </w:r>
      <w:r>
        <w:rPr>
          <w:rFonts w:ascii="Times New Roman" w:hAnsi="Times New Roman"/>
          <w:color w:val="FF0000"/>
          <w:sz w:val="24"/>
          <w:szCs w:val="24"/>
        </w:rPr>
        <w:t xml:space="preserve">arzo 2013 e </w:t>
      </w:r>
      <w:proofErr w:type="spellStart"/>
      <w:r>
        <w:rPr>
          <w:rFonts w:ascii="Times New Roman" w:hAnsi="Times New Roman"/>
          <w:color w:val="FF0000"/>
          <w:sz w:val="24"/>
          <w:szCs w:val="24"/>
        </w:rPr>
        <w:t>s.</w:t>
      </w:r>
      <w:r>
        <w:rPr>
          <w:rFonts w:ascii="Times New Roman" w:hAnsi="Times New Roman"/>
          <w:color w:val="FF0000"/>
          <w:spacing w:val="-2"/>
          <w:sz w:val="24"/>
          <w:szCs w:val="24"/>
        </w:rPr>
        <w:t>m</w:t>
      </w:r>
      <w:r>
        <w:rPr>
          <w:rFonts w:ascii="Times New Roman" w:hAnsi="Times New Roman"/>
          <w:color w:val="FF0000"/>
          <w:sz w:val="24"/>
          <w:szCs w:val="24"/>
        </w:rPr>
        <w:t>.i.</w:t>
      </w:r>
      <w:proofErr w:type="spellEnd"/>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540" w:right="-20"/>
        <w:rPr>
          <w:rFonts w:ascii="Times New Roman" w:hAnsi="Times New Roman"/>
          <w:color w:val="000000"/>
          <w:sz w:val="24"/>
          <w:szCs w:val="24"/>
        </w:rPr>
      </w:pPr>
      <w:r>
        <w:rPr>
          <w:rFonts w:ascii="Times New Roman" w:hAnsi="Times New Roman"/>
          <w:color w:val="000000"/>
          <w:sz w:val="24"/>
          <w:szCs w:val="24"/>
        </w:rPr>
        <w:t>La Com</w:t>
      </w:r>
      <w:r>
        <w:rPr>
          <w:rFonts w:ascii="Times New Roman" w:hAnsi="Times New Roman"/>
          <w:color w:val="000000"/>
          <w:spacing w:val="-2"/>
          <w:sz w:val="24"/>
          <w:szCs w:val="24"/>
        </w:rPr>
        <w:t>m</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s</w:t>
      </w:r>
      <w:r>
        <w:rPr>
          <w:rFonts w:ascii="Times New Roman" w:hAnsi="Times New Roman"/>
          <w:color w:val="000000"/>
          <w:sz w:val="24"/>
          <w:szCs w:val="24"/>
        </w:rPr>
        <w:t>ione si riunirà di nor</w:t>
      </w:r>
      <w:r>
        <w:rPr>
          <w:rFonts w:ascii="Times New Roman" w:hAnsi="Times New Roman"/>
          <w:color w:val="000000"/>
          <w:spacing w:val="-2"/>
          <w:sz w:val="24"/>
          <w:szCs w:val="24"/>
        </w:rPr>
        <w:t>m</w:t>
      </w:r>
      <w:r>
        <w:rPr>
          <w:rFonts w:ascii="Times New Roman" w:hAnsi="Times New Roman"/>
          <w:color w:val="000000"/>
          <w:sz w:val="24"/>
          <w:szCs w:val="24"/>
        </w:rPr>
        <w:t xml:space="preserve">a con cadenza </w:t>
      </w:r>
      <w:del w:id="15" w:author="Parisi, Carlo" w:date="2016-07-15T08:40:00Z">
        <w:r w:rsidDel="00B746AA">
          <w:rPr>
            <w:rFonts w:ascii="Times New Roman" w:hAnsi="Times New Roman"/>
            <w:strike/>
            <w:color w:val="000000"/>
            <w:sz w:val="24"/>
            <w:szCs w:val="24"/>
          </w:rPr>
          <w:delText>quadri</w:delText>
        </w:r>
        <w:r w:rsidDel="00B746AA">
          <w:rPr>
            <w:rFonts w:ascii="Times New Roman" w:hAnsi="Times New Roman"/>
            <w:strike/>
            <w:color w:val="000000"/>
            <w:spacing w:val="-2"/>
            <w:sz w:val="24"/>
            <w:szCs w:val="24"/>
          </w:rPr>
          <w:delText>m</w:delText>
        </w:r>
        <w:r w:rsidDel="00B746AA">
          <w:rPr>
            <w:rFonts w:ascii="Times New Roman" w:hAnsi="Times New Roman"/>
            <w:strike/>
            <w:color w:val="000000"/>
            <w:sz w:val="24"/>
            <w:szCs w:val="24"/>
          </w:rPr>
          <w:delText>estrale</w:delText>
        </w:r>
        <w:r w:rsidDel="00B746AA">
          <w:rPr>
            <w:rFonts w:ascii="Times New Roman" w:hAnsi="Times New Roman"/>
            <w:color w:val="000000"/>
            <w:spacing w:val="-1"/>
            <w:sz w:val="24"/>
            <w:szCs w:val="24"/>
          </w:rPr>
          <w:delText xml:space="preserve"> </w:delText>
        </w:r>
        <w:r w:rsidDel="00B746AA">
          <w:rPr>
            <w:rFonts w:ascii="Times New Roman" w:hAnsi="Times New Roman"/>
            <w:color w:val="FF0000"/>
            <w:sz w:val="24"/>
            <w:szCs w:val="24"/>
          </w:rPr>
          <w:delText>bi</w:delText>
        </w:r>
        <w:r w:rsidDel="00B746AA">
          <w:rPr>
            <w:rFonts w:ascii="Times New Roman" w:hAnsi="Times New Roman"/>
            <w:color w:val="FF0000"/>
            <w:spacing w:val="-2"/>
            <w:sz w:val="24"/>
            <w:szCs w:val="24"/>
          </w:rPr>
          <w:delText>m</w:delText>
        </w:r>
        <w:r w:rsidDel="00B746AA">
          <w:rPr>
            <w:rFonts w:ascii="Times New Roman" w:hAnsi="Times New Roman"/>
            <w:color w:val="FF0000"/>
            <w:sz w:val="24"/>
            <w:szCs w:val="24"/>
          </w:rPr>
          <w:delText>ensile</w:delText>
        </w:r>
      </w:del>
      <w:ins w:id="16" w:author="Parisi, Carlo" w:date="2016-07-15T08:40:00Z">
        <w:r w:rsidR="00B746AA">
          <w:rPr>
            <w:rFonts w:ascii="Times New Roman" w:hAnsi="Times New Roman"/>
            <w:color w:val="FF0000"/>
            <w:sz w:val="24"/>
            <w:szCs w:val="24"/>
          </w:rPr>
          <w:t xml:space="preserve"> quadrimestrale</w:t>
        </w:r>
      </w:ins>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tabs>
          <w:tab w:val="left" w:pos="540"/>
        </w:tabs>
        <w:autoSpaceDE w:val="0"/>
        <w:autoSpaceDN w:val="0"/>
        <w:adjustRightInd w:val="0"/>
        <w:spacing w:after="0" w:line="240" w:lineRule="auto"/>
        <w:ind w:left="540" w:right="49" w:hanging="426"/>
        <w:jc w:val="both"/>
        <w:rPr>
          <w:rFonts w:ascii="Times New Roman" w:hAnsi="Times New Roman"/>
          <w:color w:val="000000"/>
          <w:sz w:val="24"/>
          <w:szCs w:val="24"/>
        </w:rPr>
      </w:pPr>
      <w:r>
        <w:rPr>
          <w:rFonts w:ascii="Times New Roman" w:hAnsi="Times New Roman"/>
          <w:color w:val="FF0000"/>
          <w:sz w:val="24"/>
          <w:szCs w:val="24"/>
        </w:rPr>
        <w:t>5.</w:t>
      </w:r>
      <w:r>
        <w:rPr>
          <w:rFonts w:ascii="Times New Roman" w:hAnsi="Times New Roman"/>
          <w:color w:val="FF0000"/>
          <w:sz w:val="24"/>
          <w:szCs w:val="24"/>
        </w:rPr>
        <w:tab/>
      </w:r>
      <w:r>
        <w:rPr>
          <w:rFonts w:ascii="Times New Roman" w:hAnsi="Times New Roman"/>
          <w:color w:val="000000"/>
          <w:sz w:val="24"/>
          <w:szCs w:val="24"/>
        </w:rPr>
        <w:t>Viene</w:t>
      </w:r>
      <w:r>
        <w:rPr>
          <w:rFonts w:ascii="Times New Roman" w:hAnsi="Times New Roman"/>
          <w:color w:val="000000"/>
          <w:spacing w:val="43"/>
          <w:sz w:val="24"/>
          <w:szCs w:val="24"/>
        </w:rPr>
        <w:t xml:space="preserve"> </w:t>
      </w:r>
      <w:r>
        <w:rPr>
          <w:rFonts w:ascii="Times New Roman" w:hAnsi="Times New Roman"/>
          <w:color w:val="000000"/>
          <w:sz w:val="24"/>
          <w:szCs w:val="24"/>
        </w:rPr>
        <w:t>istituito</w:t>
      </w:r>
      <w:r>
        <w:rPr>
          <w:rFonts w:ascii="Times New Roman" w:hAnsi="Times New Roman"/>
          <w:color w:val="000000"/>
          <w:spacing w:val="43"/>
          <w:sz w:val="24"/>
          <w:szCs w:val="24"/>
        </w:rPr>
        <w:t xml:space="preserve"> </w:t>
      </w:r>
      <w:r>
        <w:rPr>
          <w:rFonts w:ascii="Times New Roman" w:hAnsi="Times New Roman"/>
          <w:color w:val="000000"/>
          <w:sz w:val="24"/>
          <w:szCs w:val="24"/>
        </w:rPr>
        <w:t>tra</w:t>
      </w:r>
      <w:r>
        <w:rPr>
          <w:rFonts w:ascii="Times New Roman" w:hAnsi="Times New Roman"/>
          <w:color w:val="000000"/>
          <w:spacing w:val="43"/>
          <w:sz w:val="24"/>
          <w:szCs w:val="24"/>
        </w:rPr>
        <w:t xml:space="preserve"> </w:t>
      </w:r>
      <w:r>
        <w:rPr>
          <w:rFonts w:ascii="Times New Roman" w:hAnsi="Times New Roman"/>
          <w:color w:val="000000"/>
          <w:sz w:val="24"/>
          <w:szCs w:val="24"/>
        </w:rPr>
        <w:t>le</w:t>
      </w:r>
      <w:r>
        <w:rPr>
          <w:rFonts w:ascii="Times New Roman" w:hAnsi="Times New Roman"/>
          <w:color w:val="000000"/>
          <w:spacing w:val="43"/>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rti</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tipulanti</w:t>
      </w:r>
      <w:r>
        <w:rPr>
          <w:rFonts w:ascii="Times New Roman" w:hAnsi="Times New Roman"/>
          <w:color w:val="000000"/>
          <w:spacing w:val="43"/>
          <w:sz w:val="24"/>
          <w:szCs w:val="24"/>
        </w:rPr>
        <w:t xml:space="preserve"> </w:t>
      </w:r>
      <w:r>
        <w:rPr>
          <w:rFonts w:ascii="Times New Roman" w:hAnsi="Times New Roman"/>
          <w:color w:val="000000"/>
          <w:sz w:val="24"/>
          <w:szCs w:val="24"/>
        </w:rPr>
        <w:t>il</w:t>
      </w:r>
      <w:r>
        <w:rPr>
          <w:rFonts w:ascii="Times New Roman" w:hAnsi="Times New Roman"/>
          <w:color w:val="000000"/>
          <w:spacing w:val="43"/>
          <w:sz w:val="24"/>
          <w:szCs w:val="24"/>
        </w:rPr>
        <w:t xml:space="preserve"> </w:t>
      </w:r>
      <w:r>
        <w:rPr>
          <w:rFonts w:ascii="Times New Roman" w:hAnsi="Times New Roman"/>
          <w:color w:val="000000"/>
          <w:sz w:val="24"/>
          <w:szCs w:val="24"/>
        </w:rPr>
        <w:t>prese</w:t>
      </w:r>
      <w:r>
        <w:rPr>
          <w:rFonts w:ascii="Times New Roman" w:hAnsi="Times New Roman"/>
          <w:color w:val="000000"/>
          <w:spacing w:val="-1"/>
          <w:sz w:val="24"/>
          <w:szCs w:val="24"/>
        </w:rPr>
        <w:t>n</w:t>
      </w:r>
      <w:r>
        <w:rPr>
          <w:rFonts w:ascii="Times New Roman" w:hAnsi="Times New Roman"/>
          <w:color w:val="000000"/>
          <w:sz w:val="24"/>
          <w:szCs w:val="24"/>
        </w:rPr>
        <w:t>te</w:t>
      </w:r>
      <w:r>
        <w:rPr>
          <w:rFonts w:ascii="Times New Roman" w:hAnsi="Times New Roman"/>
          <w:color w:val="000000"/>
          <w:spacing w:val="42"/>
          <w:sz w:val="24"/>
          <w:szCs w:val="24"/>
        </w:rPr>
        <w:t xml:space="preserve"> </w:t>
      </w:r>
      <w:r>
        <w:rPr>
          <w:rFonts w:ascii="Times New Roman" w:hAnsi="Times New Roman"/>
          <w:color w:val="000000"/>
          <w:sz w:val="24"/>
          <w:szCs w:val="24"/>
        </w:rPr>
        <w:t>contratto</w:t>
      </w:r>
      <w:r>
        <w:rPr>
          <w:rFonts w:ascii="Times New Roman" w:hAnsi="Times New Roman"/>
          <w:color w:val="000000"/>
          <w:spacing w:val="43"/>
          <w:sz w:val="24"/>
          <w:szCs w:val="24"/>
        </w:rPr>
        <w:t xml:space="preserve"> </w:t>
      </w:r>
      <w:r>
        <w:rPr>
          <w:rFonts w:ascii="Times New Roman" w:hAnsi="Times New Roman"/>
          <w:color w:val="000000"/>
          <w:spacing w:val="-2"/>
          <w:sz w:val="24"/>
          <w:szCs w:val="24"/>
        </w:rPr>
        <w:t>u</w:t>
      </w:r>
      <w:r>
        <w:rPr>
          <w:rFonts w:ascii="Times New Roman" w:hAnsi="Times New Roman"/>
          <w:color w:val="000000"/>
          <w:sz w:val="24"/>
          <w:szCs w:val="24"/>
        </w:rPr>
        <w:t>n</w:t>
      </w:r>
      <w:r>
        <w:rPr>
          <w:rFonts w:ascii="Times New Roman" w:hAnsi="Times New Roman"/>
          <w:color w:val="000000"/>
          <w:spacing w:val="43"/>
          <w:sz w:val="24"/>
          <w:szCs w:val="24"/>
        </w:rPr>
        <w:t xml:space="preserve"> </w:t>
      </w:r>
      <w:r>
        <w:rPr>
          <w:rFonts w:ascii="Times New Roman" w:hAnsi="Times New Roman"/>
          <w:color w:val="000000"/>
          <w:sz w:val="24"/>
          <w:szCs w:val="24"/>
        </w:rPr>
        <w:t>Osservat</w:t>
      </w:r>
      <w:r>
        <w:rPr>
          <w:rFonts w:ascii="Times New Roman" w:hAnsi="Times New Roman"/>
          <w:color w:val="000000"/>
          <w:spacing w:val="-1"/>
          <w:sz w:val="24"/>
          <w:szCs w:val="24"/>
        </w:rPr>
        <w:t>o</w:t>
      </w:r>
      <w:r>
        <w:rPr>
          <w:rFonts w:ascii="Times New Roman" w:hAnsi="Times New Roman"/>
          <w:color w:val="000000"/>
          <w:sz w:val="24"/>
          <w:szCs w:val="24"/>
        </w:rPr>
        <w:t>rio</w:t>
      </w:r>
      <w:r>
        <w:rPr>
          <w:rFonts w:ascii="Times New Roman" w:hAnsi="Times New Roman"/>
          <w:color w:val="000000"/>
          <w:spacing w:val="43"/>
          <w:sz w:val="24"/>
          <w:szCs w:val="24"/>
        </w:rPr>
        <w:t xml:space="preserve"> </w:t>
      </w:r>
      <w:r>
        <w:rPr>
          <w:rFonts w:ascii="Times New Roman" w:hAnsi="Times New Roman"/>
          <w:color w:val="000000"/>
          <w:sz w:val="24"/>
          <w:szCs w:val="24"/>
        </w:rPr>
        <w:t>di</w:t>
      </w:r>
      <w:r>
        <w:rPr>
          <w:rFonts w:ascii="Times New Roman" w:hAnsi="Times New Roman"/>
          <w:color w:val="000000"/>
          <w:spacing w:val="43"/>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m</w:t>
      </w:r>
      <w:r>
        <w:rPr>
          <w:rFonts w:ascii="Times New Roman" w:hAnsi="Times New Roman"/>
          <w:color w:val="000000"/>
          <w:spacing w:val="1"/>
          <w:sz w:val="24"/>
          <w:szCs w:val="24"/>
        </w:rPr>
        <w:t>p</w:t>
      </w:r>
      <w:r>
        <w:rPr>
          <w:rFonts w:ascii="Times New Roman" w:hAnsi="Times New Roman"/>
          <w:color w:val="000000"/>
          <w:sz w:val="24"/>
          <w:szCs w:val="24"/>
        </w:rPr>
        <w:t>arto</w:t>
      </w:r>
      <w:r>
        <w:rPr>
          <w:rFonts w:ascii="Times New Roman" w:hAnsi="Times New Roman"/>
          <w:color w:val="000000"/>
          <w:spacing w:val="43"/>
          <w:sz w:val="24"/>
          <w:szCs w:val="24"/>
        </w:rPr>
        <w:t xml:space="preserve"> </w:t>
      </w:r>
      <w:r>
        <w:rPr>
          <w:rFonts w:ascii="Times New Roman" w:hAnsi="Times New Roman"/>
          <w:color w:val="000000"/>
          <w:sz w:val="24"/>
          <w:szCs w:val="24"/>
        </w:rPr>
        <w:t>sulla sicurezza s</w:t>
      </w:r>
      <w:r>
        <w:rPr>
          <w:rFonts w:ascii="Times New Roman" w:hAnsi="Times New Roman"/>
          <w:color w:val="000000"/>
          <w:spacing w:val="-1"/>
          <w:sz w:val="24"/>
          <w:szCs w:val="24"/>
        </w:rPr>
        <w:t>u</w:t>
      </w:r>
      <w:r>
        <w:rPr>
          <w:rFonts w:ascii="Times New Roman" w:hAnsi="Times New Roman"/>
          <w:color w:val="000000"/>
          <w:sz w:val="24"/>
          <w:szCs w:val="24"/>
        </w:rPr>
        <w:t>l lavoro, c</w:t>
      </w:r>
      <w:r>
        <w:rPr>
          <w:rFonts w:ascii="Times New Roman" w:hAnsi="Times New Roman"/>
          <w:color w:val="000000"/>
          <w:spacing w:val="-1"/>
          <w:sz w:val="24"/>
          <w:szCs w:val="24"/>
        </w:rPr>
        <w:t>om</w:t>
      </w:r>
      <w:r>
        <w:rPr>
          <w:rFonts w:ascii="Times New Roman" w:hAnsi="Times New Roman"/>
          <w:color w:val="000000"/>
          <w:sz w:val="24"/>
          <w:szCs w:val="24"/>
        </w:rPr>
        <w:t>posto paritetica</w:t>
      </w:r>
      <w:r>
        <w:rPr>
          <w:rFonts w:ascii="Times New Roman" w:hAnsi="Times New Roman"/>
          <w:color w:val="000000"/>
          <w:spacing w:val="-2"/>
          <w:sz w:val="24"/>
          <w:szCs w:val="24"/>
        </w:rPr>
        <w:t>m</w:t>
      </w:r>
      <w:r>
        <w:rPr>
          <w:rFonts w:ascii="Times New Roman" w:hAnsi="Times New Roman"/>
          <w:color w:val="000000"/>
          <w:sz w:val="24"/>
          <w:szCs w:val="24"/>
        </w:rPr>
        <w:t>ente da 5</w:t>
      </w:r>
      <w:r>
        <w:rPr>
          <w:rFonts w:ascii="Times New Roman" w:hAnsi="Times New Roman"/>
          <w:color w:val="000000"/>
          <w:spacing w:val="1"/>
          <w:sz w:val="24"/>
          <w:szCs w:val="24"/>
        </w:rPr>
        <w:t xml:space="preserve"> </w:t>
      </w:r>
      <w:r>
        <w:rPr>
          <w:rFonts w:ascii="Times New Roman" w:hAnsi="Times New Roman"/>
          <w:color w:val="000000"/>
          <w:spacing w:val="-2"/>
          <w:sz w:val="24"/>
          <w:szCs w:val="24"/>
        </w:rPr>
        <w:t>m</w:t>
      </w:r>
      <w:r>
        <w:rPr>
          <w:rFonts w:ascii="Times New Roman" w:hAnsi="Times New Roman"/>
          <w:color w:val="000000"/>
          <w:spacing w:val="1"/>
          <w:sz w:val="24"/>
          <w:szCs w:val="24"/>
        </w:rPr>
        <w:t>e</w:t>
      </w:r>
      <w:r>
        <w:rPr>
          <w:rFonts w:ascii="Times New Roman" w:hAnsi="Times New Roman"/>
          <w:color w:val="000000"/>
          <w:spacing w:val="-2"/>
          <w:sz w:val="24"/>
          <w:szCs w:val="24"/>
        </w:rPr>
        <w:t>m</w:t>
      </w:r>
      <w:r>
        <w:rPr>
          <w:rFonts w:ascii="Times New Roman" w:hAnsi="Times New Roman"/>
          <w:color w:val="000000"/>
          <w:sz w:val="24"/>
          <w:szCs w:val="24"/>
        </w:rPr>
        <w:t>bri, c</w:t>
      </w:r>
      <w:r>
        <w:rPr>
          <w:rFonts w:ascii="Times New Roman" w:hAnsi="Times New Roman"/>
          <w:color w:val="000000"/>
          <w:spacing w:val="-1"/>
          <w:sz w:val="24"/>
          <w:szCs w:val="24"/>
        </w:rPr>
        <w:t>o</w:t>
      </w:r>
      <w:r>
        <w:rPr>
          <w:rFonts w:ascii="Times New Roman" w:hAnsi="Times New Roman"/>
          <w:color w:val="000000"/>
          <w:sz w:val="24"/>
          <w:szCs w:val="24"/>
        </w:rPr>
        <w:t>n il co</w:t>
      </w:r>
      <w:r>
        <w:rPr>
          <w:rFonts w:ascii="Times New Roman" w:hAnsi="Times New Roman"/>
          <w:color w:val="000000"/>
          <w:spacing w:val="-2"/>
          <w:sz w:val="24"/>
          <w:szCs w:val="24"/>
        </w:rPr>
        <w:t>m</w:t>
      </w:r>
      <w:r>
        <w:rPr>
          <w:rFonts w:ascii="Times New Roman" w:hAnsi="Times New Roman"/>
          <w:color w:val="000000"/>
          <w:spacing w:val="1"/>
          <w:sz w:val="24"/>
          <w:szCs w:val="24"/>
        </w:rPr>
        <w:t>p</w:t>
      </w:r>
      <w:r>
        <w:rPr>
          <w:rFonts w:ascii="Times New Roman" w:hAnsi="Times New Roman"/>
          <w:color w:val="000000"/>
          <w:sz w:val="24"/>
          <w:szCs w:val="24"/>
        </w:rPr>
        <w:t>ito di a</w:t>
      </w:r>
      <w:r>
        <w:rPr>
          <w:rFonts w:ascii="Times New Roman" w:hAnsi="Times New Roman"/>
          <w:color w:val="000000"/>
          <w:spacing w:val="-1"/>
          <w:sz w:val="24"/>
          <w:szCs w:val="24"/>
        </w:rPr>
        <w:t>n</w:t>
      </w:r>
      <w:r>
        <w:rPr>
          <w:rFonts w:ascii="Times New Roman" w:hAnsi="Times New Roman"/>
          <w:color w:val="000000"/>
          <w:sz w:val="24"/>
          <w:szCs w:val="24"/>
        </w:rPr>
        <w:t>alisi e studio della</w:t>
      </w:r>
      <w:r>
        <w:rPr>
          <w:rFonts w:ascii="Times New Roman" w:hAnsi="Times New Roman"/>
          <w:color w:val="000000"/>
          <w:spacing w:val="46"/>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m</w:t>
      </w:r>
      <w:r>
        <w:rPr>
          <w:rFonts w:ascii="Times New Roman" w:hAnsi="Times New Roman"/>
          <w:color w:val="000000"/>
          <w:spacing w:val="1"/>
          <w:sz w:val="24"/>
          <w:szCs w:val="24"/>
        </w:rPr>
        <w:t>a</w:t>
      </w:r>
      <w:r>
        <w:rPr>
          <w:rFonts w:ascii="Times New Roman" w:hAnsi="Times New Roman"/>
          <w:color w:val="000000"/>
          <w:sz w:val="24"/>
          <w:szCs w:val="24"/>
        </w:rPr>
        <w:t>tiva</w:t>
      </w:r>
      <w:r>
        <w:rPr>
          <w:rFonts w:ascii="Times New Roman" w:hAnsi="Times New Roman"/>
          <w:color w:val="000000"/>
          <w:spacing w:val="46"/>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z</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le</w:t>
      </w:r>
      <w:r>
        <w:rPr>
          <w:rFonts w:ascii="Times New Roman" w:hAnsi="Times New Roman"/>
          <w:color w:val="000000"/>
          <w:spacing w:val="46"/>
          <w:sz w:val="24"/>
          <w:szCs w:val="24"/>
        </w:rPr>
        <w:t xml:space="preserve"> </w:t>
      </w:r>
      <w:r>
        <w:rPr>
          <w:rFonts w:ascii="Times New Roman" w:hAnsi="Times New Roman"/>
          <w:color w:val="000000"/>
          <w:sz w:val="24"/>
          <w:szCs w:val="24"/>
        </w:rPr>
        <w:t>e</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m</w:t>
      </w:r>
      <w:r>
        <w:rPr>
          <w:rFonts w:ascii="Times New Roman" w:hAnsi="Times New Roman"/>
          <w:color w:val="000000"/>
          <w:sz w:val="24"/>
          <w:szCs w:val="24"/>
        </w:rPr>
        <w:t>unita</w:t>
      </w:r>
      <w:r>
        <w:rPr>
          <w:rFonts w:ascii="Times New Roman" w:hAnsi="Times New Roman"/>
          <w:color w:val="000000"/>
          <w:spacing w:val="-1"/>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46"/>
          <w:sz w:val="24"/>
          <w:szCs w:val="24"/>
        </w:rPr>
        <w:t xml:space="preserve"> </w:t>
      </w:r>
      <w:r>
        <w:rPr>
          <w:rFonts w:ascii="Times New Roman" w:hAnsi="Times New Roman"/>
          <w:color w:val="000000"/>
          <w:sz w:val="24"/>
          <w:szCs w:val="24"/>
        </w:rPr>
        <w:t>in</w:t>
      </w:r>
      <w:r>
        <w:rPr>
          <w:rFonts w:ascii="Times New Roman" w:hAnsi="Times New Roman"/>
          <w:color w:val="000000"/>
          <w:spacing w:val="46"/>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 xml:space="preserve">ateria  </w:t>
      </w:r>
      <w:r>
        <w:rPr>
          <w:rFonts w:ascii="Times New Roman" w:hAnsi="Times New Roman"/>
          <w:color w:val="000000"/>
          <w:spacing w:val="31"/>
          <w:sz w:val="24"/>
          <w:szCs w:val="24"/>
        </w:rPr>
        <w:t xml:space="preserve"> </w:t>
      </w:r>
      <w:r>
        <w:rPr>
          <w:rFonts w:ascii="Times New Roman" w:hAnsi="Times New Roman"/>
          <w:color w:val="000000"/>
          <w:sz w:val="24"/>
          <w:szCs w:val="24"/>
        </w:rPr>
        <w:t>e</w:t>
      </w:r>
      <w:r>
        <w:rPr>
          <w:rFonts w:ascii="Times New Roman" w:hAnsi="Times New Roman"/>
          <w:color w:val="000000"/>
          <w:spacing w:val="46"/>
          <w:sz w:val="24"/>
          <w:szCs w:val="24"/>
        </w:rPr>
        <w:t xml:space="preserve"> </w:t>
      </w:r>
      <w:r>
        <w:rPr>
          <w:rFonts w:ascii="Times New Roman" w:hAnsi="Times New Roman"/>
          <w:color w:val="000000"/>
          <w:sz w:val="24"/>
          <w:szCs w:val="24"/>
        </w:rPr>
        <w:t>di</w:t>
      </w:r>
      <w:r>
        <w:rPr>
          <w:rFonts w:ascii="Times New Roman" w:hAnsi="Times New Roman"/>
          <w:color w:val="000000"/>
          <w:spacing w:val="45"/>
          <w:sz w:val="24"/>
          <w:szCs w:val="24"/>
        </w:rPr>
        <w:t xml:space="preserve"> </w:t>
      </w:r>
      <w:r>
        <w:rPr>
          <w:rFonts w:ascii="Times New Roman" w:hAnsi="Times New Roman"/>
          <w:color w:val="000000"/>
          <w:sz w:val="24"/>
          <w:szCs w:val="24"/>
        </w:rPr>
        <w:t>monit</w:t>
      </w:r>
      <w:r>
        <w:rPr>
          <w:rFonts w:ascii="Times New Roman" w:hAnsi="Times New Roman"/>
          <w:color w:val="000000"/>
          <w:spacing w:val="-2"/>
          <w:sz w:val="24"/>
          <w:szCs w:val="24"/>
        </w:rPr>
        <w:t>o</w:t>
      </w:r>
      <w:r>
        <w:rPr>
          <w:rFonts w:ascii="Times New Roman" w:hAnsi="Times New Roman"/>
          <w:color w:val="000000"/>
          <w:sz w:val="24"/>
          <w:szCs w:val="24"/>
        </w:rPr>
        <w:t>raggio</w:t>
      </w:r>
      <w:r>
        <w:rPr>
          <w:rFonts w:ascii="Times New Roman" w:hAnsi="Times New Roman"/>
          <w:color w:val="000000"/>
          <w:spacing w:val="46"/>
          <w:sz w:val="24"/>
          <w:szCs w:val="24"/>
        </w:rPr>
        <w:t xml:space="preserve"> </w:t>
      </w:r>
      <w:r>
        <w:rPr>
          <w:rFonts w:ascii="Times New Roman" w:hAnsi="Times New Roman"/>
          <w:color w:val="000000"/>
          <w:sz w:val="24"/>
          <w:szCs w:val="24"/>
        </w:rPr>
        <w:t>sulle</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n</w:t>
      </w:r>
      <w:r>
        <w:rPr>
          <w:rFonts w:ascii="Times New Roman" w:hAnsi="Times New Roman"/>
          <w:color w:val="000000"/>
          <w:spacing w:val="1"/>
          <w:sz w:val="24"/>
          <w:szCs w:val="24"/>
        </w:rPr>
        <w:t>i</w:t>
      </w:r>
      <w:r>
        <w:rPr>
          <w:rFonts w:ascii="Times New Roman" w:hAnsi="Times New Roman"/>
          <w:color w:val="000000"/>
          <w:sz w:val="24"/>
          <w:szCs w:val="24"/>
        </w:rPr>
        <w:t>ziative</w:t>
      </w:r>
      <w:r>
        <w:rPr>
          <w:rFonts w:ascii="Times New Roman" w:hAnsi="Times New Roman"/>
          <w:color w:val="000000"/>
          <w:spacing w:val="46"/>
          <w:sz w:val="24"/>
          <w:szCs w:val="24"/>
        </w:rPr>
        <w:t xml:space="preserve"> </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le buone pratiche in atto nel settor</w:t>
      </w:r>
      <w:r>
        <w:rPr>
          <w:rFonts w:ascii="Times New Roman" w:hAnsi="Times New Roman"/>
          <w:color w:val="000000"/>
          <w:spacing w:val="-2"/>
          <w:sz w:val="24"/>
          <w:szCs w:val="24"/>
        </w:rPr>
        <w:t>e</w:t>
      </w:r>
      <w:r>
        <w:rPr>
          <w:rFonts w:ascii="Times New Roman" w:hAnsi="Times New Roman"/>
          <w:strike/>
          <w:color w:val="B5082E"/>
          <w:sz w:val="24"/>
          <w:szCs w:val="24"/>
        </w:rPr>
        <w:t>”</w:t>
      </w:r>
      <w:r>
        <w:rPr>
          <w:rFonts w:ascii="Times New Roman" w:hAnsi="Times New Roman"/>
          <w:color w:val="FF0000"/>
          <w:sz w:val="24"/>
          <w:szCs w:val="24"/>
        </w:rPr>
        <w:t>.</w:t>
      </w:r>
    </w:p>
    <w:p w:rsidR="008D5A6C" w:rsidRDefault="008D5A6C">
      <w:pPr>
        <w:widowControl w:val="0"/>
        <w:tabs>
          <w:tab w:val="left" w:pos="540"/>
        </w:tabs>
        <w:autoSpaceDE w:val="0"/>
        <w:autoSpaceDN w:val="0"/>
        <w:adjustRightInd w:val="0"/>
        <w:spacing w:after="0" w:line="240" w:lineRule="auto"/>
        <w:ind w:left="540" w:right="49" w:hanging="426"/>
        <w:jc w:val="both"/>
        <w:rPr>
          <w:rFonts w:ascii="Times New Roman" w:hAnsi="Times New Roman"/>
          <w:color w:val="000000"/>
          <w:sz w:val="24"/>
          <w:szCs w:val="24"/>
        </w:rPr>
        <w:sectPr w:rsidR="008D5A6C">
          <w:pgSz w:w="11920" w:h="16840"/>
          <w:pgMar w:top="1580" w:right="1020" w:bottom="280" w:left="1020" w:header="720" w:footer="720" w:gutter="0"/>
          <w:cols w:space="720"/>
          <w:noEndnote/>
        </w:sectPr>
      </w:pPr>
    </w:p>
    <w:p w:rsidR="008D5A6C" w:rsidRDefault="00644F95" w:rsidP="00106499">
      <w:pPr>
        <w:widowControl w:val="0"/>
        <w:autoSpaceDE w:val="0"/>
        <w:autoSpaceDN w:val="0"/>
        <w:adjustRightInd w:val="0"/>
        <w:spacing w:before="8" w:after="0" w:line="190" w:lineRule="exact"/>
        <w:rPr>
          <w:rFonts w:ascii="Times New Roman" w:hAnsi="Times New Roman"/>
          <w:color w:val="000000"/>
          <w:sz w:val="24"/>
          <w:szCs w:val="24"/>
        </w:rPr>
      </w:pPr>
      <w:r w:rsidRPr="00644F95">
        <w:rPr>
          <w:noProof/>
        </w:rPr>
        <w:lastRenderedPageBreak/>
        <w:pict>
          <v:shape id="Freeform 4" o:spid="_x0000_s1039" style="position:absolute;margin-left:28.7pt;margin-top:331.85pt;width:0;height:13.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" o:allowincell="f" path="m,l,276e" filled="f" strokeweight=".28925mm">
            <v:path arrowok="t" o:connecttype="custom" o:connectlocs="0,0;0,175260" o:connectangles="0,0"/>
            <w10:wrap anchorx="page" anchory="page"/>
          </v:shape>
        </w:pict>
      </w:r>
      <w:r w:rsidR="008D5A6C">
        <w:rPr>
          <w:rFonts w:ascii="Times New Roman" w:hAnsi="Times New Roman"/>
          <w:i/>
          <w:iCs/>
          <w:color w:val="000000"/>
          <w:sz w:val="24"/>
          <w:szCs w:val="24"/>
        </w:rPr>
        <w:t>Note a ver</w:t>
      </w:r>
      <w:r w:rsidR="008D5A6C">
        <w:rPr>
          <w:rFonts w:ascii="Times New Roman" w:hAnsi="Times New Roman"/>
          <w:i/>
          <w:iCs/>
          <w:color w:val="000000"/>
          <w:spacing w:val="-1"/>
          <w:sz w:val="24"/>
          <w:szCs w:val="24"/>
        </w:rPr>
        <w:t>b</w:t>
      </w:r>
      <w:r w:rsidR="008D5A6C">
        <w:rPr>
          <w:rFonts w:ascii="Times New Roman" w:hAnsi="Times New Roman"/>
          <w:i/>
          <w:iCs/>
          <w:color w:val="000000"/>
          <w:sz w:val="24"/>
          <w:szCs w:val="24"/>
        </w:rPr>
        <w:t>ale</w:t>
      </w:r>
    </w:p>
    <w:p w:rsidR="008D5A6C" w:rsidRDefault="008D5A6C">
      <w:pPr>
        <w:widowControl w:val="0"/>
        <w:autoSpaceDE w:val="0"/>
        <w:autoSpaceDN w:val="0"/>
        <w:adjustRightInd w:val="0"/>
        <w:spacing w:before="9"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40" w:lineRule="auto"/>
        <w:ind w:left="474" w:right="49"/>
        <w:jc w:val="both"/>
        <w:rPr>
          <w:rFonts w:ascii="Times New Roman" w:hAnsi="Times New Roman"/>
          <w:color w:val="000000"/>
          <w:sz w:val="24"/>
          <w:szCs w:val="24"/>
        </w:rPr>
      </w:pPr>
      <w:r>
        <w:rPr>
          <w:rFonts w:ascii="Times New Roman" w:hAnsi="Times New Roman"/>
          <w:color w:val="000000"/>
          <w:sz w:val="24"/>
          <w:szCs w:val="24"/>
        </w:rPr>
        <w:t>Per la Società Autostrade per</w:t>
      </w:r>
      <w:r>
        <w:rPr>
          <w:rFonts w:ascii="Times New Roman" w:hAnsi="Times New Roman"/>
          <w:color w:val="000000"/>
          <w:spacing w:val="-1"/>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w:t>
      </w:r>
      <w:r>
        <w:rPr>
          <w:rFonts w:ascii="Times New Roman" w:hAnsi="Times New Roman"/>
          <w:color w:val="000000"/>
          <w:sz w:val="24"/>
          <w:szCs w:val="24"/>
        </w:rPr>
        <w:t>It</w:t>
      </w:r>
      <w:r>
        <w:rPr>
          <w:rFonts w:ascii="Times New Roman" w:hAnsi="Times New Roman"/>
          <w:color w:val="000000"/>
          <w:spacing w:val="-1"/>
          <w:sz w:val="24"/>
          <w:szCs w:val="24"/>
        </w:rPr>
        <w:t>a</w:t>
      </w:r>
      <w:r>
        <w:rPr>
          <w:rFonts w:ascii="Times New Roman" w:hAnsi="Times New Roman"/>
          <w:color w:val="000000"/>
          <w:sz w:val="24"/>
          <w:szCs w:val="24"/>
        </w:rPr>
        <w:t>lia,</w:t>
      </w:r>
      <w:r>
        <w:rPr>
          <w:rFonts w:ascii="Times New Roman" w:hAnsi="Times New Roman"/>
          <w:color w:val="000000"/>
          <w:spacing w:val="-1"/>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azione delle pec</w:t>
      </w:r>
      <w:r>
        <w:rPr>
          <w:rFonts w:ascii="Times New Roman" w:hAnsi="Times New Roman"/>
          <w:color w:val="000000"/>
          <w:spacing w:val="-1"/>
          <w:sz w:val="24"/>
          <w:szCs w:val="24"/>
        </w:rPr>
        <w:t>u</w:t>
      </w:r>
      <w:r>
        <w:rPr>
          <w:rFonts w:ascii="Times New Roman" w:hAnsi="Times New Roman"/>
          <w:color w:val="000000"/>
          <w:sz w:val="24"/>
          <w:szCs w:val="24"/>
        </w:rPr>
        <w:t>liari configurazioni or</w:t>
      </w:r>
      <w:r>
        <w:rPr>
          <w:rFonts w:ascii="Times New Roman" w:hAnsi="Times New Roman"/>
          <w:color w:val="000000"/>
          <w:spacing w:val="-1"/>
          <w:sz w:val="24"/>
          <w:szCs w:val="24"/>
        </w:rPr>
        <w:t>g</w:t>
      </w:r>
      <w:r>
        <w:rPr>
          <w:rFonts w:ascii="Times New Roman" w:hAnsi="Times New Roman"/>
          <w:color w:val="000000"/>
          <w:sz w:val="24"/>
          <w:szCs w:val="24"/>
        </w:rPr>
        <w:t>anizzative, la Com</w:t>
      </w:r>
      <w:r>
        <w:rPr>
          <w:rFonts w:ascii="Times New Roman" w:hAnsi="Times New Roman"/>
          <w:color w:val="000000"/>
          <w:spacing w:val="-2"/>
          <w:sz w:val="24"/>
          <w:szCs w:val="24"/>
        </w:rPr>
        <w:t>m</w:t>
      </w:r>
      <w:r>
        <w:rPr>
          <w:rFonts w:ascii="Times New Roman" w:hAnsi="Times New Roman"/>
          <w:color w:val="000000"/>
          <w:sz w:val="24"/>
          <w:szCs w:val="24"/>
        </w:rPr>
        <w:t xml:space="preserve">issione </w:t>
      </w:r>
      <w:r>
        <w:rPr>
          <w:rFonts w:ascii="Times New Roman" w:hAnsi="Times New Roman"/>
          <w:color w:val="000000"/>
          <w:spacing w:val="5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r</w:t>
      </w:r>
      <w:r>
        <w:rPr>
          <w:rFonts w:ascii="Times New Roman" w:hAnsi="Times New Roman"/>
          <w:color w:val="000000"/>
          <w:sz w:val="24"/>
          <w:szCs w:val="24"/>
        </w:rPr>
        <w:t>it</w:t>
      </w:r>
      <w:r>
        <w:rPr>
          <w:rFonts w:ascii="Times New Roman" w:hAnsi="Times New Roman"/>
          <w:color w:val="000000"/>
          <w:spacing w:val="-1"/>
          <w:sz w:val="24"/>
          <w:szCs w:val="24"/>
        </w:rPr>
        <w:t>e</w:t>
      </w:r>
      <w:r>
        <w:rPr>
          <w:rFonts w:ascii="Times New Roman" w:hAnsi="Times New Roman"/>
          <w:color w:val="000000"/>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a </w:t>
      </w:r>
      <w:r>
        <w:rPr>
          <w:rFonts w:ascii="Times New Roman" w:hAnsi="Times New Roman"/>
          <w:color w:val="000000"/>
          <w:spacing w:val="51"/>
          <w:sz w:val="24"/>
          <w:szCs w:val="24"/>
        </w:rPr>
        <w:t xml:space="preserve"> </w:t>
      </w:r>
      <w:r>
        <w:rPr>
          <w:rFonts w:ascii="Times New Roman" w:hAnsi="Times New Roman"/>
          <w:color w:val="000000"/>
          <w:sz w:val="24"/>
          <w:szCs w:val="24"/>
        </w:rPr>
        <w:t xml:space="preserve">per </w:t>
      </w:r>
      <w:r>
        <w:rPr>
          <w:rFonts w:ascii="Times New Roman" w:hAnsi="Times New Roman"/>
          <w:color w:val="000000"/>
          <w:spacing w:val="51"/>
          <w:sz w:val="24"/>
          <w:szCs w:val="24"/>
        </w:rPr>
        <w:t xml:space="preserve"> </w:t>
      </w:r>
      <w:r>
        <w:rPr>
          <w:rFonts w:ascii="Times New Roman" w:hAnsi="Times New Roman"/>
          <w:color w:val="000000"/>
          <w:sz w:val="24"/>
          <w:szCs w:val="24"/>
        </w:rPr>
        <w:t xml:space="preserve">la </w:t>
      </w:r>
      <w:r>
        <w:rPr>
          <w:rFonts w:ascii="Times New Roman" w:hAnsi="Times New Roman"/>
          <w:color w:val="000000"/>
          <w:spacing w:val="51"/>
          <w:sz w:val="24"/>
          <w:szCs w:val="24"/>
        </w:rPr>
        <w:t xml:space="preserve"> </w:t>
      </w:r>
      <w:r>
        <w:rPr>
          <w:rFonts w:ascii="Times New Roman" w:hAnsi="Times New Roman"/>
          <w:color w:val="000000"/>
          <w:sz w:val="24"/>
          <w:szCs w:val="24"/>
        </w:rPr>
        <w:t>si</w:t>
      </w:r>
      <w:r>
        <w:rPr>
          <w:rFonts w:ascii="Times New Roman" w:hAnsi="Times New Roman"/>
          <w:color w:val="000000"/>
          <w:spacing w:val="1"/>
          <w:sz w:val="24"/>
          <w:szCs w:val="24"/>
        </w:rPr>
        <w:t>c</w:t>
      </w:r>
      <w:r>
        <w:rPr>
          <w:rFonts w:ascii="Times New Roman" w:hAnsi="Times New Roman"/>
          <w:color w:val="000000"/>
          <w:sz w:val="24"/>
          <w:szCs w:val="24"/>
        </w:rPr>
        <w:t xml:space="preserve">urezza </w:t>
      </w:r>
      <w:r>
        <w:rPr>
          <w:rFonts w:ascii="Times New Roman" w:hAnsi="Times New Roman"/>
          <w:color w:val="000000"/>
          <w:spacing w:val="51"/>
          <w:sz w:val="24"/>
          <w:szCs w:val="24"/>
        </w:rPr>
        <w:t xml:space="preserve"> </w:t>
      </w:r>
      <w:r>
        <w:rPr>
          <w:rFonts w:ascii="Times New Roman" w:hAnsi="Times New Roman"/>
          <w:color w:val="000000"/>
          <w:sz w:val="24"/>
          <w:szCs w:val="24"/>
        </w:rPr>
        <w:t xml:space="preserve">sul </w:t>
      </w:r>
      <w:r>
        <w:rPr>
          <w:rFonts w:ascii="Times New Roman" w:hAnsi="Times New Roman"/>
          <w:color w:val="000000"/>
          <w:spacing w:val="51"/>
          <w:sz w:val="24"/>
          <w:szCs w:val="24"/>
        </w:rPr>
        <w:t xml:space="preserve"> </w:t>
      </w:r>
      <w:r>
        <w:rPr>
          <w:rFonts w:ascii="Times New Roman" w:hAnsi="Times New Roman"/>
          <w:color w:val="000000"/>
          <w:sz w:val="24"/>
          <w:szCs w:val="24"/>
        </w:rPr>
        <w:t xml:space="preserve">lavoro </w:t>
      </w:r>
      <w:r>
        <w:rPr>
          <w:rFonts w:ascii="Times New Roman" w:hAnsi="Times New Roman"/>
          <w:color w:val="000000"/>
          <w:spacing w:val="51"/>
          <w:sz w:val="24"/>
          <w:szCs w:val="24"/>
        </w:rPr>
        <w:t xml:space="preserve"> </w:t>
      </w:r>
      <w:r>
        <w:rPr>
          <w:rFonts w:ascii="Times New Roman" w:hAnsi="Times New Roman"/>
          <w:color w:val="000000"/>
          <w:sz w:val="24"/>
          <w:szCs w:val="24"/>
        </w:rPr>
        <w:t xml:space="preserve">svolgerà    </w:t>
      </w:r>
      <w:r>
        <w:rPr>
          <w:rFonts w:ascii="Times New Roman" w:hAnsi="Times New Roman"/>
          <w:color w:val="000000"/>
          <w:spacing w:val="4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n</w:t>
      </w:r>
      <w:r>
        <w:rPr>
          <w:rFonts w:ascii="Times New Roman" w:hAnsi="Times New Roman"/>
          <w:color w:val="000000"/>
          <w:sz w:val="24"/>
          <w:szCs w:val="24"/>
        </w:rPr>
        <w:t xml:space="preserve">che </w:t>
      </w:r>
      <w:r>
        <w:rPr>
          <w:rFonts w:ascii="Times New Roman" w:hAnsi="Times New Roman"/>
          <w:color w:val="000000"/>
          <w:spacing w:val="52"/>
          <w:sz w:val="24"/>
          <w:szCs w:val="24"/>
        </w:rPr>
        <w:t xml:space="preserve"> </w:t>
      </w:r>
      <w:r>
        <w:rPr>
          <w:rFonts w:ascii="Times New Roman" w:hAnsi="Times New Roman"/>
          <w:color w:val="000000"/>
          <w:sz w:val="24"/>
          <w:szCs w:val="24"/>
        </w:rPr>
        <w:t xml:space="preserve">una </w:t>
      </w:r>
      <w:r>
        <w:rPr>
          <w:rFonts w:ascii="Times New Roman" w:hAnsi="Times New Roman"/>
          <w:color w:val="000000"/>
          <w:spacing w:val="5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 xml:space="preserve">unzione </w:t>
      </w:r>
      <w:r>
        <w:rPr>
          <w:rFonts w:ascii="Times New Roman" w:hAnsi="Times New Roman"/>
          <w:color w:val="000000"/>
          <w:spacing w:val="5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 monitoraggio</w:t>
      </w:r>
      <w:r>
        <w:rPr>
          <w:rFonts w:ascii="Times New Roman" w:hAnsi="Times New Roman"/>
          <w:color w:val="000000"/>
          <w:spacing w:val="1"/>
          <w:sz w:val="24"/>
          <w:szCs w:val="24"/>
        </w:rPr>
        <w:t xml:space="preserve"> </w:t>
      </w:r>
      <w:r>
        <w:rPr>
          <w:rFonts w:ascii="Times New Roman" w:hAnsi="Times New Roman"/>
          <w:color w:val="000000"/>
          <w:sz w:val="24"/>
          <w:szCs w:val="24"/>
        </w:rPr>
        <w:t>dei</w:t>
      </w:r>
      <w:r>
        <w:rPr>
          <w:rFonts w:ascii="Times New Roman" w:hAnsi="Times New Roman"/>
          <w:color w:val="000000"/>
          <w:spacing w:val="1"/>
          <w:sz w:val="24"/>
          <w:szCs w:val="24"/>
        </w:rPr>
        <w:t xml:space="preserve"> </w:t>
      </w:r>
      <w:r>
        <w:rPr>
          <w:rFonts w:ascii="Times New Roman" w:hAnsi="Times New Roman"/>
          <w:color w:val="000000"/>
          <w:sz w:val="24"/>
          <w:szCs w:val="24"/>
        </w:rPr>
        <w:t>diver</w:t>
      </w:r>
      <w:r>
        <w:rPr>
          <w:rFonts w:ascii="Times New Roman" w:hAnsi="Times New Roman"/>
          <w:color w:val="000000"/>
          <w:spacing w:val="-1"/>
          <w:sz w:val="24"/>
          <w:szCs w:val="24"/>
        </w:rPr>
        <w:t>s</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aspetti</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p</w:t>
      </w:r>
      <w:r>
        <w:rPr>
          <w:rFonts w:ascii="Times New Roman" w:hAnsi="Times New Roman"/>
          <w:color w:val="000000"/>
          <w:sz w:val="24"/>
          <w:szCs w:val="24"/>
        </w:rPr>
        <w:t>plic</w:t>
      </w:r>
      <w:r>
        <w:rPr>
          <w:rFonts w:ascii="Times New Roman" w:hAnsi="Times New Roman"/>
          <w:color w:val="000000"/>
          <w:spacing w:val="-1"/>
          <w:sz w:val="24"/>
          <w:szCs w:val="24"/>
        </w:rPr>
        <w:t>a</w:t>
      </w:r>
      <w:r>
        <w:rPr>
          <w:rFonts w:ascii="Times New Roman" w:hAnsi="Times New Roman"/>
          <w:color w:val="000000"/>
          <w:sz w:val="24"/>
          <w:szCs w:val="24"/>
        </w:rPr>
        <w:t>ti</w:t>
      </w:r>
      <w:r>
        <w:rPr>
          <w:rFonts w:ascii="Times New Roman" w:hAnsi="Times New Roman"/>
          <w:color w:val="000000"/>
          <w:spacing w:val="-1"/>
          <w:sz w:val="24"/>
          <w:szCs w:val="24"/>
        </w:rPr>
        <w:t>v</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e</w:t>
      </w:r>
      <w:r>
        <w:rPr>
          <w:rFonts w:ascii="Times New Roman" w:hAnsi="Times New Roman"/>
          <w:color w:val="000000"/>
          <w:sz w:val="24"/>
          <w:szCs w:val="24"/>
        </w:rPr>
        <w:t>visti</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cita</w:t>
      </w:r>
      <w:r>
        <w:rPr>
          <w:rFonts w:ascii="Times New Roman" w:hAnsi="Times New Roman"/>
          <w:color w:val="000000"/>
          <w:spacing w:val="-3"/>
          <w:sz w:val="24"/>
          <w:szCs w:val="24"/>
        </w:rPr>
        <w:t>t</w:t>
      </w:r>
      <w:r>
        <w:rPr>
          <w:rFonts w:ascii="Times New Roman" w:hAnsi="Times New Roman"/>
          <w:color w:val="000000"/>
          <w:sz w:val="24"/>
          <w:szCs w:val="24"/>
        </w:rPr>
        <w:t>o</w:t>
      </w:r>
      <w:r>
        <w:rPr>
          <w:rFonts w:ascii="Times New Roman" w:hAnsi="Times New Roman"/>
          <w:color w:val="000000"/>
          <w:spacing w:val="1"/>
          <w:sz w:val="24"/>
          <w:szCs w:val="24"/>
        </w:rPr>
        <w:t xml:space="preserve"> </w:t>
      </w:r>
      <w:r>
        <w:rPr>
          <w:rFonts w:ascii="Times New Roman" w:hAnsi="Times New Roman"/>
          <w:color w:val="000000"/>
          <w:sz w:val="24"/>
          <w:szCs w:val="24"/>
        </w:rPr>
        <w:t>Decreto</w:t>
      </w:r>
      <w:r>
        <w:rPr>
          <w:rFonts w:ascii="Times New Roman" w:hAnsi="Times New Roman"/>
          <w:color w:val="000000"/>
          <w:spacing w:val="1"/>
          <w:sz w:val="24"/>
          <w:szCs w:val="24"/>
        </w:rPr>
        <w:t xml:space="preserve"> </w:t>
      </w:r>
      <w:r>
        <w:rPr>
          <w:rFonts w:ascii="Times New Roman" w:hAnsi="Times New Roman"/>
          <w:color w:val="000000"/>
          <w:sz w:val="24"/>
          <w:szCs w:val="24"/>
        </w:rPr>
        <w:t>legislativo al</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di assicurare </w:t>
      </w:r>
      <w:r>
        <w:rPr>
          <w:rFonts w:ascii="Times New Roman" w:hAnsi="Times New Roman"/>
          <w:color w:val="000000"/>
          <w:spacing w:val="1"/>
          <w:sz w:val="24"/>
          <w:szCs w:val="24"/>
        </w:rPr>
        <w:t>l</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pacing w:val="-2"/>
          <w:sz w:val="24"/>
          <w:szCs w:val="24"/>
        </w:rPr>
        <w:t>m</w:t>
      </w:r>
      <w:r>
        <w:rPr>
          <w:rFonts w:ascii="Times New Roman" w:hAnsi="Times New Roman"/>
          <w:color w:val="000000"/>
          <w:sz w:val="24"/>
          <w:szCs w:val="24"/>
        </w:rPr>
        <w:t xml:space="preserve">ogeneità e </w:t>
      </w:r>
      <w:r>
        <w:rPr>
          <w:rFonts w:ascii="Times New Roman" w:hAnsi="Times New Roman"/>
          <w:color w:val="000000"/>
          <w:spacing w:val="1"/>
          <w:sz w:val="24"/>
          <w:szCs w:val="24"/>
        </w:rPr>
        <w:t>l</w:t>
      </w:r>
      <w:r>
        <w:rPr>
          <w:rFonts w:ascii="Times New Roman" w:hAnsi="Times New Roman"/>
          <w:color w:val="000000"/>
          <w:spacing w:val="-1"/>
          <w:sz w:val="24"/>
          <w:szCs w:val="24"/>
        </w:rPr>
        <w:t>'</w:t>
      </w:r>
      <w:r>
        <w:rPr>
          <w:rFonts w:ascii="Times New Roman" w:hAnsi="Times New Roman"/>
          <w:color w:val="000000"/>
          <w:sz w:val="24"/>
          <w:szCs w:val="24"/>
        </w:rPr>
        <w:t xml:space="preserve">univocità in </w:t>
      </w:r>
      <w:r>
        <w:rPr>
          <w:rFonts w:ascii="Times New Roman" w:hAnsi="Times New Roman"/>
          <w:color w:val="000000"/>
          <w:spacing w:val="-1"/>
          <w:sz w:val="24"/>
          <w:szCs w:val="24"/>
        </w:rPr>
        <w:t>c</w:t>
      </w:r>
      <w:r>
        <w:rPr>
          <w:rFonts w:ascii="Times New Roman" w:hAnsi="Times New Roman"/>
          <w:color w:val="000000"/>
          <w:sz w:val="24"/>
          <w:szCs w:val="24"/>
        </w:rPr>
        <w:t xml:space="preserve">iascuna unità </w:t>
      </w:r>
      <w:r>
        <w:rPr>
          <w:rFonts w:ascii="Times New Roman" w:hAnsi="Times New Roman"/>
          <w:color w:val="000000"/>
          <w:spacing w:val="-1"/>
          <w:sz w:val="24"/>
          <w:szCs w:val="24"/>
        </w:rPr>
        <w:t>p</w:t>
      </w:r>
      <w:r>
        <w:rPr>
          <w:rFonts w:ascii="Times New Roman" w:hAnsi="Times New Roman"/>
          <w:color w:val="000000"/>
          <w:sz w:val="24"/>
          <w:szCs w:val="24"/>
        </w:rPr>
        <w:t>rodut</w:t>
      </w:r>
      <w:r>
        <w:rPr>
          <w:rFonts w:ascii="Times New Roman" w:hAnsi="Times New Roman"/>
          <w:color w:val="000000"/>
          <w:spacing w:val="-1"/>
          <w:sz w:val="24"/>
          <w:szCs w:val="24"/>
        </w:rPr>
        <w:t>t</w:t>
      </w:r>
      <w:r>
        <w:rPr>
          <w:rFonts w:ascii="Times New Roman" w:hAnsi="Times New Roman"/>
          <w:color w:val="000000"/>
          <w:sz w:val="24"/>
          <w:szCs w:val="24"/>
        </w:rPr>
        <w:t>i</w:t>
      </w:r>
      <w:r>
        <w:rPr>
          <w:rFonts w:ascii="Times New Roman" w:hAnsi="Times New Roman"/>
          <w:color w:val="000000"/>
          <w:spacing w:val="-1"/>
          <w:sz w:val="24"/>
          <w:szCs w:val="24"/>
        </w:rPr>
        <w:t>v</w:t>
      </w:r>
      <w:r>
        <w:rPr>
          <w:rFonts w:ascii="Times New Roman" w:hAnsi="Times New Roman"/>
          <w:color w:val="000000"/>
          <w:sz w:val="24"/>
          <w:szCs w:val="24"/>
        </w:rPr>
        <w:t>a. Tale Com</w:t>
      </w:r>
      <w:r>
        <w:rPr>
          <w:rFonts w:ascii="Times New Roman" w:hAnsi="Times New Roman"/>
          <w:color w:val="000000"/>
          <w:spacing w:val="-2"/>
          <w:sz w:val="24"/>
          <w:szCs w:val="24"/>
        </w:rPr>
        <w:t>m</w:t>
      </w:r>
      <w:r>
        <w:rPr>
          <w:rFonts w:ascii="Times New Roman" w:hAnsi="Times New Roman"/>
          <w:color w:val="000000"/>
          <w:sz w:val="24"/>
          <w:szCs w:val="24"/>
        </w:rPr>
        <w:t>issione sarà co</w:t>
      </w:r>
      <w:r>
        <w:rPr>
          <w:rFonts w:ascii="Times New Roman" w:hAnsi="Times New Roman"/>
          <w:color w:val="000000"/>
          <w:spacing w:val="-2"/>
          <w:sz w:val="24"/>
          <w:szCs w:val="24"/>
        </w:rPr>
        <w:t>m</w:t>
      </w:r>
      <w:r>
        <w:rPr>
          <w:rFonts w:ascii="Times New Roman" w:hAnsi="Times New Roman"/>
          <w:color w:val="000000"/>
          <w:sz w:val="24"/>
          <w:szCs w:val="24"/>
        </w:rPr>
        <w:t>posta,</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 xml:space="preserve"> </w:t>
      </w:r>
      <w:r>
        <w:rPr>
          <w:rFonts w:ascii="Times New Roman" w:hAnsi="Times New Roman"/>
          <w:color w:val="000000"/>
          <w:sz w:val="24"/>
          <w:szCs w:val="24"/>
        </w:rPr>
        <w:t>la</w:t>
      </w:r>
      <w:r>
        <w:rPr>
          <w:rFonts w:ascii="Times New Roman" w:hAnsi="Times New Roman"/>
          <w:color w:val="000000"/>
          <w:spacing w:val="1"/>
          <w:sz w:val="24"/>
          <w:szCs w:val="24"/>
        </w:rPr>
        <w:t xml:space="preserve"> </w:t>
      </w:r>
      <w:r>
        <w:rPr>
          <w:rFonts w:ascii="Times New Roman" w:hAnsi="Times New Roman"/>
          <w:color w:val="000000"/>
          <w:sz w:val="24"/>
          <w:szCs w:val="24"/>
        </w:rPr>
        <w:t>parte</w:t>
      </w:r>
      <w:r>
        <w:rPr>
          <w:rFonts w:ascii="Times New Roman" w:hAnsi="Times New Roman"/>
          <w:color w:val="000000"/>
          <w:spacing w:val="1"/>
          <w:sz w:val="24"/>
          <w:szCs w:val="24"/>
        </w:rPr>
        <w:t xml:space="preserve"> </w:t>
      </w:r>
      <w:r>
        <w:rPr>
          <w:rFonts w:ascii="Times New Roman" w:hAnsi="Times New Roman"/>
          <w:color w:val="000000"/>
          <w:sz w:val="24"/>
          <w:szCs w:val="24"/>
        </w:rPr>
        <w:t>sindacale,</w:t>
      </w:r>
      <w:r>
        <w:rPr>
          <w:rFonts w:ascii="Times New Roman" w:hAnsi="Times New Roman"/>
          <w:color w:val="000000"/>
          <w:spacing w:val="1"/>
          <w:sz w:val="24"/>
          <w:szCs w:val="24"/>
        </w:rPr>
        <w:t xml:space="preserve"> </w:t>
      </w:r>
      <w:r>
        <w:rPr>
          <w:rFonts w:ascii="Times New Roman" w:hAnsi="Times New Roman"/>
          <w:color w:val="000000"/>
          <w:sz w:val="24"/>
          <w:szCs w:val="24"/>
        </w:rPr>
        <w:t>da un</w:t>
      </w:r>
      <w:r>
        <w:rPr>
          <w:rFonts w:ascii="Times New Roman" w:hAnsi="Times New Roman"/>
          <w:color w:val="000000"/>
          <w:spacing w:val="1"/>
          <w:sz w:val="24"/>
          <w:szCs w:val="24"/>
        </w:rPr>
        <w:t xml:space="preserve"> </w:t>
      </w:r>
      <w:r>
        <w:rPr>
          <w:rFonts w:ascii="Times New Roman" w:hAnsi="Times New Roman"/>
          <w:color w:val="000000"/>
          <w:sz w:val="24"/>
          <w:szCs w:val="24"/>
        </w:rPr>
        <w:t>nu</w:t>
      </w:r>
      <w:r>
        <w:rPr>
          <w:rFonts w:ascii="Times New Roman" w:hAnsi="Times New Roman"/>
          <w:color w:val="000000"/>
          <w:spacing w:val="-2"/>
          <w:sz w:val="24"/>
          <w:szCs w:val="24"/>
        </w:rPr>
        <w:t>m</w:t>
      </w:r>
      <w:r>
        <w:rPr>
          <w:rFonts w:ascii="Times New Roman" w:hAnsi="Times New Roman"/>
          <w:color w:val="000000"/>
          <w:sz w:val="24"/>
          <w:szCs w:val="24"/>
        </w:rPr>
        <w:t>ero</w:t>
      </w:r>
      <w:r>
        <w:rPr>
          <w:rFonts w:ascii="Times New Roman" w:hAnsi="Times New Roman"/>
          <w:color w:val="000000"/>
          <w:spacing w:val="1"/>
          <w:sz w:val="24"/>
          <w:szCs w:val="24"/>
        </w:rPr>
        <w:t xml:space="preserve"> p</w:t>
      </w:r>
      <w:r>
        <w:rPr>
          <w:rFonts w:ascii="Times New Roman" w:hAnsi="Times New Roman"/>
          <w:color w:val="000000"/>
          <w:sz w:val="24"/>
          <w:szCs w:val="24"/>
        </w:rPr>
        <w:t>ari</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8</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 xml:space="preserve"> i</w:t>
      </w:r>
      <w:r>
        <w:rPr>
          <w:rFonts w:ascii="Times New Roman" w:hAnsi="Times New Roman"/>
          <w:color w:val="000000"/>
          <w:spacing w:val="-1"/>
          <w:sz w:val="24"/>
          <w:szCs w:val="24"/>
        </w:rPr>
        <w:t>n</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viduare</w:t>
      </w:r>
      <w:r>
        <w:rPr>
          <w:rFonts w:ascii="Times New Roman" w:hAnsi="Times New Roman"/>
          <w:color w:val="000000"/>
          <w:spacing w:val="1"/>
          <w:sz w:val="24"/>
          <w:szCs w:val="24"/>
        </w:rPr>
        <w:t xml:space="preserve"> t</w:t>
      </w:r>
      <w:r>
        <w:rPr>
          <w:rFonts w:ascii="Times New Roman" w:hAnsi="Times New Roman"/>
          <w:color w:val="000000"/>
          <w:sz w:val="24"/>
          <w:szCs w:val="24"/>
        </w:rPr>
        <w:t>ra</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rappresentanti</w:t>
      </w:r>
      <w:r>
        <w:rPr>
          <w:rFonts w:ascii="Times New Roman" w:hAnsi="Times New Roman"/>
          <w:color w:val="000000"/>
          <w:spacing w:val="1"/>
          <w:sz w:val="24"/>
          <w:szCs w:val="24"/>
        </w:rPr>
        <w:t xml:space="preserve"> </w:t>
      </w:r>
      <w:r>
        <w:rPr>
          <w:rFonts w:ascii="Times New Roman" w:hAnsi="Times New Roman"/>
          <w:color w:val="000000"/>
          <w:sz w:val="24"/>
          <w:szCs w:val="24"/>
        </w:rPr>
        <w:t>per la sicurezza</w:t>
      </w:r>
      <w:r>
        <w:rPr>
          <w:rFonts w:ascii="Times New Roman" w:hAnsi="Times New Roman"/>
          <w:color w:val="000000"/>
          <w:spacing w:val="1"/>
          <w:sz w:val="24"/>
          <w:szCs w:val="24"/>
        </w:rPr>
        <w:t xml:space="preserve"> </w:t>
      </w:r>
      <w:r>
        <w:rPr>
          <w:rFonts w:ascii="Times New Roman" w:hAnsi="Times New Roman"/>
          <w:color w:val="000000"/>
          <w:sz w:val="24"/>
          <w:szCs w:val="24"/>
        </w:rPr>
        <w:t>eletti</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livello</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unità produttiva. </w:t>
      </w:r>
    </w:p>
    <w:p w:rsidR="008D5A6C" w:rsidRDefault="008D5A6C">
      <w:pPr>
        <w:widowControl w:val="0"/>
        <w:autoSpaceDE w:val="0"/>
        <w:autoSpaceDN w:val="0"/>
        <w:adjustRightInd w:val="0"/>
        <w:spacing w:after="0" w:line="240" w:lineRule="auto"/>
        <w:ind w:left="474" w:right="49" w:hanging="360"/>
        <w:jc w:val="both"/>
        <w:rPr>
          <w:rFonts w:ascii="Times New Roman" w:hAnsi="Times New Roman"/>
          <w:color w:val="000000"/>
          <w:sz w:val="24"/>
          <w:szCs w:val="24"/>
        </w:rPr>
      </w:pPr>
      <w:r>
        <w:rPr>
          <w:rFonts w:ascii="Times New Roman" w:hAnsi="Times New Roman"/>
          <w:color w:val="000000"/>
          <w:sz w:val="24"/>
          <w:szCs w:val="24"/>
        </w:rPr>
        <w:t>2.   Le</w:t>
      </w:r>
      <w:r>
        <w:rPr>
          <w:rFonts w:ascii="Times New Roman" w:hAnsi="Times New Roman"/>
          <w:color w:val="000000"/>
          <w:spacing w:val="17"/>
          <w:sz w:val="24"/>
          <w:szCs w:val="24"/>
        </w:rPr>
        <w:t xml:space="preserve"> </w:t>
      </w:r>
      <w:r>
        <w:rPr>
          <w:rFonts w:ascii="Times New Roman" w:hAnsi="Times New Roman"/>
          <w:color w:val="000000"/>
          <w:sz w:val="24"/>
          <w:szCs w:val="24"/>
        </w:rPr>
        <w:t>parti</w:t>
      </w:r>
      <w:r>
        <w:rPr>
          <w:rFonts w:ascii="Times New Roman" w:hAnsi="Times New Roman"/>
          <w:color w:val="000000"/>
          <w:spacing w:val="17"/>
          <w:sz w:val="24"/>
          <w:szCs w:val="24"/>
        </w:rPr>
        <w:t xml:space="preserve"> </w:t>
      </w:r>
      <w:r>
        <w:rPr>
          <w:rFonts w:ascii="Times New Roman" w:hAnsi="Times New Roman"/>
          <w:color w:val="000000"/>
          <w:sz w:val="24"/>
          <w:szCs w:val="24"/>
        </w:rPr>
        <w:t>si</w:t>
      </w:r>
      <w:r>
        <w:rPr>
          <w:rFonts w:ascii="Times New Roman" w:hAnsi="Times New Roman"/>
          <w:color w:val="000000"/>
          <w:spacing w:val="17"/>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anno</w:t>
      </w:r>
      <w:r>
        <w:rPr>
          <w:rFonts w:ascii="Times New Roman" w:hAnsi="Times New Roman"/>
          <w:color w:val="000000"/>
          <w:spacing w:val="17"/>
          <w:sz w:val="24"/>
          <w:szCs w:val="24"/>
        </w:rPr>
        <w:t xml:space="preserve"> </w:t>
      </w:r>
      <w:r>
        <w:rPr>
          <w:rFonts w:ascii="Times New Roman" w:hAnsi="Times New Roman"/>
          <w:color w:val="000000"/>
          <w:sz w:val="24"/>
          <w:szCs w:val="24"/>
        </w:rPr>
        <w:t>atto</w:t>
      </w:r>
      <w:r>
        <w:rPr>
          <w:rFonts w:ascii="Times New Roman" w:hAnsi="Times New Roman"/>
          <w:color w:val="000000"/>
          <w:spacing w:val="17"/>
          <w:sz w:val="24"/>
          <w:szCs w:val="24"/>
        </w:rPr>
        <w:t xml:space="preserve"> </w:t>
      </w:r>
      <w:r>
        <w:rPr>
          <w:rFonts w:ascii="Times New Roman" w:hAnsi="Times New Roman"/>
          <w:color w:val="000000"/>
          <w:sz w:val="24"/>
          <w:szCs w:val="24"/>
        </w:rPr>
        <w:t>che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disposizioni</w:t>
      </w:r>
      <w:r>
        <w:rPr>
          <w:rFonts w:ascii="Times New Roman" w:hAnsi="Times New Roman"/>
          <w:color w:val="000000"/>
          <w:spacing w:val="17"/>
          <w:sz w:val="24"/>
          <w:szCs w:val="24"/>
        </w:rPr>
        <w:t xml:space="preserve"> </w:t>
      </w:r>
      <w:r>
        <w:rPr>
          <w:rFonts w:ascii="Times New Roman" w:hAnsi="Times New Roman"/>
          <w:color w:val="000000"/>
          <w:sz w:val="24"/>
          <w:szCs w:val="24"/>
        </w:rPr>
        <w:t>del</w:t>
      </w:r>
      <w:r>
        <w:rPr>
          <w:rFonts w:ascii="Times New Roman" w:hAnsi="Times New Roman"/>
          <w:color w:val="000000"/>
          <w:spacing w:val="17"/>
          <w:sz w:val="24"/>
          <w:szCs w:val="24"/>
        </w:rPr>
        <w:t xml:space="preserve"> </w:t>
      </w:r>
      <w:r>
        <w:rPr>
          <w:rFonts w:ascii="Times New Roman" w:hAnsi="Times New Roman"/>
          <w:color w:val="000000"/>
          <w:sz w:val="24"/>
          <w:szCs w:val="24"/>
        </w:rPr>
        <w:t>presente</w:t>
      </w:r>
      <w:r>
        <w:rPr>
          <w:rFonts w:ascii="Times New Roman" w:hAnsi="Times New Roman"/>
          <w:color w:val="000000"/>
          <w:spacing w:val="17"/>
          <w:sz w:val="24"/>
          <w:szCs w:val="24"/>
        </w:rPr>
        <w:t xml:space="preserve"> </w:t>
      </w:r>
      <w:r>
        <w:rPr>
          <w:rFonts w:ascii="Times New Roman" w:hAnsi="Times New Roman"/>
          <w:color w:val="000000"/>
          <w:sz w:val="24"/>
          <w:szCs w:val="24"/>
        </w:rPr>
        <w:t>artico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in</w:t>
      </w:r>
      <w:r>
        <w:rPr>
          <w:rFonts w:ascii="Times New Roman" w:hAnsi="Times New Roman"/>
          <w:color w:val="000000"/>
          <w:spacing w:val="18"/>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ateria</w:t>
      </w:r>
      <w:r>
        <w:rPr>
          <w:rFonts w:ascii="Times New Roman" w:hAnsi="Times New Roman"/>
          <w:color w:val="000000"/>
          <w:spacing w:val="17"/>
          <w:sz w:val="24"/>
          <w:szCs w:val="24"/>
        </w:rPr>
        <w:t xml:space="preserve"> </w:t>
      </w:r>
      <w:r>
        <w:rPr>
          <w:rFonts w:ascii="Times New Roman" w:hAnsi="Times New Roman"/>
          <w:color w:val="000000"/>
          <w:sz w:val="24"/>
          <w:szCs w:val="24"/>
        </w:rPr>
        <w:t>di</w:t>
      </w:r>
      <w:r>
        <w:rPr>
          <w:rFonts w:ascii="Times New Roman" w:hAnsi="Times New Roman"/>
          <w:color w:val="000000"/>
          <w:spacing w:val="17"/>
          <w:sz w:val="24"/>
          <w:szCs w:val="24"/>
        </w:rPr>
        <w:t xml:space="preserve"> </w:t>
      </w:r>
      <w:r>
        <w:rPr>
          <w:rFonts w:ascii="Times New Roman" w:hAnsi="Times New Roman"/>
          <w:color w:val="000000"/>
          <w:sz w:val="24"/>
          <w:szCs w:val="24"/>
        </w:rPr>
        <w:t>Rappres</w:t>
      </w:r>
      <w:r>
        <w:rPr>
          <w:rFonts w:ascii="Times New Roman" w:hAnsi="Times New Roman"/>
          <w:color w:val="000000"/>
          <w:spacing w:val="-1"/>
          <w:sz w:val="24"/>
          <w:szCs w:val="24"/>
        </w:rPr>
        <w:t>e</w:t>
      </w:r>
      <w:r>
        <w:rPr>
          <w:rFonts w:ascii="Times New Roman" w:hAnsi="Times New Roman"/>
          <w:color w:val="000000"/>
          <w:sz w:val="24"/>
          <w:szCs w:val="24"/>
        </w:rPr>
        <w:t>ntanti</w:t>
      </w:r>
      <w:r>
        <w:rPr>
          <w:rFonts w:ascii="Times New Roman" w:hAnsi="Times New Roman"/>
          <w:color w:val="000000"/>
          <w:spacing w:val="17"/>
          <w:sz w:val="24"/>
          <w:szCs w:val="24"/>
        </w:rPr>
        <w:t xml:space="preserve"> </w:t>
      </w:r>
      <w:r>
        <w:rPr>
          <w:rFonts w:ascii="Times New Roman" w:hAnsi="Times New Roman"/>
          <w:color w:val="000000"/>
          <w:sz w:val="24"/>
          <w:szCs w:val="24"/>
        </w:rPr>
        <w:t>dei Lavorat</w:t>
      </w:r>
      <w:r>
        <w:rPr>
          <w:rFonts w:ascii="Times New Roman" w:hAnsi="Times New Roman"/>
          <w:color w:val="000000"/>
          <w:spacing w:val="-1"/>
          <w:sz w:val="24"/>
          <w:szCs w:val="24"/>
        </w:rPr>
        <w:t>o</w:t>
      </w:r>
      <w:r>
        <w:rPr>
          <w:rFonts w:ascii="Times New Roman" w:hAnsi="Times New Roman"/>
          <w:color w:val="000000"/>
          <w:spacing w:val="1"/>
          <w:sz w:val="24"/>
          <w:szCs w:val="24"/>
        </w:rPr>
        <w:t>r</w:t>
      </w:r>
      <w:r>
        <w:rPr>
          <w:rFonts w:ascii="Times New Roman" w:hAnsi="Times New Roman"/>
          <w:color w:val="000000"/>
          <w:sz w:val="24"/>
          <w:szCs w:val="24"/>
        </w:rPr>
        <w:t xml:space="preserve">i </w:t>
      </w:r>
      <w:r>
        <w:rPr>
          <w:rFonts w:ascii="Times New Roman" w:hAnsi="Times New Roman"/>
          <w:color w:val="000000"/>
          <w:spacing w:val="1"/>
          <w:sz w:val="24"/>
          <w:szCs w:val="24"/>
        </w:rPr>
        <w:t xml:space="preserve"> </w:t>
      </w:r>
      <w:r>
        <w:rPr>
          <w:rFonts w:ascii="Times New Roman" w:hAnsi="Times New Roman"/>
          <w:color w:val="000000"/>
          <w:sz w:val="24"/>
          <w:szCs w:val="24"/>
        </w:rPr>
        <w:t>per  la  Sicure</w:t>
      </w:r>
      <w:r>
        <w:rPr>
          <w:rFonts w:ascii="Times New Roman" w:hAnsi="Times New Roman"/>
          <w:color w:val="000000"/>
          <w:spacing w:val="-1"/>
          <w:sz w:val="24"/>
          <w:szCs w:val="24"/>
        </w:rPr>
        <w:t>z</w:t>
      </w:r>
      <w:r>
        <w:rPr>
          <w:rFonts w:ascii="Times New Roman" w:hAnsi="Times New Roman"/>
          <w:color w:val="000000"/>
          <w:sz w:val="24"/>
          <w:szCs w:val="24"/>
        </w:rPr>
        <w:t>za  int</w:t>
      </w:r>
      <w:r>
        <w:rPr>
          <w:rFonts w:ascii="Times New Roman" w:hAnsi="Times New Roman"/>
          <w:color w:val="000000"/>
          <w:spacing w:val="-1"/>
          <w:sz w:val="24"/>
          <w:szCs w:val="24"/>
        </w:rPr>
        <w:t>e</w:t>
      </w:r>
      <w:r>
        <w:rPr>
          <w:rFonts w:ascii="Times New Roman" w:hAnsi="Times New Roman"/>
          <w:color w:val="000000"/>
          <w:sz w:val="24"/>
          <w:szCs w:val="24"/>
        </w:rPr>
        <w:t xml:space="preserve">grano  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specificano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quanto </w:t>
      </w:r>
      <w:r>
        <w:rPr>
          <w:rFonts w:ascii="Times New Roman" w:hAnsi="Times New Roman"/>
          <w:color w:val="000000"/>
          <w:spacing w:val="1"/>
          <w:sz w:val="24"/>
          <w:szCs w:val="24"/>
        </w:rPr>
        <w:t xml:space="preserve"> </w:t>
      </w:r>
      <w:r>
        <w:rPr>
          <w:rFonts w:ascii="Times New Roman" w:hAnsi="Times New Roman"/>
          <w:color w:val="000000"/>
          <w:sz w:val="24"/>
          <w:szCs w:val="24"/>
        </w:rPr>
        <w:t>previsto  dall</w:t>
      </w:r>
      <w:r>
        <w:rPr>
          <w:rFonts w:ascii="Times New Roman" w:hAnsi="Times New Roman"/>
          <w:color w:val="000000"/>
          <w:spacing w:val="-1"/>
          <w:sz w:val="24"/>
          <w:szCs w:val="24"/>
        </w:rPr>
        <w:t>'</w:t>
      </w:r>
      <w:r>
        <w:rPr>
          <w:rFonts w:ascii="Times New Roman" w:hAnsi="Times New Roman"/>
          <w:color w:val="000000"/>
          <w:sz w:val="24"/>
          <w:szCs w:val="24"/>
        </w:rPr>
        <w:t>Acco</w:t>
      </w:r>
      <w:r>
        <w:rPr>
          <w:rFonts w:ascii="Times New Roman" w:hAnsi="Times New Roman"/>
          <w:color w:val="000000"/>
          <w:spacing w:val="-1"/>
          <w:sz w:val="24"/>
          <w:szCs w:val="24"/>
        </w:rPr>
        <w:t>r</w:t>
      </w:r>
      <w:r>
        <w:rPr>
          <w:rFonts w:ascii="Times New Roman" w:hAnsi="Times New Roman"/>
          <w:color w:val="000000"/>
          <w:sz w:val="24"/>
          <w:szCs w:val="24"/>
        </w:rPr>
        <w:t xml:space="preserve">do </w:t>
      </w:r>
      <w:proofErr w:type="spellStart"/>
      <w:r>
        <w:rPr>
          <w:rFonts w:ascii="Times New Roman" w:hAnsi="Times New Roman"/>
          <w:color w:val="000000"/>
          <w:sz w:val="24"/>
          <w:szCs w:val="24"/>
        </w:rPr>
        <w:t>lnterconfederale</w:t>
      </w:r>
      <w:proofErr w:type="spellEnd"/>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el 22 giugno 1995 che si</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nten</w:t>
      </w:r>
      <w:r>
        <w:rPr>
          <w:rFonts w:ascii="Times New Roman" w:hAnsi="Times New Roman"/>
          <w:color w:val="000000"/>
          <w:spacing w:val="-1"/>
          <w:sz w:val="24"/>
          <w:szCs w:val="24"/>
        </w:rPr>
        <w:t>d</w:t>
      </w:r>
      <w:r>
        <w:rPr>
          <w:rFonts w:ascii="Times New Roman" w:hAnsi="Times New Roman"/>
          <w:color w:val="000000"/>
          <w:sz w:val="24"/>
          <w:szCs w:val="24"/>
        </w:rPr>
        <w:t>e inte</w:t>
      </w:r>
      <w:r>
        <w:rPr>
          <w:rFonts w:ascii="Times New Roman" w:hAnsi="Times New Roman"/>
          <w:color w:val="000000"/>
          <w:spacing w:val="-1"/>
          <w:sz w:val="24"/>
          <w:szCs w:val="24"/>
        </w:rPr>
        <w:t>g</w:t>
      </w:r>
      <w:r>
        <w:rPr>
          <w:rFonts w:ascii="Times New Roman" w:hAnsi="Times New Roman"/>
          <w:color w:val="000000"/>
          <w:sz w:val="24"/>
          <w:szCs w:val="24"/>
        </w:rPr>
        <w:t>ral</w:t>
      </w:r>
      <w:r>
        <w:rPr>
          <w:rFonts w:ascii="Times New Roman" w:hAnsi="Times New Roman"/>
          <w:color w:val="000000"/>
          <w:spacing w:val="-2"/>
          <w:sz w:val="24"/>
          <w:szCs w:val="24"/>
        </w:rPr>
        <w:t>m</w:t>
      </w:r>
      <w:r>
        <w:rPr>
          <w:rFonts w:ascii="Times New Roman" w:hAnsi="Times New Roman"/>
          <w:color w:val="000000"/>
          <w:sz w:val="24"/>
          <w:szCs w:val="24"/>
        </w:rPr>
        <w:t>ente richia</w:t>
      </w:r>
      <w:r>
        <w:rPr>
          <w:rFonts w:ascii="Times New Roman" w:hAnsi="Times New Roman"/>
          <w:color w:val="000000"/>
          <w:spacing w:val="-2"/>
          <w:sz w:val="24"/>
          <w:szCs w:val="24"/>
        </w:rPr>
        <w:t>m</w:t>
      </w:r>
      <w:r>
        <w:rPr>
          <w:rFonts w:ascii="Times New Roman" w:hAnsi="Times New Roman"/>
          <w:color w:val="000000"/>
          <w:sz w:val="24"/>
          <w:szCs w:val="24"/>
        </w:rPr>
        <w:t>ato.</w:t>
      </w: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40" w:lineRule="auto"/>
        <w:ind w:left="398" w:right="49" w:hanging="284"/>
        <w:jc w:val="both"/>
        <w:rPr>
          <w:rFonts w:ascii="Times New Roman" w:hAnsi="Times New Roman"/>
          <w:color w:val="000000"/>
          <w:sz w:val="24"/>
          <w:szCs w:val="24"/>
        </w:rPr>
        <w:sectPr w:rsidR="008D5A6C">
          <w:pgSz w:w="11920" w:h="16840"/>
          <w:pgMar w:top="1580" w:right="1020" w:bottom="280" w:left="1020" w:header="720" w:footer="720" w:gutter="0"/>
          <w:cols w:space="720"/>
          <w:noEndnote/>
        </w:sectPr>
      </w:pPr>
    </w:p>
    <w:p w:rsidR="008D5A6C" w:rsidRDefault="008D5A6C">
      <w:pPr>
        <w:widowControl w:val="0"/>
        <w:autoSpaceDE w:val="0"/>
        <w:autoSpaceDN w:val="0"/>
        <w:adjustRightInd w:val="0"/>
        <w:spacing w:before="29" w:after="0" w:line="240" w:lineRule="auto"/>
        <w:ind w:left="3639" w:right="3625"/>
        <w:jc w:val="center"/>
        <w:rPr>
          <w:rFonts w:ascii="Times New Roman" w:hAnsi="Times New Roman"/>
          <w:color w:val="000000"/>
          <w:sz w:val="24"/>
          <w:szCs w:val="24"/>
        </w:rPr>
      </w:pPr>
      <w:r>
        <w:rPr>
          <w:rFonts w:ascii="Times New Roman" w:hAnsi="Times New Roman"/>
          <w:b/>
          <w:bCs/>
          <w:color w:val="000000"/>
          <w:sz w:val="24"/>
          <w:szCs w:val="24"/>
        </w:rPr>
        <w:lastRenderedPageBreak/>
        <w:t>ART. 30 - TRASFERTE</w:t>
      </w:r>
    </w:p>
    <w:p w:rsidR="008D5A6C" w:rsidRDefault="008D5A6C">
      <w:pPr>
        <w:widowControl w:val="0"/>
        <w:autoSpaceDE w:val="0"/>
        <w:autoSpaceDN w:val="0"/>
        <w:adjustRightInd w:val="0"/>
        <w:spacing w:before="5"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40" w:lineRule="auto"/>
        <w:ind w:left="540" w:right="56" w:hanging="426"/>
        <w:jc w:val="both"/>
        <w:rPr>
          <w:rFonts w:ascii="Times New Roman" w:hAnsi="Times New Roman"/>
          <w:color w:val="000000"/>
          <w:sz w:val="24"/>
          <w:szCs w:val="24"/>
        </w:rPr>
      </w:pPr>
      <w:r>
        <w:rPr>
          <w:rFonts w:ascii="Times New Roman" w:hAnsi="Times New Roman"/>
          <w:i/>
          <w:iCs/>
          <w:color w:val="000000"/>
          <w:sz w:val="24"/>
          <w:szCs w:val="24"/>
        </w:rPr>
        <w:t>La</w:t>
      </w:r>
      <w:r>
        <w:rPr>
          <w:rFonts w:ascii="Times New Roman" w:hAnsi="Times New Roman"/>
          <w:i/>
          <w:iCs/>
          <w:color w:val="000000"/>
          <w:spacing w:val="-9"/>
          <w:sz w:val="24"/>
          <w:szCs w:val="24"/>
        </w:rPr>
        <w:t xml:space="preserve"> </w:t>
      </w:r>
      <w:r>
        <w:rPr>
          <w:rFonts w:ascii="Times New Roman" w:hAnsi="Times New Roman"/>
          <w:i/>
          <w:iCs/>
          <w:color w:val="000000"/>
          <w:sz w:val="24"/>
          <w:szCs w:val="24"/>
        </w:rPr>
        <w:t>Società</w:t>
      </w:r>
      <w:r>
        <w:rPr>
          <w:rFonts w:ascii="Times New Roman" w:hAnsi="Times New Roman"/>
          <w:i/>
          <w:iCs/>
          <w:color w:val="000000"/>
          <w:spacing w:val="-9"/>
          <w:sz w:val="24"/>
          <w:szCs w:val="24"/>
        </w:rPr>
        <w:t xml:space="preserve"> </w:t>
      </w:r>
      <w:r>
        <w:rPr>
          <w:rFonts w:ascii="Times New Roman" w:hAnsi="Times New Roman"/>
          <w:i/>
          <w:iCs/>
          <w:color w:val="000000"/>
          <w:sz w:val="24"/>
          <w:szCs w:val="24"/>
        </w:rPr>
        <w:t>per</w:t>
      </w:r>
      <w:r>
        <w:rPr>
          <w:rFonts w:ascii="Times New Roman" w:hAnsi="Times New Roman"/>
          <w:i/>
          <w:iCs/>
          <w:color w:val="000000"/>
          <w:spacing w:val="-9"/>
          <w:sz w:val="24"/>
          <w:szCs w:val="24"/>
        </w:rPr>
        <w:t xml:space="preserve"> </w:t>
      </w:r>
      <w:r>
        <w:rPr>
          <w:rFonts w:ascii="Times New Roman" w:hAnsi="Times New Roman"/>
          <w:i/>
          <w:iCs/>
          <w:color w:val="000000"/>
          <w:sz w:val="24"/>
          <w:szCs w:val="24"/>
        </w:rPr>
        <w:t>esigenze</w:t>
      </w:r>
      <w:r>
        <w:rPr>
          <w:rFonts w:ascii="Times New Roman" w:hAnsi="Times New Roman"/>
          <w:i/>
          <w:iCs/>
          <w:color w:val="000000"/>
          <w:spacing w:val="-9"/>
          <w:sz w:val="24"/>
          <w:szCs w:val="24"/>
        </w:rPr>
        <w:t xml:space="preserve"> </w:t>
      </w:r>
      <w:r>
        <w:rPr>
          <w:rFonts w:ascii="Times New Roman" w:hAnsi="Times New Roman"/>
          <w:i/>
          <w:iCs/>
          <w:color w:val="000000"/>
          <w:sz w:val="24"/>
          <w:szCs w:val="24"/>
        </w:rPr>
        <w:t>di</w:t>
      </w:r>
      <w:r>
        <w:rPr>
          <w:rFonts w:ascii="Times New Roman" w:hAnsi="Times New Roman"/>
          <w:i/>
          <w:iCs/>
          <w:color w:val="000000"/>
          <w:spacing w:val="-9"/>
          <w:sz w:val="24"/>
          <w:szCs w:val="24"/>
        </w:rPr>
        <w:t xml:space="preserve"> </w:t>
      </w:r>
      <w:r>
        <w:rPr>
          <w:rFonts w:ascii="Times New Roman" w:hAnsi="Times New Roman"/>
          <w:i/>
          <w:iCs/>
          <w:color w:val="000000"/>
          <w:sz w:val="24"/>
          <w:szCs w:val="24"/>
        </w:rPr>
        <w:t>servizio</w:t>
      </w:r>
      <w:r>
        <w:rPr>
          <w:rFonts w:ascii="Times New Roman" w:hAnsi="Times New Roman"/>
          <w:i/>
          <w:iCs/>
          <w:color w:val="000000"/>
          <w:spacing w:val="-9"/>
          <w:sz w:val="24"/>
          <w:szCs w:val="24"/>
        </w:rPr>
        <w:t xml:space="preserve"> </w:t>
      </w:r>
      <w:r>
        <w:rPr>
          <w:rFonts w:ascii="Times New Roman" w:hAnsi="Times New Roman"/>
          <w:i/>
          <w:iCs/>
          <w:color w:val="000000"/>
          <w:sz w:val="24"/>
          <w:szCs w:val="24"/>
        </w:rPr>
        <w:t>può</w:t>
      </w:r>
      <w:r>
        <w:rPr>
          <w:rFonts w:ascii="Times New Roman" w:hAnsi="Times New Roman"/>
          <w:i/>
          <w:iCs/>
          <w:color w:val="000000"/>
          <w:spacing w:val="-9"/>
          <w:sz w:val="24"/>
          <w:szCs w:val="24"/>
        </w:rPr>
        <w:t xml:space="preserve"> </w:t>
      </w:r>
      <w:r>
        <w:rPr>
          <w:rFonts w:ascii="Times New Roman" w:hAnsi="Times New Roman"/>
          <w:i/>
          <w:iCs/>
          <w:color w:val="000000"/>
          <w:sz w:val="24"/>
          <w:szCs w:val="24"/>
        </w:rPr>
        <w:t>inviare</w:t>
      </w:r>
      <w:r>
        <w:rPr>
          <w:rFonts w:ascii="Times New Roman" w:hAnsi="Times New Roman"/>
          <w:i/>
          <w:iCs/>
          <w:color w:val="000000"/>
          <w:spacing w:val="-9"/>
          <w:sz w:val="24"/>
          <w:szCs w:val="24"/>
        </w:rPr>
        <w:t xml:space="preserve"> </w:t>
      </w:r>
      <w:r>
        <w:rPr>
          <w:rFonts w:ascii="Times New Roman" w:hAnsi="Times New Roman"/>
          <w:i/>
          <w:iCs/>
          <w:color w:val="000000"/>
          <w:sz w:val="24"/>
          <w:szCs w:val="24"/>
        </w:rPr>
        <w:t>il</w:t>
      </w:r>
      <w:r>
        <w:rPr>
          <w:rFonts w:ascii="Times New Roman" w:hAnsi="Times New Roman"/>
          <w:i/>
          <w:iCs/>
          <w:color w:val="000000"/>
          <w:spacing w:val="-9"/>
          <w:sz w:val="24"/>
          <w:szCs w:val="24"/>
        </w:rPr>
        <w:t xml:space="preserve"> </w:t>
      </w:r>
      <w:r>
        <w:rPr>
          <w:rFonts w:ascii="Times New Roman" w:hAnsi="Times New Roman"/>
          <w:i/>
          <w:iCs/>
          <w:color w:val="000000"/>
          <w:sz w:val="24"/>
          <w:szCs w:val="24"/>
        </w:rPr>
        <w:t>l</w:t>
      </w:r>
      <w:r>
        <w:rPr>
          <w:rFonts w:ascii="Times New Roman" w:hAnsi="Times New Roman"/>
          <w:i/>
          <w:iCs/>
          <w:color w:val="000000"/>
          <w:spacing w:val="-1"/>
          <w:sz w:val="24"/>
          <w:szCs w:val="24"/>
        </w:rPr>
        <w:t>a</w:t>
      </w:r>
      <w:r>
        <w:rPr>
          <w:rFonts w:ascii="Times New Roman" w:hAnsi="Times New Roman"/>
          <w:i/>
          <w:iCs/>
          <w:color w:val="000000"/>
          <w:sz w:val="24"/>
          <w:szCs w:val="24"/>
        </w:rPr>
        <w:t>voratore</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in</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trasferta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svolgere</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la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propria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attività, in</w:t>
      </w:r>
      <w:r>
        <w:rPr>
          <w:rFonts w:ascii="Times New Roman" w:hAnsi="Times New Roman"/>
          <w:i/>
          <w:iCs/>
          <w:color w:val="000000"/>
          <w:spacing w:val="1"/>
          <w:sz w:val="24"/>
          <w:szCs w:val="24"/>
        </w:rPr>
        <w:t xml:space="preserve"> </w:t>
      </w:r>
      <w:r>
        <w:rPr>
          <w:rFonts w:ascii="Times New Roman" w:hAnsi="Times New Roman"/>
          <w:i/>
          <w:iCs/>
          <w:color w:val="000000"/>
          <w:sz w:val="24"/>
          <w:szCs w:val="24"/>
        </w:rPr>
        <w:t>loc</w:t>
      </w:r>
      <w:r>
        <w:rPr>
          <w:rFonts w:ascii="Times New Roman" w:hAnsi="Times New Roman"/>
          <w:i/>
          <w:iCs/>
          <w:color w:val="000000"/>
          <w:spacing w:val="-1"/>
          <w:sz w:val="24"/>
          <w:szCs w:val="24"/>
        </w:rPr>
        <w:t>a</w:t>
      </w:r>
      <w:r>
        <w:rPr>
          <w:rFonts w:ascii="Times New Roman" w:hAnsi="Times New Roman"/>
          <w:i/>
          <w:iCs/>
          <w:color w:val="000000"/>
          <w:sz w:val="24"/>
          <w:szCs w:val="24"/>
        </w:rPr>
        <w:t>lità diversa</w:t>
      </w:r>
      <w:r>
        <w:rPr>
          <w:rFonts w:ascii="Times New Roman" w:hAnsi="Times New Roman"/>
          <w:i/>
          <w:iCs/>
          <w:color w:val="000000"/>
          <w:spacing w:val="1"/>
          <w:sz w:val="24"/>
          <w:szCs w:val="24"/>
        </w:rPr>
        <w:t xml:space="preserve"> </w:t>
      </w:r>
      <w:r>
        <w:rPr>
          <w:rFonts w:ascii="Times New Roman" w:hAnsi="Times New Roman"/>
          <w:i/>
          <w:iCs/>
          <w:color w:val="000000"/>
          <w:sz w:val="24"/>
          <w:szCs w:val="24"/>
        </w:rPr>
        <w:t>d</w:t>
      </w:r>
      <w:r>
        <w:rPr>
          <w:rFonts w:ascii="Times New Roman" w:hAnsi="Times New Roman"/>
          <w:i/>
          <w:iCs/>
          <w:color w:val="000000"/>
          <w:spacing w:val="-1"/>
          <w:sz w:val="24"/>
          <w:szCs w:val="24"/>
        </w:rPr>
        <w:t>a</w:t>
      </w:r>
      <w:r>
        <w:rPr>
          <w:rFonts w:ascii="Times New Roman" w:hAnsi="Times New Roman"/>
          <w:i/>
          <w:iCs/>
          <w:color w:val="000000"/>
          <w:sz w:val="24"/>
          <w:szCs w:val="24"/>
        </w:rPr>
        <w:t>lla</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ordinaria sede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di l</w:t>
      </w:r>
      <w:r>
        <w:rPr>
          <w:rFonts w:ascii="Times New Roman" w:hAnsi="Times New Roman"/>
          <w:i/>
          <w:iCs/>
          <w:color w:val="000000"/>
          <w:spacing w:val="-1"/>
          <w:sz w:val="24"/>
          <w:szCs w:val="24"/>
        </w:rPr>
        <w:t>a</w:t>
      </w:r>
      <w:r>
        <w:rPr>
          <w:rFonts w:ascii="Times New Roman" w:hAnsi="Times New Roman"/>
          <w:i/>
          <w:iCs/>
          <w:color w:val="000000"/>
          <w:sz w:val="24"/>
          <w:szCs w:val="24"/>
        </w:rPr>
        <w:t>voro,</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corri</w:t>
      </w:r>
      <w:r>
        <w:rPr>
          <w:rFonts w:ascii="Times New Roman" w:hAnsi="Times New Roman"/>
          <w:i/>
          <w:iCs/>
          <w:color w:val="000000"/>
          <w:spacing w:val="-1"/>
          <w:sz w:val="24"/>
          <w:szCs w:val="24"/>
        </w:rPr>
        <w:t>s</w:t>
      </w:r>
      <w:r>
        <w:rPr>
          <w:rFonts w:ascii="Times New Roman" w:hAnsi="Times New Roman"/>
          <w:i/>
          <w:iCs/>
          <w:color w:val="000000"/>
          <w:sz w:val="24"/>
          <w:szCs w:val="24"/>
        </w:rPr>
        <w:t>pondendo</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seguente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attamento globale:</w:t>
      </w:r>
    </w:p>
    <w:p w:rsidR="008D5A6C" w:rsidRDefault="008D5A6C">
      <w:pPr>
        <w:widowControl w:val="0"/>
        <w:autoSpaceDE w:val="0"/>
        <w:autoSpaceDN w:val="0"/>
        <w:adjustRightInd w:val="0"/>
        <w:spacing w:before="7"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40" w:lineRule="auto"/>
        <w:ind w:left="474" w:right="-20"/>
        <w:rPr>
          <w:rFonts w:ascii="Times New Roman" w:hAnsi="Times New Roman"/>
          <w:color w:val="000000"/>
          <w:sz w:val="24"/>
          <w:szCs w:val="24"/>
        </w:rPr>
      </w:pPr>
      <w:r>
        <w:rPr>
          <w:rFonts w:ascii="Times New Roman" w:hAnsi="Times New Roman"/>
          <w:i/>
          <w:iCs/>
          <w:color w:val="000000"/>
          <w:spacing w:val="1"/>
          <w:sz w:val="24"/>
          <w:szCs w:val="24"/>
        </w:rPr>
        <w:t>a</w:t>
      </w:r>
      <w:r>
        <w:rPr>
          <w:rFonts w:ascii="Times New Roman" w:hAnsi="Times New Roman"/>
          <w:i/>
          <w:iCs/>
          <w:color w:val="000000"/>
          <w:sz w:val="24"/>
          <w:szCs w:val="24"/>
        </w:rPr>
        <w:t xml:space="preserve">) </w:t>
      </w:r>
      <w:r>
        <w:rPr>
          <w:rFonts w:ascii="Times New Roman" w:hAnsi="Times New Roman"/>
          <w:i/>
          <w:iCs/>
          <w:color w:val="000000"/>
          <w:spacing w:val="39"/>
          <w:sz w:val="24"/>
          <w:szCs w:val="24"/>
        </w:rPr>
        <w:t xml:space="preserve"> </w:t>
      </w:r>
      <w:r>
        <w:rPr>
          <w:rFonts w:ascii="Times New Roman" w:hAnsi="Times New Roman"/>
          <w:i/>
          <w:iCs/>
          <w:color w:val="000000"/>
          <w:sz w:val="24"/>
          <w:szCs w:val="24"/>
        </w:rPr>
        <w:t>Rimborso spese viaggio</w:t>
      </w:r>
    </w:p>
    <w:p w:rsidR="008D5A6C" w:rsidRDefault="008D5A6C">
      <w:pPr>
        <w:widowControl w:val="0"/>
        <w:autoSpaceDE w:val="0"/>
        <w:autoSpaceDN w:val="0"/>
        <w:adjustRightInd w:val="0"/>
        <w:spacing w:before="10" w:after="0" w:line="150" w:lineRule="exact"/>
        <w:rPr>
          <w:rFonts w:ascii="Times New Roman" w:hAnsi="Times New Roman"/>
          <w:color w:val="000000"/>
          <w:sz w:val="15"/>
          <w:szCs w:val="15"/>
        </w:rPr>
      </w:pPr>
    </w:p>
    <w:p w:rsidR="008D5A6C" w:rsidRPr="00377109" w:rsidRDefault="008D5A6C">
      <w:pPr>
        <w:widowControl w:val="0"/>
        <w:autoSpaceDE w:val="0"/>
        <w:autoSpaceDN w:val="0"/>
        <w:adjustRightInd w:val="0"/>
        <w:spacing w:after="0" w:line="240" w:lineRule="auto"/>
        <w:ind w:left="834" w:right="57"/>
        <w:rPr>
          <w:rFonts w:ascii="Times New Roman" w:hAnsi="Times New Roman"/>
          <w:color w:val="000000"/>
          <w:sz w:val="24"/>
          <w:szCs w:val="24"/>
        </w:rPr>
      </w:pPr>
      <w:r w:rsidRPr="00377109">
        <w:rPr>
          <w:rFonts w:ascii="Times New Roman" w:hAnsi="Times New Roman"/>
          <w:i/>
          <w:iCs/>
          <w:color w:val="000000"/>
          <w:sz w:val="24"/>
          <w:szCs w:val="24"/>
        </w:rPr>
        <w:t>Il</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rimborso</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spese</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viaggio</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sarà</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oggetto</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di</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esame</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congiunto</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a</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livello</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aziendale</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in</w:t>
      </w:r>
      <w:r w:rsidRPr="00377109">
        <w:rPr>
          <w:rFonts w:ascii="Times New Roman" w:hAnsi="Times New Roman"/>
          <w:i/>
          <w:iCs/>
          <w:color w:val="000000"/>
          <w:spacing w:val="25"/>
          <w:sz w:val="24"/>
          <w:szCs w:val="24"/>
        </w:rPr>
        <w:t xml:space="preserve"> </w:t>
      </w:r>
      <w:r w:rsidRPr="00377109">
        <w:rPr>
          <w:rFonts w:ascii="Times New Roman" w:hAnsi="Times New Roman"/>
          <w:i/>
          <w:iCs/>
          <w:color w:val="000000"/>
          <w:sz w:val="24"/>
          <w:szCs w:val="24"/>
        </w:rPr>
        <w:t>funzione della pos</w:t>
      </w:r>
      <w:r w:rsidRPr="00377109">
        <w:rPr>
          <w:rFonts w:ascii="Times New Roman" w:hAnsi="Times New Roman"/>
          <w:i/>
          <w:iCs/>
          <w:color w:val="000000"/>
          <w:spacing w:val="-1"/>
          <w:sz w:val="24"/>
          <w:szCs w:val="24"/>
        </w:rPr>
        <w:t>s</w:t>
      </w:r>
      <w:r w:rsidRPr="00377109">
        <w:rPr>
          <w:rFonts w:ascii="Times New Roman" w:hAnsi="Times New Roman"/>
          <w:i/>
          <w:iCs/>
          <w:color w:val="000000"/>
          <w:spacing w:val="1"/>
          <w:sz w:val="24"/>
          <w:szCs w:val="24"/>
        </w:rPr>
        <w:t>i</w:t>
      </w:r>
      <w:r w:rsidRPr="00377109">
        <w:rPr>
          <w:rFonts w:ascii="Times New Roman" w:hAnsi="Times New Roman"/>
          <w:i/>
          <w:iCs/>
          <w:color w:val="000000"/>
          <w:sz w:val="24"/>
          <w:szCs w:val="24"/>
        </w:rPr>
        <w:t xml:space="preserve">bilità </w:t>
      </w:r>
      <w:r w:rsidRPr="00377109">
        <w:rPr>
          <w:rFonts w:ascii="Times New Roman" w:hAnsi="Times New Roman"/>
          <w:i/>
          <w:iCs/>
          <w:color w:val="000000"/>
          <w:spacing w:val="-1"/>
          <w:sz w:val="24"/>
          <w:szCs w:val="24"/>
        </w:rPr>
        <w:t>d</w:t>
      </w:r>
      <w:r w:rsidRPr="00377109">
        <w:rPr>
          <w:rFonts w:ascii="Times New Roman" w:hAnsi="Times New Roman"/>
          <w:i/>
          <w:iCs/>
          <w:color w:val="000000"/>
          <w:sz w:val="24"/>
          <w:szCs w:val="24"/>
        </w:rPr>
        <w:t>i arm</w:t>
      </w:r>
      <w:r w:rsidRPr="00377109">
        <w:rPr>
          <w:rFonts w:ascii="Times New Roman" w:hAnsi="Times New Roman"/>
          <w:i/>
          <w:iCs/>
          <w:color w:val="000000"/>
          <w:spacing w:val="-1"/>
          <w:sz w:val="24"/>
          <w:szCs w:val="24"/>
        </w:rPr>
        <w:t>o</w:t>
      </w:r>
      <w:r w:rsidRPr="00377109">
        <w:rPr>
          <w:rFonts w:ascii="Times New Roman" w:hAnsi="Times New Roman"/>
          <w:i/>
          <w:iCs/>
          <w:color w:val="000000"/>
          <w:sz w:val="24"/>
          <w:szCs w:val="24"/>
        </w:rPr>
        <w:t>nizzarlo con</w:t>
      </w:r>
      <w:r w:rsidRPr="00377109">
        <w:rPr>
          <w:rFonts w:ascii="Times New Roman" w:hAnsi="Times New Roman"/>
          <w:i/>
          <w:iCs/>
          <w:color w:val="000000"/>
          <w:spacing w:val="-1"/>
          <w:sz w:val="24"/>
          <w:szCs w:val="24"/>
        </w:rPr>
        <w:t xml:space="preserve"> </w:t>
      </w:r>
      <w:r w:rsidRPr="00377109">
        <w:rPr>
          <w:rFonts w:ascii="Times New Roman" w:hAnsi="Times New Roman"/>
          <w:i/>
          <w:iCs/>
          <w:color w:val="000000"/>
          <w:sz w:val="24"/>
          <w:szCs w:val="24"/>
        </w:rPr>
        <w:t>i vig</w:t>
      </w:r>
      <w:r w:rsidRPr="00377109">
        <w:rPr>
          <w:rFonts w:ascii="Times New Roman" w:hAnsi="Times New Roman"/>
          <w:i/>
          <w:iCs/>
          <w:color w:val="000000"/>
          <w:spacing w:val="1"/>
          <w:sz w:val="24"/>
          <w:szCs w:val="24"/>
        </w:rPr>
        <w:t>e</w:t>
      </w:r>
      <w:r w:rsidRPr="00377109">
        <w:rPr>
          <w:rFonts w:ascii="Times New Roman" w:hAnsi="Times New Roman"/>
          <w:i/>
          <w:iCs/>
          <w:color w:val="000000"/>
          <w:spacing w:val="-1"/>
          <w:sz w:val="24"/>
          <w:szCs w:val="24"/>
        </w:rPr>
        <w:t>n</w:t>
      </w:r>
      <w:r w:rsidRPr="00377109">
        <w:rPr>
          <w:rFonts w:ascii="Times New Roman" w:hAnsi="Times New Roman"/>
          <w:i/>
          <w:iCs/>
          <w:color w:val="000000"/>
          <w:sz w:val="24"/>
          <w:szCs w:val="24"/>
        </w:rPr>
        <w:t xml:space="preserve">ti </w:t>
      </w:r>
      <w:r w:rsidRPr="00377109">
        <w:rPr>
          <w:rFonts w:ascii="Times New Roman" w:hAnsi="Times New Roman"/>
          <w:i/>
          <w:iCs/>
          <w:color w:val="000000"/>
          <w:spacing w:val="-1"/>
          <w:sz w:val="24"/>
          <w:szCs w:val="24"/>
        </w:rPr>
        <w:t>s</w:t>
      </w:r>
      <w:r w:rsidRPr="00377109">
        <w:rPr>
          <w:rFonts w:ascii="Times New Roman" w:hAnsi="Times New Roman"/>
          <w:i/>
          <w:iCs/>
          <w:color w:val="000000"/>
          <w:spacing w:val="1"/>
          <w:sz w:val="24"/>
          <w:szCs w:val="24"/>
        </w:rPr>
        <w:t>i</w:t>
      </w:r>
      <w:r w:rsidRPr="00377109">
        <w:rPr>
          <w:rFonts w:ascii="Times New Roman" w:hAnsi="Times New Roman"/>
          <w:i/>
          <w:iCs/>
          <w:color w:val="000000"/>
          <w:sz w:val="24"/>
          <w:szCs w:val="24"/>
        </w:rPr>
        <w:t>stemi di prez</w:t>
      </w:r>
      <w:r w:rsidRPr="00377109">
        <w:rPr>
          <w:rFonts w:ascii="Times New Roman" w:hAnsi="Times New Roman"/>
          <w:i/>
          <w:iCs/>
          <w:color w:val="000000"/>
          <w:spacing w:val="-1"/>
          <w:sz w:val="24"/>
          <w:szCs w:val="24"/>
        </w:rPr>
        <w:t>z</w:t>
      </w:r>
      <w:r w:rsidRPr="00377109">
        <w:rPr>
          <w:rFonts w:ascii="Times New Roman" w:hAnsi="Times New Roman"/>
          <w:i/>
          <w:iCs/>
          <w:color w:val="000000"/>
          <w:sz w:val="24"/>
          <w:szCs w:val="24"/>
        </w:rPr>
        <w:t>o del trasp</w:t>
      </w:r>
      <w:r w:rsidRPr="00377109">
        <w:rPr>
          <w:rFonts w:ascii="Times New Roman" w:hAnsi="Times New Roman"/>
          <w:i/>
          <w:iCs/>
          <w:color w:val="000000"/>
          <w:spacing w:val="-1"/>
          <w:sz w:val="24"/>
          <w:szCs w:val="24"/>
        </w:rPr>
        <w:t>o</w:t>
      </w:r>
      <w:r w:rsidRPr="00377109">
        <w:rPr>
          <w:rFonts w:ascii="Times New Roman" w:hAnsi="Times New Roman"/>
          <w:i/>
          <w:iCs/>
          <w:color w:val="000000"/>
          <w:sz w:val="24"/>
          <w:szCs w:val="24"/>
        </w:rPr>
        <w:t>rto.</w:t>
      </w:r>
    </w:p>
    <w:p w:rsidR="008D5A6C" w:rsidRDefault="008D5A6C">
      <w:pPr>
        <w:widowControl w:val="0"/>
        <w:autoSpaceDE w:val="0"/>
        <w:autoSpaceDN w:val="0"/>
        <w:adjustRightInd w:val="0"/>
        <w:spacing w:before="1"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474" w:right="-20"/>
        <w:rPr>
          <w:rFonts w:ascii="Times New Roman" w:hAnsi="Times New Roman"/>
          <w:color w:val="000000"/>
          <w:sz w:val="24"/>
          <w:szCs w:val="24"/>
        </w:rPr>
      </w:pPr>
      <w:r>
        <w:rPr>
          <w:rFonts w:ascii="Times New Roman" w:hAnsi="Times New Roman"/>
          <w:i/>
          <w:iCs/>
          <w:color w:val="000000"/>
          <w:spacing w:val="1"/>
          <w:sz w:val="24"/>
          <w:szCs w:val="24"/>
        </w:rPr>
        <w:t>b</w:t>
      </w:r>
      <w:r>
        <w:rPr>
          <w:rFonts w:ascii="Times New Roman" w:hAnsi="Times New Roman"/>
          <w:i/>
          <w:iCs/>
          <w:color w:val="000000"/>
          <w:sz w:val="24"/>
          <w:szCs w:val="24"/>
        </w:rPr>
        <w:t xml:space="preserve">) </w:t>
      </w:r>
      <w:r>
        <w:rPr>
          <w:rFonts w:ascii="Times New Roman" w:hAnsi="Times New Roman"/>
          <w:i/>
          <w:iCs/>
          <w:color w:val="000000"/>
          <w:spacing w:val="39"/>
          <w:sz w:val="24"/>
          <w:szCs w:val="24"/>
        </w:rPr>
        <w:t xml:space="preserve"> </w:t>
      </w:r>
      <w:r>
        <w:rPr>
          <w:rFonts w:ascii="Times New Roman" w:hAnsi="Times New Roman"/>
          <w:i/>
          <w:iCs/>
          <w:color w:val="000000"/>
          <w:sz w:val="24"/>
          <w:szCs w:val="24"/>
        </w:rPr>
        <w:t>Rimborso spese vitto e alloggio</w:t>
      </w:r>
    </w:p>
    <w:p w:rsidR="008D5A6C" w:rsidRDefault="008D5A6C">
      <w:pPr>
        <w:widowControl w:val="0"/>
        <w:autoSpaceDE w:val="0"/>
        <w:autoSpaceDN w:val="0"/>
        <w:adjustRightInd w:val="0"/>
        <w:spacing w:before="1" w:after="0" w:line="160" w:lineRule="exact"/>
        <w:rPr>
          <w:rFonts w:ascii="Times New Roman" w:hAnsi="Times New Roman"/>
          <w:color w:val="000000"/>
          <w:sz w:val="16"/>
          <w:szCs w:val="16"/>
        </w:rPr>
      </w:pPr>
    </w:p>
    <w:p w:rsidR="008D5A6C" w:rsidRPr="00605E50" w:rsidDel="00DD6012" w:rsidRDefault="008D5A6C">
      <w:pPr>
        <w:widowControl w:val="0"/>
        <w:autoSpaceDE w:val="0"/>
        <w:autoSpaceDN w:val="0"/>
        <w:adjustRightInd w:val="0"/>
        <w:spacing w:after="0" w:line="240" w:lineRule="auto"/>
        <w:ind w:left="834" w:right="56"/>
        <w:rPr>
          <w:del w:id="17" w:author="Parisi, Carlo" w:date="2016-07-15T08:42:00Z"/>
          <w:rFonts w:ascii="Times New Roman" w:hAnsi="Times New Roman"/>
          <w:color w:val="00B0F0"/>
          <w:sz w:val="24"/>
          <w:szCs w:val="24"/>
        </w:rPr>
      </w:pPr>
      <w:r w:rsidRPr="00377109">
        <w:rPr>
          <w:rFonts w:ascii="Times New Roman" w:hAnsi="Times New Roman"/>
          <w:i/>
          <w:iCs/>
          <w:color w:val="000000"/>
          <w:sz w:val="24"/>
          <w:szCs w:val="24"/>
        </w:rPr>
        <w:t>Il</w:t>
      </w:r>
      <w:r w:rsidRPr="00377109">
        <w:rPr>
          <w:rFonts w:ascii="Times New Roman" w:hAnsi="Times New Roman"/>
          <w:i/>
          <w:iCs/>
          <w:color w:val="000000"/>
          <w:spacing w:val="-11"/>
          <w:sz w:val="24"/>
          <w:szCs w:val="24"/>
        </w:rPr>
        <w:t xml:space="preserve"> </w:t>
      </w:r>
      <w:r w:rsidRPr="00377109">
        <w:rPr>
          <w:rFonts w:ascii="Times New Roman" w:hAnsi="Times New Roman"/>
          <w:i/>
          <w:iCs/>
          <w:color w:val="000000"/>
          <w:sz w:val="24"/>
          <w:szCs w:val="24"/>
        </w:rPr>
        <w:t>rimborso</w:t>
      </w:r>
      <w:r w:rsidRPr="00377109">
        <w:rPr>
          <w:rFonts w:ascii="Times New Roman" w:hAnsi="Times New Roman"/>
          <w:i/>
          <w:iCs/>
          <w:color w:val="000000"/>
          <w:spacing w:val="-11"/>
          <w:sz w:val="24"/>
          <w:szCs w:val="24"/>
        </w:rPr>
        <w:t xml:space="preserve"> </w:t>
      </w:r>
      <w:r w:rsidRPr="00377109">
        <w:rPr>
          <w:rFonts w:ascii="Times New Roman" w:hAnsi="Times New Roman"/>
          <w:i/>
          <w:iCs/>
          <w:color w:val="000000"/>
          <w:sz w:val="24"/>
          <w:szCs w:val="24"/>
        </w:rPr>
        <w:t>a</w:t>
      </w:r>
      <w:r w:rsidRPr="00377109">
        <w:rPr>
          <w:rFonts w:ascii="Times New Roman" w:hAnsi="Times New Roman"/>
          <w:i/>
          <w:iCs/>
          <w:color w:val="000000"/>
          <w:spacing w:val="-11"/>
          <w:sz w:val="24"/>
          <w:szCs w:val="24"/>
        </w:rPr>
        <w:t xml:space="preserve"> </w:t>
      </w:r>
      <w:r w:rsidRPr="00377109">
        <w:rPr>
          <w:rFonts w:ascii="Times New Roman" w:hAnsi="Times New Roman"/>
          <w:i/>
          <w:iCs/>
          <w:color w:val="000000"/>
          <w:sz w:val="24"/>
          <w:szCs w:val="24"/>
        </w:rPr>
        <w:t>piè</w:t>
      </w:r>
      <w:r w:rsidRPr="00377109">
        <w:rPr>
          <w:rFonts w:ascii="Times New Roman" w:hAnsi="Times New Roman"/>
          <w:i/>
          <w:iCs/>
          <w:color w:val="000000"/>
          <w:spacing w:val="-11"/>
          <w:sz w:val="24"/>
          <w:szCs w:val="24"/>
        </w:rPr>
        <w:t xml:space="preserve"> </w:t>
      </w:r>
      <w:r w:rsidRPr="00377109">
        <w:rPr>
          <w:rFonts w:ascii="Times New Roman" w:hAnsi="Times New Roman"/>
          <w:i/>
          <w:iCs/>
          <w:color w:val="000000"/>
          <w:sz w:val="24"/>
          <w:szCs w:val="24"/>
        </w:rPr>
        <w:t>di</w:t>
      </w:r>
      <w:r w:rsidRPr="00377109">
        <w:rPr>
          <w:rFonts w:ascii="Times New Roman" w:hAnsi="Times New Roman"/>
          <w:i/>
          <w:iCs/>
          <w:color w:val="000000"/>
          <w:spacing w:val="-11"/>
          <w:sz w:val="24"/>
          <w:szCs w:val="24"/>
        </w:rPr>
        <w:t xml:space="preserve"> </w:t>
      </w:r>
      <w:r w:rsidRPr="00377109">
        <w:rPr>
          <w:rFonts w:ascii="Times New Roman" w:hAnsi="Times New Roman"/>
          <w:i/>
          <w:iCs/>
          <w:color w:val="000000"/>
          <w:sz w:val="24"/>
          <w:szCs w:val="24"/>
        </w:rPr>
        <w:t>lista</w:t>
      </w:r>
      <w:r w:rsidRPr="00377109">
        <w:rPr>
          <w:rFonts w:ascii="Times New Roman" w:hAnsi="Times New Roman"/>
          <w:i/>
          <w:iCs/>
          <w:strike/>
          <w:color w:val="000000"/>
          <w:sz w:val="24"/>
          <w:szCs w:val="24"/>
        </w:rPr>
        <w:t>,</w:t>
      </w:r>
      <w:r w:rsidRPr="00377109">
        <w:rPr>
          <w:rFonts w:ascii="Times New Roman" w:hAnsi="Times New Roman"/>
          <w:i/>
          <w:iCs/>
          <w:strike/>
          <w:color w:val="000000"/>
          <w:spacing w:val="-11"/>
          <w:sz w:val="24"/>
          <w:szCs w:val="24"/>
        </w:rPr>
        <w:t xml:space="preserve"> </w:t>
      </w:r>
      <w:r w:rsidR="00644F95" w:rsidRPr="00644F95">
        <w:rPr>
          <w:rFonts w:ascii="Times New Roman" w:hAnsi="Times New Roman"/>
          <w:i/>
          <w:iCs/>
          <w:color w:val="000000"/>
          <w:sz w:val="24"/>
          <w:szCs w:val="24"/>
          <w:rPrChange w:id="18" w:author="Parisi, Carlo" w:date="2016-07-15T08:44:00Z">
            <w:rPr>
              <w:rFonts w:ascii="Times New Roman" w:hAnsi="Times New Roman"/>
              <w:i/>
              <w:iCs/>
              <w:strike/>
              <w:color w:val="000000"/>
              <w:sz w:val="24"/>
              <w:szCs w:val="24"/>
            </w:rPr>
          </w:rPrChange>
        </w:rPr>
        <w:t>nei</w:t>
      </w:r>
      <w:r w:rsidR="00644F95" w:rsidRPr="00644F95">
        <w:rPr>
          <w:rFonts w:ascii="Times New Roman" w:hAnsi="Times New Roman"/>
          <w:i/>
          <w:iCs/>
          <w:color w:val="000000"/>
          <w:spacing w:val="-10"/>
          <w:sz w:val="24"/>
          <w:szCs w:val="24"/>
          <w:rPrChange w:id="19" w:author="Parisi, Carlo" w:date="2016-07-15T08:44:00Z">
            <w:rPr>
              <w:rFonts w:ascii="Times New Roman" w:hAnsi="Times New Roman"/>
              <w:i/>
              <w:iCs/>
              <w:strike/>
              <w:color w:val="000000"/>
              <w:spacing w:val="-10"/>
              <w:sz w:val="24"/>
              <w:szCs w:val="24"/>
            </w:rPr>
          </w:rPrChange>
        </w:rPr>
        <w:t xml:space="preserve"> </w:t>
      </w:r>
      <w:r w:rsidR="00644F95" w:rsidRPr="00644F95">
        <w:rPr>
          <w:rFonts w:ascii="Times New Roman" w:hAnsi="Times New Roman"/>
          <w:i/>
          <w:iCs/>
          <w:color w:val="000000"/>
          <w:sz w:val="24"/>
          <w:szCs w:val="24"/>
          <w:rPrChange w:id="20" w:author="Parisi, Carlo" w:date="2016-07-15T08:44:00Z">
            <w:rPr>
              <w:rFonts w:ascii="Times New Roman" w:hAnsi="Times New Roman"/>
              <w:i/>
              <w:iCs/>
              <w:strike/>
              <w:color w:val="000000"/>
              <w:sz w:val="24"/>
              <w:szCs w:val="24"/>
            </w:rPr>
          </w:rPrChange>
        </w:rPr>
        <w:t>limiti</w:t>
      </w:r>
      <w:r w:rsidR="00644F95" w:rsidRPr="00644F95">
        <w:rPr>
          <w:rFonts w:ascii="Times New Roman" w:hAnsi="Times New Roman"/>
          <w:i/>
          <w:iCs/>
          <w:color w:val="000000"/>
          <w:spacing w:val="-11"/>
          <w:sz w:val="24"/>
          <w:szCs w:val="24"/>
          <w:rPrChange w:id="21" w:author="Parisi, Carlo" w:date="2016-07-15T08:44:00Z">
            <w:rPr>
              <w:rFonts w:ascii="Times New Roman" w:hAnsi="Times New Roman"/>
              <w:i/>
              <w:iCs/>
              <w:strike/>
              <w:color w:val="000000"/>
              <w:spacing w:val="-11"/>
              <w:sz w:val="24"/>
              <w:szCs w:val="24"/>
            </w:rPr>
          </w:rPrChange>
        </w:rPr>
        <w:t xml:space="preserve"> </w:t>
      </w:r>
      <w:r w:rsidR="00644F95" w:rsidRPr="00644F95">
        <w:rPr>
          <w:rFonts w:ascii="Times New Roman" w:hAnsi="Times New Roman"/>
          <w:i/>
          <w:iCs/>
          <w:color w:val="000000"/>
          <w:sz w:val="24"/>
          <w:szCs w:val="24"/>
          <w:rPrChange w:id="22" w:author="Parisi, Carlo" w:date="2016-07-15T08:44:00Z">
            <w:rPr>
              <w:rFonts w:ascii="Times New Roman" w:hAnsi="Times New Roman"/>
              <w:i/>
              <w:iCs/>
              <w:strike/>
              <w:color w:val="000000"/>
              <w:sz w:val="24"/>
              <w:szCs w:val="24"/>
            </w:rPr>
          </w:rPrChange>
        </w:rPr>
        <w:t>della</w:t>
      </w:r>
      <w:r w:rsidR="00644F95" w:rsidRPr="00644F95">
        <w:rPr>
          <w:rFonts w:ascii="Times New Roman" w:hAnsi="Times New Roman"/>
          <w:i/>
          <w:iCs/>
          <w:color w:val="000000"/>
          <w:spacing w:val="-11"/>
          <w:sz w:val="24"/>
          <w:szCs w:val="24"/>
          <w:rPrChange w:id="23" w:author="Parisi, Carlo" w:date="2016-07-15T08:44:00Z">
            <w:rPr>
              <w:rFonts w:ascii="Times New Roman" w:hAnsi="Times New Roman"/>
              <w:i/>
              <w:iCs/>
              <w:strike/>
              <w:color w:val="000000"/>
              <w:spacing w:val="-11"/>
              <w:sz w:val="24"/>
              <w:szCs w:val="24"/>
            </w:rPr>
          </w:rPrChange>
        </w:rPr>
        <w:t xml:space="preserve"> </w:t>
      </w:r>
      <w:r w:rsidR="00644F95" w:rsidRPr="00644F95">
        <w:rPr>
          <w:rFonts w:ascii="Times New Roman" w:hAnsi="Times New Roman"/>
          <w:i/>
          <w:iCs/>
          <w:color w:val="000000"/>
          <w:sz w:val="24"/>
          <w:szCs w:val="24"/>
          <w:rPrChange w:id="24" w:author="Parisi, Carlo" w:date="2016-07-15T08:44:00Z">
            <w:rPr>
              <w:rFonts w:ascii="Times New Roman" w:hAnsi="Times New Roman"/>
              <w:i/>
              <w:iCs/>
              <w:strike/>
              <w:color w:val="000000"/>
              <w:sz w:val="24"/>
              <w:szCs w:val="24"/>
            </w:rPr>
          </w:rPrChange>
        </w:rPr>
        <w:t>normalità</w:t>
      </w:r>
      <w:r w:rsidRPr="00377109">
        <w:rPr>
          <w:rFonts w:ascii="Times New Roman" w:hAnsi="Times New Roman"/>
          <w:i/>
          <w:iCs/>
          <w:strike/>
          <w:color w:val="000000"/>
          <w:sz w:val="24"/>
          <w:szCs w:val="24"/>
        </w:rPr>
        <w:t>,</w:t>
      </w:r>
      <w:r w:rsidRPr="00377109">
        <w:rPr>
          <w:rFonts w:ascii="Times New Roman" w:hAnsi="Times New Roman"/>
          <w:i/>
          <w:iCs/>
          <w:color w:val="000000"/>
          <w:spacing w:val="-11"/>
          <w:sz w:val="24"/>
          <w:szCs w:val="24"/>
        </w:rPr>
        <w:t xml:space="preserve"> </w:t>
      </w:r>
      <w:r w:rsidRPr="00377109">
        <w:rPr>
          <w:rFonts w:ascii="Times New Roman" w:hAnsi="Times New Roman"/>
          <w:i/>
          <w:iCs/>
          <w:color w:val="000000"/>
          <w:sz w:val="24"/>
          <w:szCs w:val="24"/>
        </w:rPr>
        <w:t>delle</w:t>
      </w:r>
      <w:r w:rsidRPr="00377109">
        <w:rPr>
          <w:rFonts w:ascii="Times New Roman" w:hAnsi="Times New Roman"/>
          <w:i/>
          <w:iCs/>
          <w:color w:val="000000"/>
          <w:spacing w:val="-11"/>
          <w:sz w:val="24"/>
          <w:szCs w:val="24"/>
        </w:rPr>
        <w:t xml:space="preserve"> </w:t>
      </w:r>
      <w:r w:rsidRPr="00377109">
        <w:rPr>
          <w:rFonts w:ascii="Times New Roman" w:hAnsi="Times New Roman"/>
          <w:i/>
          <w:iCs/>
          <w:color w:val="000000"/>
          <w:sz w:val="24"/>
          <w:szCs w:val="24"/>
        </w:rPr>
        <w:t>spese</w:t>
      </w:r>
      <w:r w:rsidRPr="00377109">
        <w:rPr>
          <w:rFonts w:ascii="Times New Roman" w:hAnsi="Times New Roman"/>
          <w:i/>
          <w:iCs/>
          <w:color w:val="000000"/>
          <w:spacing w:val="-13"/>
          <w:sz w:val="24"/>
          <w:szCs w:val="24"/>
        </w:rPr>
        <w:t xml:space="preserve"> </w:t>
      </w:r>
      <w:r w:rsidRPr="00377109">
        <w:rPr>
          <w:rFonts w:ascii="Times New Roman" w:hAnsi="Times New Roman"/>
          <w:i/>
          <w:iCs/>
          <w:color w:val="000000"/>
          <w:sz w:val="24"/>
          <w:szCs w:val="24"/>
        </w:rPr>
        <w:t>documentate</w:t>
      </w:r>
      <w:r w:rsidRPr="00377109">
        <w:rPr>
          <w:rFonts w:ascii="Times New Roman" w:hAnsi="Times New Roman"/>
          <w:i/>
          <w:iCs/>
          <w:color w:val="000000"/>
          <w:spacing w:val="-11"/>
          <w:sz w:val="24"/>
          <w:szCs w:val="24"/>
        </w:rPr>
        <w:t xml:space="preserve"> </w:t>
      </w:r>
      <w:r w:rsidRPr="00377109">
        <w:rPr>
          <w:rFonts w:ascii="Times New Roman" w:hAnsi="Times New Roman"/>
          <w:i/>
          <w:iCs/>
          <w:color w:val="000000"/>
          <w:sz w:val="24"/>
          <w:szCs w:val="24"/>
        </w:rPr>
        <w:t>di</w:t>
      </w:r>
      <w:r w:rsidRPr="00377109">
        <w:rPr>
          <w:rFonts w:ascii="Times New Roman" w:hAnsi="Times New Roman"/>
          <w:i/>
          <w:iCs/>
          <w:color w:val="000000"/>
          <w:spacing w:val="-11"/>
          <w:sz w:val="24"/>
          <w:szCs w:val="24"/>
        </w:rPr>
        <w:t xml:space="preserve"> </w:t>
      </w:r>
      <w:r w:rsidRPr="00377109">
        <w:rPr>
          <w:rFonts w:ascii="Times New Roman" w:hAnsi="Times New Roman"/>
          <w:i/>
          <w:iCs/>
          <w:color w:val="000000"/>
          <w:sz w:val="24"/>
          <w:szCs w:val="24"/>
        </w:rPr>
        <w:t>vitto</w:t>
      </w:r>
      <w:r w:rsidRPr="00377109">
        <w:rPr>
          <w:rFonts w:ascii="Times New Roman" w:hAnsi="Times New Roman"/>
          <w:i/>
          <w:iCs/>
          <w:color w:val="000000"/>
          <w:spacing w:val="-11"/>
          <w:sz w:val="24"/>
          <w:szCs w:val="24"/>
        </w:rPr>
        <w:t xml:space="preserve"> </w:t>
      </w:r>
      <w:r w:rsidRPr="00377109">
        <w:rPr>
          <w:rFonts w:ascii="Times New Roman" w:hAnsi="Times New Roman"/>
          <w:i/>
          <w:iCs/>
          <w:color w:val="000000"/>
          <w:sz w:val="24"/>
          <w:szCs w:val="24"/>
        </w:rPr>
        <w:t>e</w:t>
      </w:r>
      <w:r w:rsidRPr="00377109">
        <w:rPr>
          <w:rFonts w:ascii="Times New Roman" w:hAnsi="Times New Roman"/>
          <w:i/>
          <w:iCs/>
          <w:color w:val="000000"/>
          <w:spacing w:val="-11"/>
          <w:sz w:val="24"/>
          <w:szCs w:val="24"/>
        </w:rPr>
        <w:t xml:space="preserve"> </w:t>
      </w:r>
      <w:r w:rsidR="00377109">
        <w:rPr>
          <w:rFonts w:ascii="Times New Roman" w:hAnsi="Times New Roman"/>
          <w:i/>
          <w:iCs/>
          <w:color w:val="000000"/>
          <w:sz w:val="24"/>
          <w:szCs w:val="24"/>
        </w:rPr>
        <w:t xml:space="preserve">alloggio sostenute in trasferta </w:t>
      </w:r>
      <w:ins w:id="25" w:author="Parisi, Carlo" w:date="2016-07-15T08:45:00Z">
        <w:r w:rsidR="00DD6012">
          <w:rPr>
            <w:rFonts w:ascii="Times New Roman" w:hAnsi="Times New Roman"/>
            <w:i/>
            <w:iCs/>
            <w:color w:val="000000"/>
            <w:sz w:val="24"/>
            <w:szCs w:val="24"/>
          </w:rPr>
          <w:t>.</w:t>
        </w:r>
      </w:ins>
      <w:del w:id="26" w:author="Parisi, Carlo" w:date="2016-07-15T08:42:00Z">
        <w:r w:rsidR="00377109" w:rsidRPr="00605E50" w:rsidDel="00DD6012">
          <w:rPr>
            <w:rFonts w:ascii="Times New Roman" w:hAnsi="Times New Roman"/>
            <w:i/>
            <w:iCs/>
            <w:color w:val="00B0F0"/>
            <w:sz w:val="24"/>
            <w:szCs w:val="24"/>
          </w:rPr>
          <w:delText>sarà oggetto di esame congiunto a livello aziendale.</w:delText>
        </w:r>
      </w:del>
      <w:ins w:id="27" w:author="Parisi, Carlo" w:date="2016-07-15T08:42:00Z">
        <w:r w:rsidR="00DD6012">
          <w:rPr>
            <w:rFonts w:ascii="Times New Roman" w:hAnsi="Times New Roman"/>
            <w:i/>
            <w:iCs/>
            <w:color w:val="00B0F0"/>
            <w:sz w:val="24"/>
            <w:szCs w:val="24"/>
          </w:rPr>
          <w:t xml:space="preserve"> Eventuali </w:t>
        </w:r>
      </w:ins>
      <w:ins w:id="28" w:author="Parisi, Carlo" w:date="2016-07-15T08:44:00Z">
        <w:r w:rsidR="00DD6012">
          <w:rPr>
            <w:rFonts w:ascii="Times New Roman" w:hAnsi="Times New Roman"/>
            <w:i/>
            <w:iCs/>
            <w:color w:val="00B0F0"/>
            <w:sz w:val="24"/>
            <w:szCs w:val="24"/>
          </w:rPr>
          <w:t>divergenze sui criteri di</w:t>
        </w:r>
      </w:ins>
      <w:ins w:id="29" w:author="Parisi, Carlo" w:date="2016-07-15T08:45:00Z">
        <w:r w:rsidR="00E47F3B">
          <w:rPr>
            <w:rFonts w:ascii="Times New Roman" w:hAnsi="Times New Roman"/>
            <w:i/>
            <w:iCs/>
            <w:color w:val="00B0F0"/>
            <w:sz w:val="24"/>
            <w:szCs w:val="24"/>
          </w:rPr>
          <w:t xml:space="preserve"> </w:t>
        </w:r>
        <w:r w:rsidR="00DD6012">
          <w:rPr>
            <w:rFonts w:ascii="Times New Roman" w:hAnsi="Times New Roman"/>
            <w:i/>
            <w:iCs/>
            <w:color w:val="00B0F0"/>
            <w:sz w:val="24"/>
            <w:szCs w:val="24"/>
          </w:rPr>
          <w:t xml:space="preserve">normalità applicati saranno oggetto di confronto con le </w:t>
        </w:r>
        <w:proofErr w:type="spellStart"/>
        <w:r w:rsidR="00DD6012">
          <w:rPr>
            <w:rFonts w:ascii="Times New Roman" w:hAnsi="Times New Roman"/>
            <w:i/>
            <w:iCs/>
            <w:color w:val="00B0F0"/>
            <w:sz w:val="24"/>
            <w:szCs w:val="24"/>
          </w:rPr>
          <w:t>rsa</w:t>
        </w:r>
        <w:proofErr w:type="spellEnd"/>
        <w:r w:rsidR="00DD6012">
          <w:rPr>
            <w:rFonts w:ascii="Times New Roman" w:hAnsi="Times New Roman"/>
            <w:i/>
            <w:iCs/>
            <w:color w:val="00B0F0"/>
            <w:sz w:val="24"/>
            <w:szCs w:val="24"/>
          </w:rPr>
          <w:t>/</w:t>
        </w:r>
        <w:proofErr w:type="spellStart"/>
        <w:r w:rsidR="00DD6012">
          <w:rPr>
            <w:rFonts w:ascii="Times New Roman" w:hAnsi="Times New Roman"/>
            <w:i/>
            <w:iCs/>
            <w:color w:val="00B0F0"/>
            <w:sz w:val="24"/>
            <w:szCs w:val="24"/>
          </w:rPr>
          <w:t>rsu</w:t>
        </w:r>
      </w:ins>
      <w:proofErr w:type="spellEnd"/>
    </w:p>
    <w:p w:rsidR="00644F95" w:rsidRDefault="00644F95" w:rsidP="00644F95">
      <w:pPr>
        <w:widowControl w:val="0"/>
        <w:autoSpaceDE w:val="0"/>
        <w:autoSpaceDN w:val="0"/>
        <w:adjustRightInd w:val="0"/>
        <w:spacing w:after="0" w:line="240" w:lineRule="auto"/>
        <w:ind w:left="834" w:right="56"/>
        <w:rPr>
          <w:rFonts w:ascii="Times New Roman" w:hAnsi="Times New Roman"/>
          <w:color w:val="000000"/>
          <w:sz w:val="12"/>
          <w:szCs w:val="12"/>
        </w:rPr>
        <w:pPrChange w:id="30" w:author="Parisi, Carlo" w:date="2016-07-15T08:42:00Z">
          <w:pPr>
            <w:widowControl w:val="0"/>
            <w:autoSpaceDE w:val="0"/>
            <w:autoSpaceDN w:val="0"/>
            <w:adjustRightInd w:val="0"/>
            <w:spacing w:before="1" w:after="0" w:line="120" w:lineRule="exact"/>
          </w:pPr>
        </w:pPrChange>
      </w:pPr>
    </w:p>
    <w:p w:rsidR="008D5A6C" w:rsidRPr="008E383E" w:rsidDel="00E47F3B" w:rsidRDefault="008D5A6C" w:rsidP="00E47F3B">
      <w:pPr>
        <w:widowControl w:val="0"/>
        <w:autoSpaceDE w:val="0"/>
        <w:autoSpaceDN w:val="0"/>
        <w:adjustRightInd w:val="0"/>
        <w:spacing w:after="0" w:line="240" w:lineRule="auto"/>
        <w:ind w:left="474" w:right="-20"/>
        <w:rPr>
          <w:del w:id="31" w:author="Parisi, Carlo" w:date="2016-07-15T08:47:00Z"/>
          <w:rFonts w:ascii="Times New Roman" w:hAnsi="Times New Roman"/>
          <w:color w:val="FF0000"/>
          <w:sz w:val="24"/>
          <w:szCs w:val="24"/>
        </w:rPr>
      </w:pPr>
      <w:r>
        <w:rPr>
          <w:rFonts w:ascii="Times New Roman" w:hAnsi="Times New Roman"/>
          <w:i/>
          <w:iCs/>
          <w:color w:val="000000"/>
          <w:sz w:val="24"/>
          <w:szCs w:val="24"/>
        </w:rPr>
        <w:t>c</w:t>
      </w:r>
      <w:del w:id="32" w:author="Parisi, Carlo" w:date="2016-07-15T08:47:00Z">
        <w:r w:rsidDel="00E47F3B">
          <w:rPr>
            <w:rFonts w:ascii="Times New Roman" w:hAnsi="Times New Roman"/>
            <w:i/>
            <w:iCs/>
            <w:color w:val="000000"/>
            <w:sz w:val="24"/>
            <w:szCs w:val="24"/>
          </w:rPr>
          <w:delText xml:space="preserve">) </w:delText>
        </w:r>
        <w:r w:rsidDel="00E47F3B">
          <w:rPr>
            <w:rFonts w:ascii="Times New Roman" w:hAnsi="Times New Roman"/>
            <w:i/>
            <w:iCs/>
            <w:color w:val="000000"/>
            <w:spacing w:val="53"/>
            <w:sz w:val="24"/>
            <w:szCs w:val="24"/>
          </w:rPr>
          <w:delText xml:space="preserve"> </w:delText>
        </w:r>
        <w:r w:rsidRPr="008E383E" w:rsidDel="00E47F3B">
          <w:rPr>
            <w:rFonts w:ascii="Times New Roman" w:hAnsi="Times New Roman"/>
            <w:i/>
            <w:iCs/>
            <w:color w:val="FF0000"/>
            <w:sz w:val="24"/>
            <w:szCs w:val="24"/>
          </w:rPr>
          <w:delText>Indennità</w:delText>
        </w:r>
        <w:r w:rsidRPr="008E383E" w:rsidDel="00E47F3B">
          <w:rPr>
            <w:rFonts w:ascii="Times New Roman" w:hAnsi="Times New Roman"/>
            <w:i/>
            <w:iCs/>
            <w:color w:val="FF0000"/>
            <w:spacing w:val="-1"/>
            <w:sz w:val="24"/>
            <w:szCs w:val="24"/>
          </w:rPr>
          <w:delText xml:space="preserve"> </w:delText>
        </w:r>
        <w:r w:rsidRPr="008E383E" w:rsidDel="00E47F3B">
          <w:rPr>
            <w:rFonts w:ascii="Times New Roman" w:hAnsi="Times New Roman"/>
            <w:i/>
            <w:iCs/>
            <w:color w:val="FF0000"/>
            <w:sz w:val="24"/>
            <w:szCs w:val="24"/>
          </w:rPr>
          <w:delText>di</w:delText>
        </w:r>
        <w:r w:rsidRPr="008E383E" w:rsidDel="00E47F3B">
          <w:rPr>
            <w:rFonts w:ascii="Times New Roman" w:hAnsi="Times New Roman"/>
            <w:i/>
            <w:iCs/>
            <w:color w:val="FF0000"/>
            <w:spacing w:val="-1"/>
            <w:sz w:val="24"/>
            <w:szCs w:val="24"/>
          </w:rPr>
          <w:delText xml:space="preserve"> </w:delText>
        </w:r>
        <w:r w:rsidRPr="008E383E" w:rsidDel="00E47F3B">
          <w:rPr>
            <w:rFonts w:ascii="Times New Roman" w:hAnsi="Times New Roman"/>
            <w:i/>
            <w:iCs/>
            <w:color w:val="FF0000"/>
            <w:sz w:val="24"/>
            <w:szCs w:val="24"/>
          </w:rPr>
          <w:delText>trasferta</w:delText>
        </w:r>
      </w:del>
    </w:p>
    <w:p w:rsidR="00644F95" w:rsidRDefault="00644F95" w:rsidP="00644F95">
      <w:pPr>
        <w:widowControl w:val="0"/>
        <w:autoSpaceDE w:val="0"/>
        <w:autoSpaceDN w:val="0"/>
        <w:adjustRightInd w:val="0"/>
        <w:spacing w:after="0" w:line="240" w:lineRule="auto"/>
        <w:ind w:left="474" w:right="-20"/>
        <w:rPr>
          <w:del w:id="33" w:author="Parisi, Carlo" w:date="2016-07-15T08:47:00Z"/>
          <w:rFonts w:ascii="Times New Roman" w:hAnsi="Times New Roman"/>
          <w:color w:val="FF0000"/>
          <w:sz w:val="16"/>
          <w:szCs w:val="16"/>
        </w:rPr>
        <w:pPrChange w:id="34" w:author="Parisi, Carlo" w:date="2016-07-15T08:47:00Z">
          <w:pPr>
            <w:widowControl w:val="0"/>
            <w:autoSpaceDE w:val="0"/>
            <w:autoSpaceDN w:val="0"/>
            <w:adjustRightInd w:val="0"/>
            <w:spacing w:before="1" w:after="0" w:line="160" w:lineRule="exact"/>
          </w:pPr>
        </w:pPrChange>
      </w:pPr>
    </w:p>
    <w:p w:rsidR="00644F95" w:rsidRDefault="00644F95" w:rsidP="00644F95">
      <w:pPr>
        <w:widowControl w:val="0"/>
        <w:autoSpaceDE w:val="0"/>
        <w:autoSpaceDN w:val="0"/>
        <w:adjustRightInd w:val="0"/>
        <w:spacing w:after="0" w:line="240" w:lineRule="auto"/>
        <w:ind w:left="474" w:right="-20"/>
        <w:rPr>
          <w:del w:id="35" w:author="Parisi, Carlo" w:date="2016-07-15T08:47:00Z"/>
          <w:rFonts w:ascii="Calibri" w:hAnsi="Calibri" w:cs="Calibri"/>
          <w:color w:val="FF0000"/>
          <w:sz w:val="13"/>
          <w:szCs w:val="13"/>
        </w:rPr>
        <w:pPrChange w:id="36" w:author="Parisi, Carlo" w:date="2016-07-15T08:47:00Z">
          <w:pPr>
            <w:widowControl w:val="0"/>
            <w:autoSpaceDE w:val="0"/>
            <w:autoSpaceDN w:val="0"/>
            <w:adjustRightInd w:val="0"/>
            <w:spacing w:before="3" w:after="0" w:line="130" w:lineRule="exact"/>
          </w:pPr>
        </w:pPrChange>
      </w:pPr>
    </w:p>
    <w:p w:rsidR="00644F95" w:rsidRDefault="00A569F5" w:rsidP="00644F95">
      <w:pPr>
        <w:widowControl w:val="0"/>
        <w:autoSpaceDE w:val="0"/>
        <w:autoSpaceDN w:val="0"/>
        <w:adjustRightInd w:val="0"/>
        <w:spacing w:after="0" w:line="240" w:lineRule="auto"/>
        <w:ind w:left="474" w:right="-20"/>
        <w:rPr>
          <w:del w:id="37" w:author="Parisi, Carlo" w:date="2016-07-15T08:47:00Z"/>
          <w:rFonts w:ascii="Calibri" w:hAnsi="Calibri" w:cs="Calibri"/>
          <w:color w:val="FF0000"/>
          <w:sz w:val="24"/>
          <w:szCs w:val="24"/>
        </w:rPr>
        <w:pPrChange w:id="38" w:author="Parisi, Carlo" w:date="2016-07-15T08:47:00Z">
          <w:pPr>
            <w:widowControl w:val="0"/>
            <w:numPr>
              <w:numId w:val="6"/>
            </w:numPr>
            <w:autoSpaceDE w:val="0"/>
            <w:autoSpaceDN w:val="0"/>
            <w:adjustRightInd w:val="0"/>
            <w:spacing w:after="0" w:line="240" w:lineRule="auto"/>
            <w:ind w:left="1087" w:right="-20" w:hanging="360"/>
            <w:jc w:val="both"/>
          </w:pPr>
        </w:pPrChange>
      </w:pPr>
      <w:del w:id="39" w:author="Parisi, Carlo" w:date="2016-07-15T08:47:00Z">
        <w:r w:rsidDel="00E47F3B">
          <w:rPr>
            <w:rFonts w:ascii="Calibri" w:hAnsi="Calibri" w:cs="Calibri"/>
            <w:i/>
            <w:iCs/>
            <w:color w:val="FF0000"/>
            <w:sz w:val="24"/>
            <w:szCs w:val="24"/>
          </w:rPr>
          <w:delText xml:space="preserve">La durata della trasferta </w:delText>
        </w:r>
        <w:r w:rsidR="00B9079D" w:rsidRPr="000E44F0" w:rsidDel="00E47F3B">
          <w:rPr>
            <w:rFonts w:ascii="Calibri" w:hAnsi="Calibri" w:cs="Calibri"/>
            <w:i/>
            <w:iCs/>
            <w:color w:val="FF0000"/>
            <w:sz w:val="24"/>
            <w:szCs w:val="24"/>
          </w:rPr>
          <w:delText>decorre dall’inizio dell’orario di lavoro in vigore nella sede di appartenenza o d</w:delText>
        </w:r>
        <w:r w:rsidR="00B9079D" w:rsidDel="00E47F3B">
          <w:rPr>
            <w:rFonts w:ascii="Calibri" w:hAnsi="Calibri" w:cs="Calibri"/>
            <w:i/>
            <w:iCs/>
            <w:color w:val="FF0000"/>
            <w:sz w:val="24"/>
            <w:szCs w:val="24"/>
          </w:rPr>
          <w:delText>a</w:delText>
        </w:r>
        <w:r w:rsidR="00B9079D" w:rsidRPr="000E44F0" w:rsidDel="00E47F3B">
          <w:rPr>
            <w:rFonts w:ascii="Calibri" w:hAnsi="Calibri" w:cs="Calibri"/>
            <w:i/>
            <w:iCs/>
            <w:color w:val="FF0000"/>
            <w:sz w:val="24"/>
            <w:szCs w:val="24"/>
          </w:rPr>
          <w:delText>l</w:delText>
        </w:r>
        <w:r w:rsidDel="00E47F3B">
          <w:rPr>
            <w:rFonts w:ascii="Calibri" w:hAnsi="Calibri" w:cs="Calibri"/>
            <w:i/>
            <w:iCs/>
            <w:color w:val="FF0000"/>
            <w:sz w:val="24"/>
            <w:szCs w:val="24"/>
          </w:rPr>
          <w:delText xml:space="preserve"> suo </w:delText>
        </w:r>
        <w:r w:rsidR="00B9079D" w:rsidRPr="000E44F0" w:rsidDel="00E47F3B">
          <w:rPr>
            <w:rFonts w:ascii="Calibri" w:hAnsi="Calibri" w:cs="Calibri"/>
            <w:i/>
            <w:iCs/>
            <w:color w:val="FF0000"/>
            <w:sz w:val="24"/>
            <w:szCs w:val="24"/>
          </w:rPr>
          <w:delText>effettivo orario di inizio</w:delText>
        </w:r>
        <w:r w:rsidDel="00E47F3B">
          <w:rPr>
            <w:rFonts w:ascii="Calibri" w:hAnsi="Calibri" w:cs="Calibri"/>
            <w:i/>
            <w:iCs/>
            <w:color w:val="FF0000"/>
            <w:sz w:val="24"/>
            <w:szCs w:val="24"/>
          </w:rPr>
          <w:delText>.</w:delText>
        </w:r>
      </w:del>
    </w:p>
    <w:p w:rsidR="00644F95" w:rsidRDefault="00A569F5" w:rsidP="00644F95">
      <w:pPr>
        <w:widowControl w:val="0"/>
        <w:autoSpaceDE w:val="0"/>
        <w:autoSpaceDN w:val="0"/>
        <w:adjustRightInd w:val="0"/>
        <w:spacing w:after="0" w:line="240" w:lineRule="auto"/>
        <w:ind w:left="474" w:right="-20"/>
        <w:rPr>
          <w:del w:id="40" w:author="Parisi, Carlo" w:date="2016-07-15T08:47:00Z"/>
          <w:rFonts w:ascii="Calibri" w:hAnsi="Calibri" w:cs="Calibri"/>
          <w:color w:val="0070C0"/>
          <w:sz w:val="24"/>
          <w:szCs w:val="24"/>
        </w:rPr>
        <w:pPrChange w:id="41" w:author="Parisi, Carlo" w:date="2016-07-15T08:47:00Z">
          <w:pPr>
            <w:widowControl w:val="0"/>
            <w:numPr>
              <w:numId w:val="6"/>
            </w:numPr>
            <w:autoSpaceDE w:val="0"/>
            <w:autoSpaceDN w:val="0"/>
            <w:adjustRightInd w:val="0"/>
            <w:spacing w:after="0" w:line="240" w:lineRule="auto"/>
            <w:ind w:left="1134" w:right="54" w:hanging="360"/>
            <w:jc w:val="both"/>
          </w:pPr>
        </w:pPrChange>
      </w:pPr>
      <w:del w:id="42" w:author="Parisi, Carlo" w:date="2016-07-15T08:47:00Z">
        <w:r w:rsidRPr="00B80A69" w:rsidDel="00E47F3B">
          <w:rPr>
            <w:rFonts w:ascii="Calibri" w:hAnsi="Calibri" w:cs="Calibri"/>
            <w:i/>
            <w:iCs/>
            <w:color w:val="0070C0"/>
          </w:rPr>
          <w:delText>In</w:delText>
        </w:r>
        <w:r w:rsidRPr="00B80A69" w:rsidDel="00E47F3B">
          <w:rPr>
            <w:rFonts w:ascii="Calibri" w:hAnsi="Calibri" w:cs="Calibri"/>
            <w:i/>
            <w:iCs/>
            <w:color w:val="0070C0"/>
            <w:spacing w:val="54"/>
          </w:rPr>
          <w:delText xml:space="preserve"> </w:delText>
        </w:r>
        <w:r w:rsidRPr="00B80A69" w:rsidDel="00E47F3B">
          <w:rPr>
            <w:rFonts w:ascii="Calibri" w:hAnsi="Calibri" w:cs="Calibri"/>
            <w:i/>
            <w:iCs/>
            <w:color w:val="0070C0"/>
          </w:rPr>
          <w:delText xml:space="preserve">caso  di  </w:delText>
        </w:r>
        <w:r w:rsidRPr="00B80A69" w:rsidDel="00E47F3B">
          <w:rPr>
            <w:rFonts w:ascii="Calibri" w:hAnsi="Calibri" w:cs="Calibri"/>
            <w:i/>
            <w:iCs/>
            <w:color w:val="0070C0"/>
            <w:spacing w:val="-1"/>
          </w:rPr>
          <w:delText>t</w:delText>
        </w:r>
        <w:r w:rsidRPr="00B80A69" w:rsidDel="00E47F3B">
          <w:rPr>
            <w:rFonts w:ascii="Calibri" w:hAnsi="Calibri" w:cs="Calibri"/>
            <w:i/>
            <w:iCs/>
            <w:color w:val="0070C0"/>
            <w:spacing w:val="1"/>
          </w:rPr>
          <w:delText>r</w:delText>
        </w:r>
        <w:r w:rsidRPr="00B80A69" w:rsidDel="00E47F3B">
          <w:rPr>
            <w:rFonts w:ascii="Calibri" w:hAnsi="Calibri" w:cs="Calibri"/>
            <w:i/>
            <w:iCs/>
            <w:color w:val="0070C0"/>
          </w:rPr>
          <w:delText>asferta  v</w:delText>
        </w:r>
        <w:r w:rsidRPr="00B80A69" w:rsidDel="00E47F3B">
          <w:rPr>
            <w:rFonts w:ascii="Calibri" w:hAnsi="Calibri" w:cs="Calibri"/>
            <w:i/>
            <w:iCs/>
            <w:color w:val="0070C0"/>
            <w:spacing w:val="-1"/>
          </w:rPr>
          <w:delText>ie</w:delText>
        </w:r>
        <w:r w:rsidRPr="00B80A69" w:rsidDel="00E47F3B">
          <w:rPr>
            <w:rFonts w:ascii="Calibri" w:hAnsi="Calibri" w:cs="Calibri"/>
            <w:i/>
            <w:iCs/>
            <w:color w:val="0070C0"/>
          </w:rPr>
          <w:delText>ne</w:delText>
        </w:r>
        <w:r w:rsidRPr="00B80A69" w:rsidDel="00E47F3B">
          <w:rPr>
            <w:rFonts w:ascii="Calibri" w:hAnsi="Calibri" w:cs="Calibri"/>
            <w:i/>
            <w:iCs/>
            <w:color w:val="0070C0"/>
            <w:spacing w:val="54"/>
          </w:rPr>
          <w:delText xml:space="preserve"> </w:delText>
        </w:r>
        <w:r w:rsidRPr="00B80A69" w:rsidDel="00E47F3B">
          <w:rPr>
            <w:rFonts w:ascii="Calibri" w:hAnsi="Calibri" w:cs="Calibri"/>
            <w:i/>
            <w:iCs/>
            <w:color w:val="0070C0"/>
          </w:rPr>
          <w:delText>corrisposto</w:delText>
        </w:r>
        <w:r w:rsidRPr="00B80A69" w:rsidDel="00E47F3B">
          <w:rPr>
            <w:rFonts w:ascii="Calibri" w:hAnsi="Calibri" w:cs="Calibri"/>
            <w:i/>
            <w:iCs/>
            <w:color w:val="0070C0"/>
            <w:spacing w:val="54"/>
          </w:rPr>
          <w:delText xml:space="preserve"> </w:delText>
        </w:r>
        <w:r w:rsidRPr="00B80A69" w:rsidDel="00E47F3B">
          <w:rPr>
            <w:rFonts w:ascii="Calibri" w:hAnsi="Calibri" w:cs="Calibri"/>
            <w:i/>
            <w:iCs/>
            <w:color w:val="0070C0"/>
          </w:rPr>
          <w:delText>il</w:delText>
        </w:r>
        <w:r w:rsidRPr="00B80A69" w:rsidDel="00E47F3B">
          <w:rPr>
            <w:rFonts w:ascii="Calibri" w:hAnsi="Calibri" w:cs="Calibri"/>
            <w:i/>
            <w:iCs/>
            <w:color w:val="0070C0"/>
            <w:spacing w:val="54"/>
          </w:rPr>
          <w:delText xml:space="preserve"> </w:delText>
        </w:r>
        <w:r w:rsidRPr="00B80A69" w:rsidDel="00E47F3B">
          <w:rPr>
            <w:rFonts w:ascii="Calibri" w:hAnsi="Calibri" w:cs="Calibri"/>
            <w:i/>
            <w:iCs/>
            <w:color w:val="0070C0"/>
          </w:rPr>
          <w:delText>successivo</w:delText>
        </w:r>
        <w:r w:rsidRPr="00B80A69" w:rsidDel="00E47F3B">
          <w:rPr>
            <w:rFonts w:ascii="Calibri" w:hAnsi="Calibri" w:cs="Calibri"/>
            <w:i/>
            <w:iCs/>
            <w:color w:val="0070C0"/>
            <w:spacing w:val="54"/>
          </w:rPr>
          <w:delText xml:space="preserve"> </w:delText>
        </w:r>
        <w:r w:rsidRPr="00B80A69" w:rsidDel="00E47F3B">
          <w:rPr>
            <w:rFonts w:ascii="Calibri" w:hAnsi="Calibri" w:cs="Calibri"/>
            <w:i/>
            <w:iCs/>
            <w:color w:val="0070C0"/>
          </w:rPr>
          <w:delText>trattamen</w:delText>
        </w:r>
        <w:r w:rsidRPr="00B80A69" w:rsidDel="00E47F3B">
          <w:rPr>
            <w:rFonts w:ascii="Calibri" w:hAnsi="Calibri" w:cs="Calibri"/>
            <w:i/>
            <w:iCs/>
            <w:color w:val="0070C0"/>
            <w:spacing w:val="1"/>
          </w:rPr>
          <w:delText>t</w:delText>
        </w:r>
        <w:r w:rsidRPr="00B80A69" w:rsidDel="00E47F3B">
          <w:rPr>
            <w:rFonts w:ascii="Calibri" w:hAnsi="Calibri" w:cs="Calibri"/>
            <w:i/>
            <w:iCs/>
            <w:color w:val="0070C0"/>
          </w:rPr>
          <w:delText>o</w:delText>
        </w:r>
        <w:r w:rsidRPr="00B80A69" w:rsidDel="00E47F3B">
          <w:rPr>
            <w:rFonts w:ascii="Calibri" w:hAnsi="Calibri" w:cs="Calibri"/>
            <w:i/>
            <w:iCs/>
            <w:color w:val="0070C0"/>
            <w:spacing w:val="52"/>
          </w:rPr>
          <w:delText xml:space="preserve"> </w:delText>
        </w:r>
        <w:r w:rsidRPr="00B80A69" w:rsidDel="00E47F3B">
          <w:rPr>
            <w:rFonts w:ascii="Calibri" w:hAnsi="Calibri" w:cs="Calibri"/>
            <w:i/>
            <w:iCs/>
            <w:color w:val="0070C0"/>
          </w:rPr>
          <w:delText>eco</w:delText>
        </w:r>
        <w:r w:rsidRPr="00B80A69" w:rsidDel="00E47F3B">
          <w:rPr>
            <w:rFonts w:ascii="Calibri" w:hAnsi="Calibri" w:cs="Calibri"/>
            <w:i/>
            <w:iCs/>
            <w:color w:val="0070C0"/>
            <w:spacing w:val="-1"/>
          </w:rPr>
          <w:delText>n</w:delText>
        </w:r>
        <w:r w:rsidRPr="00B80A69" w:rsidDel="00E47F3B">
          <w:rPr>
            <w:rFonts w:ascii="Calibri" w:hAnsi="Calibri" w:cs="Calibri"/>
            <w:i/>
            <w:iCs/>
            <w:color w:val="0070C0"/>
          </w:rPr>
          <w:delText>omico</w:delText>
        </w:r>
        <w:r w:rsidRPr="00B80A69" w:rsidDel="00E47F3B">
          <w:rPr>
            <w:rFonts w:ascii="Calibri" w:hAnsi="Calibri" w:cs="Calibri"/>
            <w:i/>
            <w:iCs/>
            <w:color w:val="0070C0"/>
            <w:spacing w:val="54"/>
          </w:rPr>
          <w:delText xml:space="preserve"> </w:delText>
        </w:r>
        <w:r w:rsidRPr="00B80A69" w:rsidDel="00E47F3B">
          <w:rPr>
            <w:rFonts w:ascii="Calibri" w:hAnsi="Calibri" w:cs="Calibri"/>
            <w:i/>
            <w:iCs/>
            <w:color w:val="0070C0"/>
          </w:rPr>
          <w:delText>ri</w:delText>
        </w:r>
        <w:r w:rsidRPr="00B80A69" w:rsidDel="00E47F3B">
          <w:rPr>
            <w:rFonts w:ascii="Calibri" w:hAnsi="Calibri" w:cs="Calibri"/>
            <w:i/>
            <w:iCs/>
            <w:color w:val="0070C0"/>
            <w:spacing w:val="-1"/>
          </w:rPr>
          <w:delText>s</w:delText>
        </w:r>
        <w:r w:rsidRPr="00B80A69" w:rsidDel="00E47F3B">
          <w:rPr>
            <w:rFonts w:ascii="Calibri" w:hAnsi="Calibri" w:cs="Calibri"/>
            <w:i/>
            <w:iCs/>
            <w:color w:val="0070C0"/>
          </w:rPr>
          <w:delText>petto</w:delText>
        </w:r>
        <w:r w:rsidRPr="00B80A69" w:rsidDel="00E47F3B">
          <w:rPr>
            <w:rFonts w:ascii="Calibri" w:hAnsi="Calibri" w:cs="Calibri"/>
            <w:i/>
            <w:iCs/>
            <w:color w:val="0070C0"/>
            <w:spacing w:val="54"/>
          </w:rPr>
          <w:delText xml:space="preserve"> </w:delText>
        </w:r>
        <w:r w:rsidRPr="00B80A69" w:rsidDel="00E47F3B">
          <w:rPr>
            <w:rFonts w:ascii="Calibri" w:hAnsi="Calibri" w:cs="Calibri"/>
            <w:i/>
            <w:iCs/>
            <w:color w:val="0070C0"/>
          </w:rPr>
          <w:delText>alla presta</w:delText>
        </w:r>
        <w:r w:rsidRPr="00B80A69" w:rsidDel="00E47F3B">
          <w:rPr>
            <w:rFonts w:ascii="Calibri" w:hAnsi="Calibri" w:cs="Calibri"/>
            <w:i/>
            <w:iCs/>
            <w:color w:val="0070C0"/>
            <w:spacing w:val="-1"/>
          </w:rPr>
          <w:delText>z</w:delText>
        </w:r>
        <w:r w:rsidRPr="00B80A69" w:rsidDel="00E47F3B">
          <w:rPr>
            <w:rFonts w:ascii="Calibri" w:hAnsi="Calibri" w:cs="Calibri"/>
            <w:i/>
            <w:iCs/>
            <w:color w:val="0070C0"/>
          </w:rPr>
          <w:delText>ione di segui</w:delText>
        </w:r>
        <w:r w:rsidRPr="00B80A69" w:rsidDel="00E47F3B">
          <w:rPr>
            <w:rFonts w:ascii="Calibri" w:hAnsi="Calibri" w:cs="Calibri"/>
            <w:i/>
            <w:iCs/>
            <w:color w:val="0070C0"/>
            <w:spacing w:val="-1"/>
          </w:rPr>
          <w:delText>t</w:delText>
        </w:r>
        <w:r w:rsidR="00B80A69" w:rsidRPr="00B80A69" w:rsidDel="00E47F3B">
          <w:rPr>
            <w:rFonts w:ascii="Calibri" w:hAnsi="Calibri" w:cs="Calibri"/>
            <w:i/>
            <w:iCs/>
            <w:color w:val="0070C0"/>
          </w:rPr>
          <w:delText>o descritta:</w:delText>
        </w:r>
      </w:del>
    </w:p>
    <w:p w:rsidR="00644F95" w:rsidRDefault="00A569F5" w:rsidP="00644F95">
      <w:pPr>
        <w:widowControl w:val="0"/>
        <w:autoSpaceDE w:val="0"/>
        <w:autoSpaceDN w:val="0"/>
        <w:adjustRightInd w:val="0"/>
        <w:spacing w:after="0" w:line="240" w:lineRule="auto"/>
        <w:ind w:left="474" w:right="-20"/>
        <w:rPr>
          <w:del w:id="43" w:author="Parisi, Carlo" w:date="2016-07-15T08:47:00Z"/>
          <w:rFonts w:ascii="Calibri" w:hAnsi="Calibri" w:cs="Calibri"/>
          <w:color w:val="0070C0"/>
        </w:rPr>
        <w:pPrChange w:id="44" w:author="Parisi, Carlo" w:date="2016-07-15T08:47:00Z">
          <w:pPr>
            <w:widowControl w:val="0"/>
            <w:numPr>
              <w:numId w:val="7"/>
            </w:numPr>
            <w:autoSpaceDE w:val="0"/>
            <w:autoSpaceDN w:val="0"/>
            <w:adjustRightInd w:val="0"/>
            <w:spacing w:after="0" w:line="240" w:lineRule="auto"/>
            <w:ind w:left="1134" w:right="102" w:hanging="720"/>
            <w:jc w:val="both"/>
          </w:pPr>
        </w:pPrChange>
      </w:pPr>
      <w:del w:id="45" w:author="Parisi, Carlo" w:date="2016-07-15T08:47:00Z">
        <w:r w:rsidRPr="00106499" w:rsidDel="00E47F3B">
          <w:rPr>
            <w:rFonts w:ascii="Calibri" w:hAnsi="Calibri" w:cs="Calibri"/>
            <w:i/>
            <w:iCs/>
            <w:color w:val="0070C0"/>
          </w:rPr>
          <w:delText>1</w:delText>
        </w:r>
        <w:r w:rsidR="00B80A69" w:rsidRPr="00106499" w:rsidDel="00E47F3B">
          <w:rPr>
            <w:rFonts w:ascii="Calibri" w:hAnsi="Calibri" w:cs="Calibri"/>
            <w:i/>
            <w:iCs/>
            <w:color w:val="0070C0"/>
          </w:rPr>
          <w:delText>0 € per una fascia di impegno da 8</w:delText>
        </w:r>
        <w:r w:rsidRPr="00106499" w:rsidDel="00E47F3B">
          <w:rPr>
            <w:rFonts w:ascii="Calibri" w:hAnsi="Calibri" w:cs="Calibri"/>
            <w:i/>
            <w:iCs/>
            <w:color w:val="0070C0"/>
          </w:rPr>
          <w:delText xml:space="preserve"> a 12 ore</w:delText>
        </w:r>
        <w:r w:rsidR="00B80A69" w:rsidRPr="00106499" w:rsidDel="00E47F3B">
          <w:rPr>
            <w:rFonts w:ascii="Calibri" w:hAnsi="Calibri" w:cs="Calibri"/>
            <w:i/>
            <w:iCs/>
            <w:color w:val="0070C0"/>
          </w:rPr>
          <w:delText>;</w:delText>
        </w:r>
      </w:del>
    </w:p>
    <w:p w:rsidR="00644F95" w:rsidRDefault="00A569F5" w:rsidP="00644F95">
      <w:pPr>
        <w:widowControl w:val="0"/>
        <w:autoSpaceDE w:val="0"/>
        <w:autoSpaceDN w:val="0"/>
        <w:adjustRightInd w:val="0"/>
        <w:spacing w:after="0" w:line="240" w:lineRule="auto"/>
        <w:ind w:left="474" w:right="-20"/>
        <w:rPr>
          <w:del w:id="46" w:author="Parisi, Carlo" w:date="2016-07-15T08:47:00Z"/>
          <w:rFonts w:ascii="Calibri" w:hAnsi="Calibri" w:cs="Calibri"/>
          <w:color w:val="0070C0"/>
        </w:rPr>
        <w:pPrChange w:id="47" w:author="Parisi, Carlo" w:date="2016-07-15T08:47:00Z">
          <w:pPr>
            <w:widowControl w:val="0"/>
            <w:numPr>
              <w:numId w:val="7"/>
            </w:numPr>
            <w:autoSpaceDE w:val="0"/>
            <w:autoSpaceDN w:val="0"/>
            <w:adjustRightInd w:val="0"/>
            <w:spacing w:after="0" w:line="240" w:lineRule="auto"/>
            <w:ind w:left="1134" w:right="382" w:hanging="720"/>
            <w:jc w:val="both"/>
          </w:pPr>
        </w:pPrChange>
      </w:pPr>
      <w:del w:id="48" w:author="Parisi, Carlo" w:date="2016-07-15T08:47:00Z">
        <w:r w:rsidRPr="00106499" w:rsidDel="00E47F3B">
          <w:rPr>
            <w:rFonts w:ascii="Calibri" w:hAnsi="Calibri" w:cs="Calibri"/>
            <w:i/>
            <w:iCs/>
            <w:color w:val="0070C0"/>
          </w:rPr>
          <w:delText>20</w:delText>
        </w:r>
        <w:r w:rsidR="00B80A69" w:rsidRPr="00106499" w:rsidDel="00E47F3B">
          <w:rPr>
            <w:rFonts w:ascii="Calibri" w:hAnsi="Calibri" w:cs="Calibri"/>
            <w:i/>
            <w:iCs/>
            <w:color w:val="0070C0"/>
          </w:rPr>
          <w:delText xml:space="preserve"> € per un impegno giornaliero superiore a 12 </w:delText>
        </w:r>
        <w:r w:rsidRPr="00106499" w:rsidDel="00E47F3B">
          <w:rPr>
            <w:rFonts w:ascii="Calibri" w:hAnsi="Calibri" w:cs="Calibri"/>
            <w:i/>
            <w:iCs/>
            <w:color w:val="0070C0"/>
          </w:rPr>
          <w:delText>ore</w:delText>
        </w:r>
        <w:r w:rsidR="00B80A69" w:rsidRPr="00106499" w:rsidDel="00E47F3B">
          <w:rPr>
            <w:rFonts w:ascii="Calibri" w:hAnsi="Calibri" w:cs="Calibri"/>
            <w:i/>
            <w:iCs/>
            <w:color w:val="0070C0"/>
          </w:rPr>
          <w:delText>;</w:delText>
        </w:r>
      </w:del>
    </w:p>
    <w:p w:rsidR="00644F95" w:rsidRDefault="00A569F5" w:rsidP="00644F95">
      <w:pPr>
        <w:widowControl w:val="0"/>
        <w:autoSpaceDE w:val="0"/>
        <w:autoSpaceDN w:val="0"/>
        <w:adjustRightInd w:val="0"/>
        <w:spacing w:after="0" w:line="240" w:lineRule="auto"/>
        <w:ind w:left="474" w:right="-20"/>
        <w:rPr>
          <w:del w:id="49" w:author="Parisi, Carlo" w:date="2016-07-15T08:47:00Z"/>
          <w:rFonts w:ascii="Calibri" w:hAnsi="Calibri" w:cs="Calibri"/>
          <w:color w:val="0070C0"/>
        </w:rPr>
        <w:pPrChange w:id="50" w:author="Parisi, Carlo" w:date="2016-07-15T08:47:00Z">
          <w:pPr>
            <w:widowControl w:val="0"/>
            <w:numPr>
              <w:numId w:val="7"/>
            </w:numPr>
            <w:autoSpaceDE w:val="0"/>
            <w:autoSpaceDN w:val="0"/>
            <w:adjustRightInd w:val="0"/>
            <w:spacing w:after="0" w:line="240" w:lineRule="auto"/>
            <w:ind w:left="1134" w:right="4992" w:hanging="720"/>
            <w:jc w:val="both"/>
          </w:pPr>
        </w:pPrChange>
      </w:pPr>
      <w:del w:id="51" w:author="Parisi, Carlo" w:date="2016-07-15T08:47:00Z">
        <w:r w:rsidRPr="00106499" w:rsidDel="00E47F3B">
          <w:rPr>
            <w:rFonts w:ascii="Calibri" w:hAnsi="Calibri" w:cs="Calibri"/>
            <w:i/>
            <w:iCs/>
            <w:color w:val="0070C0"/>
          </w:rPr>
          <w:delText>30</w:delText>
        </w:r>
        <w:r w:rsidR="00B80A69" w:rsidRPr="00106499" w:rsidDel="00E47F3B">
          <w:rPr>
            <w:rFonts w:ascii="Calibri" w:hAnsi="Calibri" w:cs="Calibri"/>
            <w:i/>
            <w:iCs/>
            <w:color w:val="0070C0"/>
          </w:rPr>
          <w:delText xml:space="preserve"> </w:delText>
        </w:r>
        <w:r w:rsidRPr="00106499" w:rsidDel="00E47F3B">
          <w:rPr>
            <w:rFonts w:ascii="Calibri" w:hAnsi="Calibri" w:cs="Calibri"/>
            <w:i/>
            <w:iCs/>
            <w:color w:val="0070C0"/>
          </w:rPr>
          <w:delText>€ per ogni pernottamento</w:delText>
        </w:r>
        <w:r w:rsidR="00B80A69" w:rsidRPr="00106499" w:rsidDel="00E47F3B">
          <w:rPr>
            <w:rFonts w:ascii="Calibri" w:hAnsi="Calibri" w:cs="Calibri"/>
            <w:i/>
            <w:iCs/>
            <w:color w:val="0070C0"/>
          </w:rPr>
          <w:delText>;</w:delText>
        </w:r>
      </w:del>
    </w:p>
    <w:p w:rsidR="00644F95" w:rsidRDefault="007028FF" w:rsidP="00644F95">
      <w:pPr>
        <w:widowControl w:val="0"/>
        <w:autoSpaceDE w:val="0"/>
        <w:autoSpaceDN w:val="0"/>
        <w:adjustRightInd w:val="0"/>
        <w:spacing w:after="0" w:line="240" w:lineRule="auto"/>
        <w:ind w:left="474" w:right="-20"/>
        <w:rPr>
          <w:del w:id="52" w:author="Parisi, Carlo" w:date="2016-07-15T08:47:00Z"/>
          <w:rFonts w:ascii="Calibri" w:hAnsi="Calibri" w:cs="Calibri"/>
          <w:color w:val="0070C0"/>
        </w:rPr>
        <w:pPrChange w:id="53" w:author="Parisi, Carlo" w:date="2016-07-15T08:47:00Z">
          <w:pPr>
            <w:autoSpaceDE w:val="0"/>
            <w:autoSpaceDN w:val="0"/>
            <w:adjustRightInd w:val="0"/>
            <w:spacing w:after="0" w:line="240" w:lineRule="auto"/>
            <w:ind w:left="1134" w:right="-39"/>
          </w:pPr>
        </w:pPrChange>
      </w:pPr>
      <w:del w:id="54" w:author="Parisi, Carlo" w:date="2016-07-15T08:47:00Z">
        <w:r w:rsidDel="00E47F3B">
          <w:rPr>
            <w:rFonts w:ascii="Calibri" w:hAnsi="Calibri" w:cs="Calibri"/>
            <w:color w:val="0070C0"/>
          </w:rPr>
          <w:delText>si precisa che</w:delText>
        </w:r>
        <w:r w:rsidR="00EF3CF7" w:rsidDel="00E47F3B">
          <w:rPr>
            <w:rFonts w:ascii="Calibri" w:hAnsi="Calibri" w:cs="Calibri"/>
            <w:color w:val="0070C0"/>
          </w:rPr>
          <w:delText xml:space="preserve"> in caso di pernottamento</w:delText>
        </w:r>
        <w:r w:rsidDel="00E47F3B">
          <w:rPr>
            <w:rFonts w:ascii="Calibri" w:hAnsi="Calibri" w:cs="Calibri"/>
            <w:color w:val="0070C0"/>
          </w:rPr>
          <w:delText xml:space="preserve"> </w:delText>
        </w:r>
        <w:r w:rsidR="00EF3CF7" w:rsidDel="00E47F3B">
          <w:rPr>
            <w:rFonts w:ascii="Calibri" w:hAnsi="Calibri" w:cs="Calibri"/>
            <w:color w:val="0070C0"/>
          </w:rPr>
          <w:delText>l’indennità giornaliera di cui al punto iii. assorbe le indennità di cui ai punti i. e ii.</w:delText>
        </w:r>
      </w:del>
    </w:p>
    <w:p w:rsidR="00644F95" w:rsidRDefault="00644F95" w:rsidP="00644F95">
      <w:pPr>
        <w:widowControl w:val="0"/>
        <w:autoSpaceDE w:val="0"/>
        <w:autoSpaceDN w:val="0"/>
        <w:adjustRightInd w:val="0"/>
        <w:spacing w:after="0" w:line="240" w:lineRule="auto"/>
        <w:ind w:left="474" w:right="-20"/>
        <w:rPr>
          <w:del w:id="55" w:author="Parisi, Carlo" w:date="2016-07-15T08:47:00Z"/>
          <w:rFonts w:ascii="Calibri" w:hAnsi="Calibri" w:cs="Calibri"/>
          <w:color w:val="000000"/>
          <w:sz w:val="20"/>
          <w:szCs w:val="20"/>
        </w:rPr>
        <w:pPrChange w:id="56" w:author="Parisi, Carlo" w:date="2016-07-15T08:47:00Z">
          <w:pPr>
            <w:widowControl w:val="0"/>
            <w:autoSpaceDE w:val="0"/>
            <w:autoSpaceDN w:val="0"/>
            <w:adjustRightInd w:val="0"/>
            <w:spacing w:before="13" w:after="0" w:line="200" w:lineRule="exact"/>
          </w:pPr>
        </w:pPrChange>
      </w:pPr>
    </w:p>
    <w:p w:rsidR="00644F95" w:rsidRDefault="008D5A6C" w:rsidP="00644F95">
      <w:pPr>
        <w:widowControl w:val="0"/>
        <w:autoSpaceDE w:val="0"/>
        <w:autoSpaceDN w:val="0"/>
        <w:adjustRightInd w:val="0"/>
        <w:spacing w:after="0" w:line="240" w:lineRule="auto"/>
        <w:ind w:left="474" w:right="-20"/>
        <w:rPr>
          <w:del w:id="57" w:author="Parisi, Carlo" w:date="2016-07-15T08:47:00Z"/>
          <w:rFonts w:ascii="Calibri" w:hAnsi="Calibri" w:cs="Calibri"/>
          <w:i/>
          <w:iCs/>
          <w:strike/>
          <w:color w:val="000000"/>
          <w:sz w:val="24"/>
          <w:szCs w:val="24"/>
        </w:rPr>
        <w:pPrChange w:id="58" w:author="Parisi, Carlo" w:date="2016-07-15T08:47:00Z">
          <w:pPr>
            <w:widowControl w:val="0"/>
            <w:autoSpaceDE w:val="0"/>
            <w:autoSpaceDN w:val="0"/>
            <w:adjustRightInd w:val="0"/>
            <w:spacing w:after="0" w:line="240" w:lineRule="auto"/>
            <w:ind w:left="114" w:right="54"/>
          </w:pPr>
        </w:pPrChange>
      </w:pPr>
      <w:del w:id="59" w:author="Parisi, Carlo" w:date="2016-07-15T08:47:00Z">
        <w:r w:rsidRPr="00621575" w:rsidDel="00E47F3B">
          <w:rPr>
            <w:rFonts w:ascii="Calibri" w:hAnsi="Calibri" w:cs="Calibri"/>
            <w:i/>
            <w:iCs/>
            <w:strike/>
            <w:color w:val="000000"/>
            <w:sz w:val="24"/>
            <w:szCs w:val="24"/>
          </w:rPr>
          <w:delText>Tale tratta</w:delText>
        </w:r>
        <w:r w:rsidRPr="00621575" w:rsidDel="00E47F3B">
          <w:rPr>
            <w:rFonts w:ascii="Calibri" w:hAnsi="Calibri" w:cs="Calibri"/>
            <w:i/>
            <w:iCs/>
            <w:strike/>
            <w:color w:val="000000"/>
            <w:spacing w:val="-1"/>
            <w:sz w:val="24"/>
            <w:szCs w:val="24"/>
          </w:rPr>
          <w:delText>m</w:delText>
        </w:r>
        <w:r w:rsidRPr="00621575" w:rsidDel="00E47F3B">
          <w:rPr>
            <w:rFonts w:ascii="Calibri" w:hAnsi="Calibri" w:cs="Calibri"/>
            <w:i/>
            <w:iCs/>
            <w:strike/>
            <w:color w:val="000000"/>
            <w:spacing w:val="1"/>
            <w:sz w:val="24"/>
            <w:szCs w:val="24"/>
          </w:rPr>
          <w:delText>e</w:delText>
        </w:r>
        <w:r w:rsidRPr="00621575" w:rsidDel="00E47F3B">
          <w:rPr>
            <w:rFonts w:ascii="Calibri" w:hAnsi="Calibri" w:cs="Calibri"/>
            <w:i/>
            <w:iCs/>
            <w:strike/>
            <w:color w:val="000000"/>
            <w:sz w:val="24"/>
            <w:szCs w:val="24"/>
          </w:rPr>
          <w:delText>nto non si</w:delText>
        </w:r>
        <w:r w:rsidRPr="00621575" w:rsidDel="00E47F3B">
          <w:rPr>
            <w:rFonts w:ascii="Calibri" w:hAnsi="Calibri" w:cs="Calibri"/>
            <w:i/>
            <w:iCs/>
            <w:strike/>
            <w:color w:val="000000"/>
            <w:spacing w:val="-1"/>
            <w:sz w:val="24"/>
            <w:szCs w:val="24"/>
          </w:rPr>
          <w:delText xml:space="preserve"> </w:delText>
        </w:r>
        <w:r w:rsidRPr="00621575" w:rsidDel="00E47F3B">
          <w:rPr>
            <w:rFonts w:ascii="Calibri" w:hAnsi="Calibri" w:cs="Calibri"/>
            <w:i/>
            <w:iCs/>
            <w:strike/>
            <w:color w:val="000000"/>
            <w:sz w:val="24"/>
            <w:szCs w:val="24"/>
          </w:rPr>
          <w:delText xml:space="preserve">applica ai </w:delText>
        </w:r>
        <w:r w:rsidRPr="00621575" w:rsidDel="00E47F3B">
          <w:rPr>
            <w:rFonts w:ascii="Calibri" w:hAnsi="Calibri" w:cs="Calibri"/>
            <w:i/>
            <w:iCs/>
            <w:strike/>
            <w:color w:val="000000"/>
            <w:spacing w:val="-1"/>
            <w:sz w:val="24"/>
            <w:szCs w:val="24"/>
          </w:rPr>
          <w:delText>l</w:delText>
        </w:r>
        <w:r w:rsidRPr="00621575" w:rsidDel="00E47F3B">
          <w:rPr>
            <w:rFonts w:ascii="Calibri" w:hAnsi="Calibri" w:cs="Calibri"/>
            <w:i/>
            <w:iCs/>
            <w:strike/>
            <w:color w:val="000000"/>
            <w:sz w:val="24"/>
            <w:szCs w:val="24"/>
          </w:rPr>
          <w:delText xml:space="preserve">avoratori a </w:delText>
        </w:r>
        <w:r w:rsidRPr="00621575" w:rsidDel="00E47F3B">
          <w:rPr>
            <w:rFonts w:ascii="Calibri" w:hAnsi="Calibri" w:cs="Calibri"/>
            <w:i/>
            <w:iCs/>
            <w:strike/>
            <w:color w:val="000000"/>
            <w:spacing w:val="-1"/>
            <w:sz w:val="24"/>
            <w:szCs w:val="24"/>
          </w:rPr>
          <w:delText>c</w:delText>
        </w:r>
        <w:r w:rsidRPr="00621575" w:rsidDel="00E47F3B">
          <w:rPr>
            <w:rFonts w:ascii="Calibri" w:hAnsi="Calibri" w:cs="Calibri"/>
            <w:i/>
            <w:iCs/>
            <w:strike/>
            <w:color w:val="000000"/>
            <w:sz w:val="24"/>
            <w:szCs w:val="24"/>
          </w:rPr>
          <w:delText>ui è assegnata</w:delText>
        </w:r>
        <w:r w:rsidRPr="00621575" w:rsidDel="00E47F3B">
          <w:rPr>
            <w:rFonts w:ascii="Calibri" w:hAnsi="Calibri" w:cs="Calibri"/>
            <w:i/>
            <w:iCs/>
            <w:strike/>
            <w:color w:val="000000"/>
            <w:spacing w:val="3"/>
            <w:sz w:val="24"/>
            <w:szCs w:val="24"/>
          </w:rPr>
          <w:delText xml:space="preserve"> </w:delText>
        </w:r>
        <w:r w:rsidRPr="00621575" w:rsidDel="00E47F3B">
          <w:rPr>
            <w:rFonts w:ascii="Calibri" w:hAnsi="Calibri" w:cs="Calibri"/>
            <w:i/>
            <w:iCs/>
            <w:strike/>
            <w:color w:val="000000"/>
            <w:sz w:val="24"/>
            <w:szCs w:val="24"/>
          </w:rPr>
          <w:delText>una zona</w:delText>
        </w:r>
        <w:r w:rsidRPr="00621575" w:rsidDel="00E47F3B">
          <w:rPr>
            <w:rFonts w:ascii="Calibri" w:hAnsi="Calibri" w:cs="Calibri"/>
            <w:i/>
            <w:iCs/>
            <w:strike/>
            <w:color w:val="000000"/>
            <w:spacing w:val="-1"/>
            <w:sz w:val="24"/>
            <w:szCs w:val="24"/>
          </w:rPr>
          <w:delText xml:space="preserve"> </w:delText>
        </w:r>
        <w:r w:rsidRPr="00621575" w:rsidDel="00E47F3B">
          <w:rPr>
            <w:rFonts w:ascii="Calibri" w:hAnsi="Calibri" w:cs="Calibri"/>
            <w:i/>
            <w:iCs/>
            <w:strike/>
            <w:color w:val="000000"/>
            <w:sz w:val="24"/>
            <w:szCs w:val="24"/>
          </w:rPr>
          <w:delText>di lavoro per la qua</w:delText>
        </w:r>
        <w:r w:rsidRPr="00621575" w:rsidDel="00E47F3B">
          <w:rPr>
            <w:rFonts w:ascii="Calibri" w:hAnsi="Calibri" w:cs="Calibri"/>
            <w:i/>
            <w:iCs/>
            <w:strike/>
            <w:color w:val="000000"/>
            <w:spacing w:val="-1"/>
            <w:sz w:val="24"/>
            <w:szCs w:val="24"/>
          </w:rPr>
          <w:delText>l</w:delText>
        </w:r>
        <w:r w:rsidRPr="00621575" w:rsidDel="00E47F3B">
          <w:rPr>
            <w:rFonts w:ascii="Calibri" w:hAnsi="Calibri" w:cs="Calibri"/>
            <w:i/>
            <w:iCs/>
            <w:strike/>
            <w:color w:val="000000"/>
            <w:sz w:val="24"/>
            <w:szCs w:val="24"/>
          </w:rPr>
          <w:delText>e viene corrisposta la specifica indennità</w:delText>
        </w:r>
        <w:r w:rsidRPr="00621575" w:rsidDel="00E47F3B">
          <w:rPr>
            <w:rFonts w:ascii="Calibri" w:hAnsi="Calibri" w:cs="Calibri"/>
            <w:i/>
            <w:iCs/>
            <w:strike/>
            <w:color w:val="000000"/>
            <w:spacing w:val="-1"/>
            <w:sz w:val="24"/>
            <w:szCs w:val="24"/>
          </w:rPr>
          <w:delText xml:space="preserve"> </w:delText>
        </w:r>
        <w:r w:rsidRPr="00621575" w:rsidDel="00E47F3B">
          <w:rPr>
            <w:rFonts w:ascii="Calibri" w:hAnsi="Calibri" w:cs="Calibri"/>
            <w:i/>
            <w:iCs/>
            <w:strike/>
            <w:color w:val="000000"/>
            <w:sz w:val="24"/>
            <w:szCs w:val="24"/>
          </w:rPr>
          <w:delText>(art. 43 comma C)</w:delText>
        </w:r>
      </w:del>
    </w:p>
    <w:p w:rsidR="00E47F3B" w:rsidRPr="008E383E" w:rsidRDefault="00E47F3B" w:rsidP="00E47F3B">
      <w:pPr>
        <w:widowControl w:val="0"/>
        <w:autoSpaceDE w:val="0"/>
        <w:autoSpaceDN w:val="0"/>
        <w:adjustRightInd w:val="0"/>
        <w:spacing w:after="0" w:line="240" w:lineRule="auto"/>
        <w:ind w:left="474" w:right="-20"/>
        <w:rPr>
          <w:ins w:id="60" w:author="Parisi, Carlo" w:date="2016-07-15T08:47:00Z"/>
          <w:rFonts w:ascii="Times New Roman" w:hAnsi="Times New Roman"/>
          <w:color w:val="FF0000"/>
          <w:sz w:val="24"/>
          <w:szCs w:val="24"/>
        </w:rPr>
      </w:pPr>
      <w:ins w:id="61" w:author="Parisi, Carlo" w:date="2016-07-15T08:47:00Z">
        <w:r>
          <w:rPr>
            <w:rFonts w:ascii="Times New Roman" w:hAnsi="Times New Roman"/>
            <w:i/>
            <w:iCs/>
            <w:color w:val="000000"/>
            <w:sz w:val="24"/>
            <w:szCs w:val="24"/>
          </w:rPr>
          <w:t xml:space="preserve">c) </w:t>
        </w:r>
        <w:r>
          <w:rPr>
            <w:rFonts w:ascii="Times New Roman" w:hAnsi="Times New Roman"/>
            <w:i/>
            <w:iCs/>
            <w:color w:val="000000"/>
            <w:spacing w:val="53"/>
            <w:sz w:val="24"/>
            <w:szCs w:val="24"/>
          </w:rPr>
          <w:t xml:space="preserve"> </w:t>
        </w:r>
        <w:r w:rsidRPr="008E383E">
          <w:rPr>
            <w:rFonts w:ascii="Times New Roman" w:hAnsi="Times New Roman"/>
            <w:i/>
            <w:iCs/>
            <w:color w:val="FF0000"/>
            <w:sz w:val="24"/>
            <w:szCs w:val="24"/>
          </w:rPr>
          <w:t>Indennità</w:t>
        </w:r>
        <w:r w:rsidRPr="008E383E">
          <w:rPr>
            <w:rFonts w:ascii="Times New Roman" w:hAnsi="Times New Roman"/>
            <w:i/>
            <w:iCs/>
            <w:color w:val="FF0000"/>
            <w:spacing w:val="-1"/>
            <w:sz w:val="24"/>
            <w:szCs w:val="24"/>
          </w:rPr>
          <w:t xml:space="preserve"> </w:t>
        </w:r>
        <w:r w:rsidRPr="008E383E">
          <w:rPr>
            <w:rFonts w:ascii="Times New Roman" w:hAnsi="Times New Roman"/>
            <w:i/>
            <w:iCs/>
            <w:color w:val="FF0000"/>
            <w:sz w:val="24"/>
            <w:szCs w:val="24"/>
          </w:rPr>
          <w:t>di</w:t>
        </w:r>
        <w:r w:rsidRPr="008E383E">
          <w:rPr>
            <w:rFonts w:ascii="Times New Roman" w:hAnsi="Times New Roman"/>
            <w:i/>
            <w:iCs/>
            <w:color w:val="FF0000"/>
            <w:spacing w:val="-1"/>
            <w:sz w:val="24"/>
            <w:szCs w:val="24"/>
          </w:rPr>
          <w:t xml:space="preserve"> </w:t>
        </w:r>
        <w:r w:rsidRPr="008E383E">
          <w:rPr>
            <w:rFonts w:ascii="Times New Roman" w:hAnsi="Times New Roman"/>
            <w:i/>
            <w:iCs/>
            <w:color w:val="FF0000"/>
            <w:sz w:val="24"/>
            <w:szCs w:val="24"/>
          </w:rPr>
          <w:t>trasferta</w:t>
        </w:r>
      </w:ins>
    </w:p>
    <w:p w:rsidR="00E47F3B" w:rsidRPr="008E383E" w:rsidRDefault="00E47F3B" w:rsidP="00E47F3B">
      <w:pPr>
        <w:widowControl w:val="0"/>
        <w:autoSpaceDE w:val="0"/>
        <w:autoSpaceDN w:val="0"/>
        <w:adjustRightInd w:val="0"/>
        <w:spacing w:before="1" w:after="0" w:line="160" w:lineRule="exact"/>
        <w:rPr>
          <w:ins w:id="62" w:author="Parisi, Carlo" w:date="2016-07-15T08:47:00Z"/>
          <w:rFonts w:ascii="Times New Roman" w:hAnsi="Times New Roman"/>
          <w:color w:val="FF0000"/>
          <w:sz w:val="16"/>
          <w:szCs w:val="16"/>
        </w:rPr>
      </w:pPr>
    </w:p>
    <w:p w:rsidR="00E47F3B" w:rsidRPr="008E383E" w:rsidRDefault="00E47F3B" w:rsidP="00E47F3B">
      <w:pPr>
        <w:widowControl w:val="0"/>
        <w:autoSpaceDE w:val="0"/>
        <w:autoSpaceDN w:val="0"/>
        <w:adjustRightInd w:val="0"/>
        <w:spacing w:before="3" w:after="0" w:line="130" w:lineRule="exact"/>
        <w:rPr>
          <w:ins w:id="63" w:author="Parisi, Carlo" w:date="2016-07-15T08:47:00Z"/>
          <w:rFonts w:ascii="Calibri" w:hAnsi="Calibri" w:cs="Calibri"/>
          <w:color w:val="FF0000"/>
          <w:sz w:val="13"/>
          <w:szCs w:val="13"/>
        </w:rPr>
      </w:pPr>
    </w:p>
    <w:p w:rsidR="00E47F3B" w:rsidRPr="000E44F0" w:rsidRDefault="00E47F3B" w:rsidP="00E47F3B">
      <w:pPr>
        <w:widowControl w:val="0"/>
        <w:numPr>
          <w:ilvl w:val="0"/>
          <w:numId w:val="6"/>
        </w:numPr>
        <w:autoSpaceDE w:val="0"/>
        <w:autoSpaceDN w:val="0"/>
        <w:adjustRightInd w:val="0"/>
        <w:spacing w:after="0" w:line="240" w:lineRule="auto"/>
        <w:ind w:left="1087" w:right="-20"/>
        <w:jc w:val="both"/>
        <w:rPr>
          <w:ins w:id="64" w:author="Parisi, Carlo" w:date="2016-07-15T08:47:00Z"/>
          <w:rFonts w:ascii="Calibri" w:hAnsi="Calibri" w:cs="Calibri"/>
          <w:color w:val="FF0000"/>
          <w:sz w:val="24"/>
          <w:szCs w:val="24"/>
        </w:rPr>
      </w:pPr>
      <w:ins w:id="65" w:author="Parisi, Carlo" w:date="2016-07-15T08:47:00Z">
        <w:r w:rsidRPr="000E44F0">
          <w:rPr>
            <w:rFonts w:ascii="Calibri" w:hAnsi="Calibri" w:cs="Calibri"/>
            <w:i/>
            <w:iCs/>
            <w:color w:val="FF0000"/>
            <w:sz w:val="24"/>
            <w:szCs w:val="24"/>
          </w:rPr>
          <w:t>in caso di trasferta che preveda la necessità di pernottamento, in aggiunta al trattamento di cui sopra, verrà corrisposta una indennità di trasferta pari a € 2</w:t>
        </w:r>
      </w:ins>
      <w:ins w:id="66" w:author="Parisi, Carlo" w:date="2016-07-15T08:48:00Z">
        <w:r>
          <w:rPr>
            <w:rFonts w:ascii="Calibri" w:hAnsi="Calibri" w:cs="Calibri"/>
            <w:i/>
            <w:iCs/>
            <w:color w:val="FF0000"/>
            <w:sz w:val="24"/>
            <w:szCs w:val="24"/>
          </w:rPr>
          <w:t>5</w:t>
        </w:r>
      </w:ins>
      <w:ins w:id="67" w:author="Parisi, Carlo" w:date="2016-07-15T08:47:00Z">
        <w:r w:rsidRPr="000E44F0">
          <w:rPr>
            <w:rFonts w:ascii="Calibri" w:hAnsi="Calibri" w:cs="Calibri"/>
            <w:i/>
            <w:iCs/>
            <w:color w:val="FF0000"/>
            <w:sz w:val="24"/>
            <w:szCs w:val="24"/>
          </w:rPr>
          <w:t xml:space="preserve"> lordi giorno.</w:t>
        </w:r>
        <w:r w:rsidRPr="000E44F0">
          <w:rPr>
            <w:rFonts w:ascii="Calibri" w:hAnsi="Calibri" w:cs="Calibri"/>
            <w:color w:val="FF0000"/>
            <w:sz w:val="20"/>
            <w:szCs w:val="20"/>
          </w:rPr>
          <w:t xml:space="preserve"> </w:t>
        </w:r>
      </w:ins>
    </w:p>
    <w:p w:rsidR="00E47F3B" w:rsidRPr="000E44F0" w:rsidRDefault="00E47F3B" w:rsidP="00E47F3B">
      <w:pPr>
        <w:widowControl w:val="0"/>
        <w:numPr>
          <w:ilvl w:val="0"/>
          <w:numId w:val="6"/>
        </w:numPr>
        <w:autoSpaceDE w:val="0"/>
        <w:autoSpaceDN w:val="0"/>
        <w:adjustRightInd w:val="0"/>
        <w:spacing w:after="0" w:line="240" w:lineRule="auto"/>
        <w:ind w:left="1087" w:right="-20"/>
        <w:jc w:val="both"/>
        <w:rPr>
          <w:ins w:id="68" w:author="Parisi, Carlo" w:date="2016-07-15T08:47:00Z"/>
          <w:rFonts w:ascii="Calibri" w:hAnsi="Calibri" w:cs="Calibri"/>
          <w:color w:val="FF0000"/>
          <w:sz w:val="24"/>
          <w:szCs w:val="24"/>
        </w:rPr>
      </w:pPr>
      <w:ins w:id="69" w:author="Parisi, Carlo" w:date="2016-07-15T08:47:00Z">
        <w:r w:rsidRPr="000E44F0">
          <w:rPr>
            <w:rFonts w:ascii="Calibri" w:hAnsi="Calibri" w:cs="Calibri"/>
            <w:i/>
            <w:iCs/>
            <w:color w:val="FF0000"/>
            <w:sz w:val="24"/>
            <w:szCs w:val="24"/>
          </w:rPr>
          <w:t xml:space="preserve">in caso di trasferta </w:t>
        </w:r>
        <w:r>
          <w:rPr>
            <w:rFonts w:ascii="Calibri" w:hAnsi="Calibri" w:cs="Calibri"/>
            <w:i/>
            <w:iCs/>
            <w:color w:val="FF0000"/>
            <w:sz w:val="24"/>
            <w:szCs w:val="24"/>
          </w:rPr>
          <w:t>di durata superiore al</w:t>
        </w:r>
        <w:r w:rsidRPr="000E44F0">
          <w:rPr>
            <w:rFonts w:ascii="Calibri" w:hAnsi="Calibri" w:cs="Calibri"/>
            <w:i/>
            <w:iCs/>
            <w:color w:val="FF0000"/>
            <w:sz w:val="24"/>
            <w:szCs w:val="24"/>
          </w:rPr>
          <w:t>le 12 ore giorno, a decorrere dall’inizio dell’orario di lavoro in vigore nella sede di appartenenza o d</w:t>
        </w:r>
        <w:r>
          <w:rPr>
            <w:rFonts w:ascii="Calibri" w:hAnsi="Calibri" w:cs="Calibri"/>
            <w:i/>
            <w:iCs/>
            <w:color w:val="FF0000"/>
            <w:sz w:val="24"/>
            <w:szCs w:val="24"/>
          </w:rPr>
          <w:t>a</w:t>
        </w:r>
        <w:r w:rsidRPr="000E44F0">
          <w:rPr>
            <w:rFonts w:ascii="Calibri" w:hAnsi="Calibri" w:cs="Calibri"/>
            <w:i/>
            <w:iCs/>
            <w:color w:val="FF0000"/>
            <w:sz w:val="24"/>
            <w:szCs w:val="24"/>
          </w:rPr>
          <w:t xml:space="preserve">ll’effettivo orario di inizio della trasferta qualora successivo, verrà corrisposta una indennità di trasferta pari a 15€ lordi giorno. Resta inteso che in caso di trasferte che comportino la corresponsione dell’indennità di cui al comma </w:t>
        </w:r>
        <w:r>
          <w:rPr>
            <w:rFonts w:ascii="Calibri" w:hAnsi="Calibri" w:cs="Calibri"/>
            <w:i/>
            <w:iCs/>
            <w:color w:val="FF0000"/>
            <w:sz w:val="24"/>
            <w:szCs w:val="24"/>
          </w:rPr>
          <w:t>1</w:t>
        </w:r>
        <w:r w:rsidRPr="000E44F0">
          <w:rPr>
            <w:rFonts w:ascii="Calibri" w:hAnsi="Calibri" w:cs="Calibri"/>
            <w:i/>
            <w:iCs/>
            <w:color w:val="FF0000"/>
            <w:sz w:val="24"/>
            <w:szCs w:val="24"/>
          </w:rPr>
          <w:t>, quest’ultima assorbe la presente indennità. A seguito dell’ultimo pernottamento il calcolo d</w:t>
        </w:r>
        <w:r>
          <w:rPr>
            <w:rFonts w:ascii="Calibri" w:hAnsi="Calibri" w:cs="Calibri"/>
            <w:i/>
            <w:iCs/>
            <w:color w:val="FF0000"/>
            <w:sz w:val="24"/>
            <w:szCs w:val="24"/>
          </w:rPr>
          <w:t>el</w:t>
        </w:r>
        <w:r w:rsidRPr="000E44F0">
          <w:rPr>
            <w:rFonts w:ascii="Calibri" w:hAnsi="Calibri" w:cs="Calibri"/>
            <w:i/>
            <w:iCs/>
            <w:color w:val="FF0000"/>
            <w:sz w:val="24"/>
            <w:szCs w:val="24"/>
          </w:rPr>
          <w:t>le 12 ore giorno decorre dall’inizio dell’orario di lavoro del mattino in vigore nella sede di appartenenza.</w:t>
        </w:r>
      </w:ins>
    </w:p>
    <w:p w:rsidR="00E47F3B" w:rsidRPr="008E383E" w:rsidRDefault="00E47F3B" w:rsidP="00E47F3B">
      <w:pPr>
        <w:widowControl w:val="0"/>
        <w:autoSpaceDE w:val="0"/>
        <w:autoSpaceDN w:val="0"/>
        <w:adjustRightInd w:val="0"/>
        <w:spacing w:after="0" w:line="200" w:lineRule="exact"/>
        <w:jc w:val="both"/>
        <w:rPr>
          <w:ins w:id="70" w:author="Parisi, Carlo" w:date="2016-07-15T08:47:00Z"/>
          <w:rFonts w:ascii="Calibri" w:hAnsi="Calibri" w:cs="Calibri"/>
          <w:color w:val="FF0000"/>
          <w:sz w:val="20"/>
          <w:szCs w:val="20"/>
        </w:rPr>
      </w:pPr>
    </w:p>
    <w:p w:rsidR="00E47F3B" w:rsidRDefault="00E47F3B" w:rsidP="00E47F3B">
      <w:pPr>
        <w:widowControl w:val="0"/>
        <w:autoSpaceDE w:val="0"/>
        <w:autoSpaceDN w:val="0"/>
        <w:adjustRightInd w:val="0"/>
        <w:spacing w:before="13" w:after="0" w:line="200" w:lineRule="exact"/>
        <w:rPr>
          <w:ins w:id="71" w:author="Parisi, Carlo" w:date="2016-07-15T08:47:00Z"/>
          <w:rFonts w:ascii="Calibri" w:hAnsi="Calibri" w:cs="Calibri"/>
          <w:color w:val="000000"/>
          <w:sz w:val="20"/>
          <w:szCs w:val="20"/>
        </w:rPr>
      </w:pPr>
    </w:p>
    <w:p w:rsidR="00E47F3B" w:rsidRDefault="00E47F3B" w:rsidP="00E47F3B">
      <w:pPr>
        <w:widowControl w:val="0"/>
        <w:autoSpaceDE w:val="0"/>
        <w:autoSpaceDN w:val="0"/>
        <w:adjustRightInd w:val="0"/>
        <w:spacing w:after="0" w:line="240" w:lineRule="auto"/>
        <w:ind w:left="114" w:right="54"/>
        <w:rPr>
          <w:ins w:id="72" w:author="Parisi, Carlo" w:date="2016-07-15T08:47:00Z"/>
          <w:rFonts w:ascii="Calibri" w:hAnsi="Calibri" w:cs="Calibri"/>
          <w:i/>
          <w:iCs/>
          <w:color w:val="000000"/>
          <w:sz w:val="24"/>
          <w:szCs w:val="24"/>
        </w:rPr>
      </w:pPr>
      <w:ins w:id="73" w:author="Parisi, Carlo" w:date="2016-07-15T08:47:00Z">
        <w:r>
          <w:rPr>
            <w:rFonts w:ascii="Calibri" w:hAnsi="Calibri" w:cs="Calibri"/>
            <w:i/>
            <w:iCs/>
            <w:color w:val="000000"/>
            <w:sz w:val="24"/>
            <w:szCs w:val="24"/>
          </w:rPr>
          <w:t>Tale tratta</w:t>
        </w:r>
        <w:r>
          <w:rPr>
            <w:rFonts w:ascii="Calibri" w:hAnsi="Calibri" w:cs="Calibri"/>
            <w:i/>
            <w:iCs/>
            <w:color w:val="000000"/>
            <w:spacing w:val="-1"/>
            <w:sz w:val="24"/>
            <w:szCs w:val="24"/>
          </w:rPr>
          <w:t>m</w:t>
        </w:r>
        <w:r>
          <w:rPr>
            <w:rFonts w:ascii="Calibri" w:hAnsi="Calibri" w:cs="Calibri"/>
            <w:i/>
            <w:iCs/>
            <w:color w:val="000000"/>
            <w:spacing w:val="1"/>
            <w:sz w:val="24"/>
            <w:szCs w:val="24"/>
          </w:rPr>
          <w:t>e</w:t>
        </w:r>
        <w:r>
          <w:rPr>
            <w:rFonts w:ascii="Calibri" w:hAnsi="Calibri" w:cs="Calibri"/>
            <w:i/>
            <w:iCs/>
            <w:color w:val="000000"/>
            <w:sz w:val="24"/>
            <w:szCs w:val="24"/>
          </w:rPr>
          <w:t>nto non si</w:t>
        </w:r>
        <w:r>
          <w:rPr>
            <w:rFonts w:ascii="Calibri" w:hAnsi="Calibri" w:cs="Calibri"/>
            <w:i/>
            <w:iCs/>
            <w:color w:val="000000"/>
            <w:spacing w:val="-1"/>
            <w:sz w:val="24"/>
            <w:szCs w:val="24"/>
          </w:rPr>
          <w:t xml:space="preserve"> </w:t>
        </w:r>
        <w:r>
          <w:rPr>
            <w:rFonts w:ascii="Calibri" w:hAnsi="Calibri" w:cs="Calibri"/>
            <w:i/>
            <w:iCs/>
            <w:color w:val="000000"/>
            <w:sz w:val="24"/>
            <w:szCs w:val="24"/>
          </w:rPr>
          <w:t xml:space="preserve">applica ai </w:t>
        </w:r>
        <w:r>
          <w:rPr>
            <w:rFonts w:ascii="Calibri" w:hAnsi="Calibri" w:cs="Calibri"/>
            <w:i/>
            <w:iCs/>
            <w:color w:val="000000"/>
            <w:spacing w:val="-1"/>
            <w:sz w:val="24"/>
            <w:szCs w:val="24"/>
          </w:rPr>
          <w:t>l</w:t>
        </w:r>
        <w:r>
          <w:rPr>
            <w:rFonts w:ascii="Calibri" w:hAnsi="Calibri" w:cs="Calibri"/>
            <w:i/>
            <w:iCs/>
            <w:color w:val="000000"/>
            <w:sz w:val="24"/>
            <w:szCs w:val="24"/>
          </w:rPr>
          <w:t xml:space="preserve">avoratori a </w:t>
        </w:r>
        <w:r>
          <w:rPr>
            <w:rFonts w:ascii="Calibri" w:hAnsi="Calibri" w:cs="Calibri"/>
            <w:i/>
            <w:iCs/>
            <w:color w:val="000000"/>
            <w:spacing w:val="-1"/>
            <w:sz w:val="24"/>
            <w:szCs w:val="24"/>
          </w:rPr>
          <w:t>c</w:t>
        </w:r>
        <w:r>
          <w:rPr>
            <w:rFonts w:ascii="Calibri" w:hAnsi="Calibri" w:cs="Calibri"/>
            <w:i/>
            <w:iCs/>
            <w:color w:val="000000"/>
            <w:sz w:val="24"/>
            <w:szCs w:val="24"/>
          </w:rPr>
          <w:t>ui è assegnata</w:t>
        </w:r>
        <w:r>
          <w:rPr>
            <w:rFonts w:ascii="Calibri" w:hAnsi="Calibri" w:cs="Calibri"/>
            <w:i/>
            <w:iCs/>
            <w:color w:val="000000"/>
            <w:spacing w:val="3"/>
            <w:sz w:val="24"/>
            <w:szCs w:val="24"/>
          </w:rPr>
          <w:t xml:space="preserve"> </w:t>
        </w:r>
        <w:r>
          <w:rPr>
            <w:rFonts w:ascii="Calibri" w:hAnsi="Calibri" w:cs="Calibri"/>
            <w:i/>
            <w:iCs/>
            <w:color w:val="000000"/>
            <w:sz w:val="24"/>
            <w:szCs w:val="24"/>
          </w:rPr>
          <w:t>una zona</w:t>
        </w:r>
        <w:r>
          <w:rPr>
            <w:rFonts w:ascii="Calibri" w:hAnsi="Calibri" w:cs="Calibri"/>
            <w:i/>
            <w:iCs/>
            <w:color w:val="000000"/>
            <w:spacing w:val="-1"/>
            <w:sz w:val="24"/>
            <w:szCs w:val="24"/>
          </w:rPr>
          <w:t xml:space="preserve"> </w:t>
        </w:r>
        <w:r>
          <w:rPr>
            <w:rFonts w:ascii="Calibri" w:hAnsi="Calibri" w:cs="Calibri"/>
            <w:i/>
            <w:iCs/>
            <w:color w:val="000000"/>
            <w:sz w:val="24"/>
            <w:szCs w:val="24"/>
          </w:rPr>
          <w:t>di lavoro per la qua</w:t>
        </w:r>
        <w:r>
          <w:rPr>
            <w:rFonts w:ascii="Calibri" w:hAnsi="Calibri" w:cs="Calibri"/>
            <w:i/>
            <w:iCs/>
            <w:color w:val="000000"/>
            <w:spacing w:val="-1"/>
            <w:sz w:val="24"/>
            <w:szCs w:val="24"/>
          </w:rPr>
          <w:t>l</w:t>
        </w:r>
        <w:r>
          <w:rPr>
            <w:rFonts w:ascii="Calibri" w:hAnsi="Calibri" w:cs="Calibri"/>
            <w:i/>
            <w:iCs/>
            <w:color w:val="000000"/>
            <w:sz w:val="24"/>
            <w:szCs w:val="24"/>
          </w:rPr>
          <w:t>e viene corrisposta la specifica indennità</w:t>
        </w:r>
        <w:r>
          <w:rPr>
            <w:rFonts w:ascii="Calibri" w:hAnsi="Calibri" w:cs="Calibri"/>
            <w:i/>
            <w:iCs/>
            <w:color w:val="000000"/>
            <w:spacing w:val="-1"/>
            <w:sz w:val="24"/>
            <w:szCs w:val="24"/>
          </w:rPr>
          <w:t xml:space="preserve"> </w:t>
        </w:r>
        <w:r>
          <w:rPr>
            <w:rFonts w:ascii="Calibri" w:hAnsi="Calibri" w:cs="Calibri"/>
            <w:i/>
            <w:iCs/>
            <w:color w:val="000000"/>
            <w:sz w:val="24"/>
            <w:szCs w:val="24"/>
          </w:rPr>
          <w:t>(art. 43 comma C)</w:t>
        </w:r>
      </w:ins>
    </w:p>
    <w:p w:rsidR="00E47F3B" w:rsidRDefault="00E47F3B" w:rsidP="00E47F3B">
      <w:pPr>
        <w:widowControl w:val="0"/>
        <w:autoSpaceDE w:val="0"/>
        <w:autoSpaceDN w:val="0"/>
        <w:adjustRightInd w:val="0"/>
        <w:spacing w:after="0" w:line="240" w:lineRule="auto"/>
        <w:ind w:left="114" w:right="54"/>
        <w:rPr>
          <w:ins w:id="74" w:author="Parisi, Carlo" w:date="2016-07-15T08:47:00Z"/>
          <w:rFonts w:ascii="Calibri" w:hAnsi="Calibri" w:cs="Calibri"/>
          <w:i/>
          <w:iCs/>
          <w:color w:val="000000"/>
          <w:sz w:val="24"/>
          <w:szCs w:val="24"/>
        </w:rPr>
      </w:pPr>
    </w:p>
    <w:p w:rsidR="00E47F3B" w:rsidRDefault="00E47F3B" w:rsidP="00E47F3B">
      <w:pPr>
        <w:widowControl w:val="0"/>
        <w:autoSpaceDE w:val="0"/>
        <w:autoSpaceDN w:val="0"/>
        <w:adjustRightInd w:val="0"/>
        <w:spacing w:after="0" w:line="240" w:lineRule="auto"/>
        <w:ind w:left="114" w:right="54"/>
        <w:rPr>
          <w:ins w:id="75" w:author="Parisi, Carlo" w:date="2016-07-15T08:47:00Z"/>
          <w:rFonts w:ascii="Calibri" w:hAnsi="Calibri" w:cs="Calibri"/>
          <w:i/>
          <w:iCs/>
          <w:color w:val="FF0000"/>
          <w:sz w:val="24"/>
          <w:szCs w:val="24"/>
        </w:rPr>
      </w:pPr>
      <w:ins w:id="76" w:author="Parisi, Carlo" w:date="2016-07-15T08:47:00Z">
        <w:r w:rsidRPr="000E44F0">
          <w:rPr>
            <w:rFonts w:ascii="Calibri" w:hAnsi="Calibri" w:cs="Calibri"/>
            <w:i/>
            <w:iCs/>
            <w:color w:val="FF0000"/>
            <w:sz w:val="24"/>
            <w:szCs w:val="24"/>
          </w:rPr>
          <w:t>Le disposizioni del presente articolo assorbono fino a concorrenza eventuali ulteriori trattamenti previsti in sede di contrattazione aziendale.</w:t>
        </w:r>
      </w:ins>
    </w:p>
    <w:p w:rsidR="000E44F0" w:rsidRDefault="000E44F0">
      <w:pPr>
        <w:widowControl w:val="0"/>
        <w:autoSpaceDE w:val="0"/>
        <w:autoSpaceDN w:val="0"/>
        <w:adjustRightInd w:val="0"/>
        <w:spacing w:after="0" w:line="240" w:lineRule="auto"/>
        <w:ind w:left="114" w:right="54"/>
        <w:rPr>
          <w:rFonts w:ascii="Calibri" w:hAnsi="Calibri" w:cs="Calibri"/>
          <w:i/>
          <w:iCs/>
          <w:color w:val="000000"/>
          <w:sz w:val="24"/>
          <w:szCs w:val="24"/>
        </w:rPr>
      </w:pPr>
    </w:p>
    <w:p w:rsidR="00106499" w:rsidRDefault="00106499">
      <w:pPr>
        <w:widowControl w:val="0"/>
        <w:autoSpaceDE w:val="0"/>
        <w:autoSpaceDN w:val="0"/>
        <w:adjustRightInd w:val="0"/>
        <w:spacing w:after="0" w:line="240" w:lineRule="auto"/>
        <w:ind w:left="114" w:right="54"/>
        <w:rPr>
          <w:rFonts w:ascii="Calibri" w:hAnsi="Calibri" w:cs="Calibri"/>
          <w:i/>
          <w:iCs/>
          <w:color w:val="000000"/>
          <w:sz w:val="24"/>
          <w:szCs w:val="24"/>
        </w:rPr>
      </w:pPr>
    </w:p>
    <w:p w:rsidR="008D5A6C" w:rsidRDefault="00644F95">
      <w:pPr>
        <w:widowControl w:val="0"/>
        <w:autoSpaceDE w:val="0"/>
        <w:autoSpaceDN w:val="0"/>
        <w:adjustRightInd w:val="0"/>
        <w:spacing w:before="74" w:after="0" w:line="240" w:lineRule="auto"/>
        <w:ind w:left="846" w:right="-20"/>
        <w:rPr>
          <w:rFonts w:ascii="Times New Roman" w:hAnsi="Times New Roman"/>
          <w:color w:val="000000"/>
          <w:sz w:val="24"/>
          <w:szCs w:val="24"/>
        </w:rPr>
      </w:pPr>
      <w:r w:rsidRPr="00644F95">
        <w:rPr>
          <w:noProof/>
        </w:rPr>
        <w:pict>
          <v:shape id="Freeform 5" o:spid="_x0000_s1038" style="position:absolute;left:0;text-align:left;margin-left:28.7pt;margin-top:207.05pt;width:0;height:13.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" o:allowincell="f" path="m,l,276e" filled="f" strokeweight=".28925mm">
            <v:path arrowok="t" o:connecttype="custom" o:connectlocs="0,0;0,174625" o:connectangles="0,0"/>
            <w10:wrap anchorx="page" anchory="page"/>
          </v:shape>
        </w:pict>
      </w:r>
      <w:r w:rsidRPr="00644F95">
        <w:rPr>
          <w:noProof/>
        </w:rPr>
        <w:pict>
          <v:shape id="Freeform 6" o:spid="_x0000_s1037" style="position:absolute;left:0;text-align:left;margin-left:28.7pt;margin-top:282.05pt;width:0;height:27.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" o:allowincell="f" path="m,l,552e" filled="f" strokeweight=".28925mm">
            <v:path arrowok="t" o:connecttype="custom" o:connectlocs="0,0;0,350520" o:connectangles="0,0"/>
            <w10:wrap anchorx="page" anchory="page"/>
          </v:shape>
        </w:pict>
      </w:r>
      <w:r w:rsidR="008D5A6C">
        <w:rPr>
          <w:rFonts w:ascii="Times New Roman" w:hAnsi="Times New Roman"/>
          <w:color w:val="000000"/>
          <w:sz w:val="24"/>
          <w:szCs w:val="24"/>
        </w:rPr>
        <w:t>DICHIARAZIONE COMUNE DELLE PARTI SUL MERCATO</w:t>
      </w:r>
      <w:r w:rsidR="008D5A6C">
        <w:rPr>
          <w:rFonts w:ascii="Times New Roman" w:hAnsi="Times New Roman"/>
          <w:color w:val="000000"/>
          <w:spacing w:val="1"/>
          <w:sz w:val="24"/>
          <w:szCs w:val="24"/>
        </w:rPr>
        <w:t xml:space="preserve"> </w:t>
      </w:r>
      <w:r w:rsidR="008D5A6C">
        <w:rPr>
          <w:rFonts w:ascii="Times New Roman" w:hAnsi="Times New Roman"/>
          <w:color w:val="000000"/>
          <w:sz w:val="24"/>
          <w:szCs w:val="24"/>
        </w:rPr>
        <w:t>DEL LAVORO</w:t>
      </w:r>
    </w:p>
    <w:p w:rsidR="008D5A6C" w:rsidRDefault="008D5A6C">
      <w:pPr>
        <w:widowControl w:val="0"/>
        <w:autoSpaceDE w:val="0"/>
        <w:autoSpaceDN w:val="0"/>
        <w:adjustRightInd w:val="0"/>
        <w:spacing w:before="6" w:after="0" w:line="190" w:lineRule="exact"/>
        <w:rPr>
          <w:rFonts w:ascii="Times New Roman" w:hAnsi="Times New Roman"/>
          <w:color w:val="000000"/>
          <w:sz w:val="19"/>
          <w:szCs w:val="19"/>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rsidP="00672246">
      <w:pPr>
        <w:widowControl w:val="0"/>
        <w:autoSpaceDE w:val="0"/>
        <w:autoSpaceDN w:val="0"/>
        <w:adjustRightInd w:val="0"/>
        <w:spacing w:after="0" w:line="240" w:lineRule="auto"/>
        <w:ind w:left="118" w:right="50"/>
        <w:jc w:val="both"/>
        <w:rPr>
          <w:rFonts w:ascii="Times New Roman" w:hAnsi="Times New Roman"/>
          <w:color w:val="000000"/>
          <w:sz w:val="24"/>
          <w:szCs w:val="24"/>
        </w:rPr>
      </w:pPr>
      <w:r>
        <w:rPr>
          <w:rFonts w:ascii="Times New Roman" w:hAnsi="Times New Roman"/>
          <w:color w:val="000000"/>
          <w:sz w:val="24"/>
          <w:szCs w:val="24"/>
        </w:rPr>
        <w:t>Nel quadro di una particolare attenzione alle proble</w:t>
      </w:r>
      <w:r>
        <w:rPr>
          <w:rFonts w:ascii="Times New Roman" w:hAnsi="Times New Roman"/>
          <w:color w:val="000000"/>
          <w:spacing w:val="-2"/>
          <w:sz w:val="24"/>
          <w:szCs w:val="24"/>
        </w:rPr>
        <w:t>m</w:t>
      </w:r>
      <w:r>
        <w:rPr>
          <w:rFonts w:ascii="Times New Roman" w:hAnsi="Times New Roman"/>
          <w:color w:val="000000"/>
          <w:sz w:val="24"/>
          <w:szCs w:val="24"/>
        </w:rPr>
        <w:t>atiche de</w:t>
      </w:r>
      <w:r>
        <w:rPr>
          <w:rFonts w:ascii="Times New Roman" w:hAnsi="Times New Roman"/>
          <w:color w:val="000000"/>
          <w:spacing w:val="-1"/>
          <w:sz w:val="24"/>
          <w:szCs w:val="24"/>
        </w:rPr>
        <w:t>l</w:t>
      </w:r>
      <w:r>
        <w:rPr>
          <w:rFonts w:ascii="Times New Roman" w:hAnsi="Times New Roman"/>
          <w:color w:val="000000"/>
          <w:sz w:val="24"/>
          <w:szCs w:val="24"/>
        </w:rPr>
        <w:t xml:space="preserve">l’occupazione e del </w:t>
      </w:r>
      <w:r>
        <w:rPr>
          <w:rFonts w:ascii="Times New Roman" w:hAnsi="Times New Roman"/>
          <w:color w:val="000000"/>
          <w:spacing w:val="-2"/>
          <w:sz w:val="24"/>
          <w:szCs w:val="24"/>
        </w:rPr>
        <w:t>m</w:t>
      </w:r>
      <w:r>
        <w:rPr>
          <w:rFonts w:ascii="Times New Roman" w:hAnsi="Times New Roman"/>
          <w:color w:val="000000"/>
          <w:sz w:val="24"/>
          <w:szCs w:val="24"/>
        </w:rPr>
        <w:t>ercato del lavoro le parti confer</w:t>
      </w:r>
      <w:r>
        <w:rPr>
          <w:rFonts w:ascii="Times New Roman" w:hAnsi="Times New Roman"/>
          <w:color w:val="000000"/>
          <w:spacing w:val="-2"/>
          <w:sz w:val="24"/>
          <w:szCs w:val="24"/>
        </w:rPr>
        <w:t>m</w:t>
      </w:r>
      <w:r>
        <w:rPr>
          <w:rFonts w:ascii="Times New Roman" w:hAnsi="Times New Roman"/>
          <w:color w:val="000000"/>
          <w:sz w:val="24"/>
          <w:szCs w:val="24"/>
        </w:rPr>
        <w:t>ano che i</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contratti di </w:t>
      </w:r>
      <w:r>
        <w:rPr>
          <w:rFonts w:ascii="Times New Roman" w:hAnsi="Times New Roman"/>
          <w:color w:val="000000"/>
          <w:spacing w:val="1"/>
          <w:sz w:val="24"/>
          <w:szCs w:val="24"/>
        </w:rPr>
        <w:t>l</w:t>
      </w:r>
      <w:r>
        <w:rPr>
          <w:rFonts w:ascii="Times New Roman" w:hAnsi="Times New Roman"/>
          <w:color w:val="000000"/>
          <w:sz w:val="24"/>
          <w:szCs w:val="24"/>
        </w:rPr>
        <w:t>avoro a te</w:t>
      </w:r>
      <w:r>
        <w:rPr>
          <w:rFonts w:ascii="Times New Roman" w:hAnsi="Times New Roman"/>
          <w:color w:val="000000"/>
          <w:spacing w:val="-2"/>
          <w:sz w:val="24"/>
          <w:szCs w:val="24"/>
        </w:rPr>
        <w:t>m</w:t>
      </w:r>
      <w:r>
        <w:rPr>
          <w:rFonts w:ascii="Times New Roman" w:hAnsi="Times New Roman"/>
          <w:color w:val="000000"/>
          <w:sz w:val="24"/>
          <w:szCs w:val="24"/>
        </w:rPr>
        <w:t>po i</w:t>
      </w:r>
      <w:r>
        <w:rPr>
          <w:rFonts w:ascii="Times New Roman" w:hAnsi="Times New Roman"/>
          <w:color w:val="000000"/>
          <w:spacing w:val="-3"/>
          <w:sz w:val="24"/>
          <w:szCs w:val="24"/>
        </w:rPr>
        <w:t>n</w:t>
      </w:r>
      <w:r>
        <w:rPr>
          <w:rFonts w:ascii="Times New Roman" w:hAnsi="Times New Roman"/>
          <w:color w:val="000000"/>
          <w:sz w:val="24"/>
          <w:szCs w:val="24"/>
        </w:rPr>
        <w:t>deter</w:t>
      </w:r>
      <w:r>
        <w:rPr>
          <w:rFonts w:ascii="Times New Roman" w:hAnsi="Times New Roman"/>
          <w:color w:val="000000"/>
          <w:spacing w:val="-2"/>
          <w:sz w:val="24"/>
          <w:szCs w:val="24"/>
        </w:rPr>
        <w:t>m</w:t>
      </w:r>
      <w:r>
        <w:rPr>
          <w:rFonts w:ascii="Times New Roman" w:hAnsi="Times New Roman"/>
          <w:color w:val="000000"/>
          <w:sz w:val="24"/>
          <w:szCs w:val="24"/>
        </w:rPr>
        <w:t xml:space="preserve">inato costituiscono la </w:t>
      </w:r>
      <w:r>
        <w:rPr>
          <w:rFonts w:ascii="Times New Roman" w:hAnsi="Times New Roman"/>
          <w:color w:val="000000"/>
          <w:spacing w:val="-1"/>
          <w:sz w:val="24"/>
          <w:szCs w:val="24"/>
        </w:rPr>
        <w:t>f</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pacing w:val="-2"/>
          <w:sz w:val="24"/>
          <w:szCs w:val="24"/>
        </w:rPr>
        <w:t>m</w:t>
      </w:r>
      <w:r>
        <w:rPr>
          <w:rFonts w:ascii="Times New Roman" w:hAnsi="Times New Roman"/>
          <w:color w:val="000000"/>
          <w:sz w:val="24"/>
          <w:szCs w:val="24"/>
        </w:rPr>
        <w:t>a co</w:t>
      </w:r>
      <w:r>
        <w:rPr>
          <w:rFonts w:ascii="Times New Roman" w:hAnsi="Times New Roman"/>
          <w:color w:val="000000"/>
          <w:spacing w:val="-2"/>
          <w:sz w:val="24"/>
          <w:szCs w:val="24"/>
        </w:rPr>
        <w:t>m</w:t>
      </w:r>
      <w:r>
        <w:rPr>
          <w:rFonts w:ascii="Times New Roman" w:hAnsi="Times New Roman"/>
          <w:color w:val="000000"/>
          <w:sz w:val="24"/>
          <w:szCs w:val="24"/>
        </w:rPr>
        <w:t>une</w:t>
      </w:r>
      <w:r>
        <w:rPr>
          <w:rFonts w:ascii="Times New Roman" w:hAnsi="Times New Roman"/>
          <w:color w:val="000000"/>
          <w:spacing w:val="6"/>
          <w:sz w:val="24"/>
          <w:szCs w:val="24"/>
        </w:rPr>
        <w:t xml:space="preserve"> </w:t>
      </w:r>
      <w:r>
        <w:rPr>
          <w:rFonts w:ascii="Times New Roman" w:hAnsi="Times New Roman"/>
          <w:color w:val="000000"/>
          <w:sz w:val="24"/>
          <w:szCs w:val="24"/>
        </w:rPr>
        <w:t>dei</w:t>
      </w:r>
      <w:r>
        <w:rPr>
          <w:rFonts w:ascii="Times New Roman" w:hAnsi="Times New Roman"/>
          <w:color w:val="000000"/>
          <w:spacing w:val="7"/>
          <w:sz w:val="24"/>
          <w:szCs w:val="24"/>
        </w:rPr>
        <w:t xml:space="preserve"> </w:t>
      </w:r>
      <w:r>
        <w:rPr>
          <w:rFonts w:ascii="Times New Roman" w:hAnsi="Times New Roman"/>
          <w:color w:val="000000"/>
          <w:sz w:val="24"/>
          <w:szCs w:val="24"/>
        </w:rPr>
        <w:t>rapporti</w:t>
      </w:r>
      <w:r>
        <w:rPr>
          <w:rFonts w:ascii="Times New Roman" w:hAnsi="Times New Roman"/>
          <w:color w:val="000000"/>
          <w:spacing w:val="6"/>
          <w:sz w:val="24"/>
          <w:szCs w:val="24"/>
        </w:rPr>
        <w:t xml:space="preserve"> </w:t>
      </w:r>
      <w:r>
        <w:rPr>
          <w:rFonts w:ascii="Times New Roman" w:hAnsi="Times New Roman"/>
          <w:color w:val="000000"/>
          <w:sz w:val="24"/>
          <w:szCs w:val="24"/>
        </w:rPr>
        <w:t>di</w:t>
      </w:r>
      <w:r>
        <w:rPr>
          <w:rFonts w:ascii="Times New Roman" w:hAnsi="Times New Roman"/>
          <w:color w:val="000000"/>
          <w:spacing w:val="6"/>
          <w:sz w:val="24"/>
          <w:szCs w:val="24"/>
        </w:rPr>
        <w:t xml:space="preserve"> </w:t>
      </w:r>
      <w:r>
        <w:rPr>
          <w:rFonts w:ascii="Times New Roman" w:hAnsi="Times New Roman"/>
          <w:color w:val="000000"/>
          <w:sz w:val="24"/>
          <w:szCs w:val="24"/>
        </w:rPr>
        <w:t>lavoro</w:t>
      </w:r>
      <w:r>
        <w:rPr>
          <w:rFonts w:ascii="Times New Roman" w:hAnsi="Times New Roman"/>
          <w:color w:val="000000"/>
          <w:spacing w:val="6"/>
          <w:sz w:val="24"/>
          <w:szCs w:val="24"/>
        </w:rPr>
        <w:t xml:space="preserve"> </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come</w:t>
      </w:r>
      <w:r>
        <w:rPr>
          <w:rFonts w:ascii="Times New Roman" w:hAnsi="Times New Roman"/>
          <w:color w:val="000000"/>
          <w:spacing w:val="6"/>
          <w:sz w:val="24"/>
          <w:szCs w:val="24"/>
        </w:rPr>
        <w:t xml:space="preserve"> </w:t>
      </w:r>
      <w:r>
        <w:rPr>
          <w:rFonts w:ascii="Times New Roman" w:hAnsi="Times New Roman"/>
          <w:color w:val="000000"/>
          <w:sz w:val="24"/>
          <w:szCs w:val="24"/>
        </w:rPr>
        <w:t>previsto</w:t>
      </w:r>
      <w:r>
        <w:rPr>
          <w:rFonts w:ascii="Times New Roman" w:hAnsi="Times New Roman"/>
          <w:color w:val="000000"/>
          <w:spacing w:val="6"/>
          <w:sz w:val="24"/>
          <w:szCs w:val="24"/>
        </w:rPr>
        <w:t xml:space="preserve"> </w:t>
      </w:r>
      <w:r>
        <w:rPr>
          <w:rFonts w:ascii="Times New Roman" w:hAnsi="Times New Roman"/>
          <w:color w:val="000000"/>
          <w:sz w:val="24"/>
          <w:szCs w:val="24"/>
        </w:rPr>
        <w:t>nell’Accordo</w:t>
      </w:r>
      <w:r>
        <w:rPr>
          <w:rFonts w:ascii="Times New Roman" w:hAnsi="Times New Roman"/>
          <w:color w:val="000000"/>
          <w:spacing w:val="5"/>
          <w:sz w:val="24"/>
          <w:szCs w:val="24"/>
        </w:rPr>
        <w:t xml:space="preserve"> </w:t>
      </w:r>
      <w:r>
        <w:rPr>
          <w:rFonts w:ascii="Times New Roman" w:hAnsi="Times New Roman"/>
          <w:color w:val="000000"/>
          <w:sz w:val="24"/>
          <w:szCs w:val="24"/>
        </w:rPr>
        <w:t>eur</w:t>
      </w:r>
      <w:r>
        <w:rPr>
          <w:rFonts w:ascii="Times New Roman" w:hAnsi="Times New Roman"/>
          <w:color w:val="000000"/>
          <w:spacing w:val="-1"/>
          <w:sz w:val="24"/>
          <w:szCs w:val="24"/>
        </w:rPr>
        <w:t>o</w:t>
      </w:r>
      <w:r>
        <w:rPr>
          <w:rFonts w:ascii="Times New Roman" w:hAnsi="Times New Roman"/>
          <w:color w:val="000000"/>
          <w:sz w:val="24"/>
          <w:szCs w:val="24"/>
        </w:rPr>
        <w:t>peo</w:t>
      </w:r>
      <w:r>
        <w:rPr>
          <w:rFonts w:ascii="Times New Roman" w:hAnsi="Times New Roman"/>
          <w:color w:val="000000"/>
          <w:spacing w:val="6"/>
          <w:sz w:val="24"/>
          <w:szCs w:val="24"/>
        </w:rPr>
        <w:t xml:space="preserve"> </w:t>
      </w:r>
      <w:r>
        <w:rPr>
          <w:rFonts w:ascii="Times New Roman" w:hAnsi="Times New Roman"/>
          <w:color w:val="000000"/>
          <w:sz w:val="24"/>
          <w:szCs w:val="24"/>
        </w:rPr>
        <w:t>UNICE</w:t>
      </w:r>
      <w:r>
        <w:rPr>
          <w:rFonts w:ascii="Times New Roman" w:hAnsi="Times New Roman"/>
          <w:color w:val="000000"/>
          <w:spacing w:val="6"/>
          <w:sz w:val="24"/>
          <w:szCs w:val="24"/>
        </w:rPr>
        <w:t xml:space="preserve"> </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CEEP</w:t>
      </w:r>
      <w:r>
        <w:rPr>
          <w:rFonts w:ascii="Times New Roman" w:hAnsi="Times New Roman"/>
          <w:color w:val="000000"/>
          <w:spacing w:val="6"/>
          <w:sz w:val="24"/>
          <w:szCs w:val="24"/>
        </w:rPr>
        <w:t xml:space="preserve"> </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CES</w:t>
      </w:r>
      <w:r>
        <w:rPr>
          <w:rFonts w:ascii="Times New Roman" w:hAnsi="Times New Roman"/>
          <w:color w:val="000000"/>
          <w:spacing w:val="6"/>
          <w:sz w:val="24"/>
          <w:szCs w:val="24"/>
        </w:rPr>
        <w:t xml:space="preserve"> </w:t>
      </w:r>
      <w:r>
        <w:rPr>
          <w:rFonts w:ascii="Times New Roman" w:hAnsi="Times New Roman"/>
          <w:color w:val="000000"/>
          <w:sz w:val="24"/>
          <w:szCs w:val="24"/>
        </w:rPr>
        <w:t>del</w:t>
      </w:r>
    </w:p>
    <w:p w:rsidR="00644F95" w:rsidRDefault="00644F95" w:rsidP="00644F95">
      <w:pPr>
        <w:widowControl w:val="0"/>
        <w:autoSpaceDE w:val="0"/>
        <w:autoSpaceDN w:val="0"/>
        <w:adjustRightInd w:val="0"/>
        <w:spacing w:after="0" w:line="240" w:lineRule="auto"/>
        <w:ind w:left="118" w:right="49"/>
        <w:jc w:val="both"/>
        <w:rPr>
          <w:rFonts w:ascii="Times New Roman" w:hAnsi="Times New Roman"/>
          <w:color w:val="000000"/>
          <w:sz w:val="24"/>
          <w:szCs w:val="24"/>
        </w:rPr>
        <w:pPrChange w:id="77" w:author="Parisi, Carlo" w:date="2016-07-15T08:57:00Z">
          <w:pPr>
            <w:widowControl w:val="0"/>
            <w:autoSpaceDE w:val="0"/>
            <w:autoSpaceDN w:val="0"/>
            <w:adjustRightInd w:val="0"/>
            <w:spacing w:after="0" w:line="240" w:lineRule="auto"/>
            <w:ind w:left="118" w:right="49"/>
          </w:pPr>
        </w:pPrChange>
      </w:pPr>
      <w:r w:rsidRPr="00644F95">
        <w:rPr>
          <w:noProof/>
        </w:rPr>
        <w:pict>
          <v:shape id="Freeform 7" o:spid="_x0000_s1036" style="position:absolute;left:0;text-align:left;margin-left:105.9pt;margin-top:63.55pt;width:4.25pt;height: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" o:allowincell="f" path="m,l85,e" filled="f" strokecolor="#b5082e" strokeweight=".7pt">
            <v:path arrowok="t" o:connecttype="custom" o:connectlocs="0,0;53975,0" o:connectangles="0,0"/>
            <w10:wrap anchorx="page"/>
          </v:shape>
        </w:pict>
      </w:r>
      <w:r w:rsidR="008D5A6C">
        <w:rPr>
          <w:rFonts w:ascii="Times New Roman" w:hAnsi="Times New Roman"/>
          <w:color w:val="000000"/>
          <w:sz w:val="24"/>
          <w:szCs w:val="24"/>
        </w:rPr>
        <w:t>18</w:t>
      </w:r>
      <w:r w:rsidR="008D5A6C">
        <w:rPr>
          <w:rFonts w:ascii="Times New Roman" w:hAnsi="Times New Roman"/>
          <w:color w:val="000000"/>
          <w:spacing w:val="46"/>
          <w:sz w:val="24"/>
          <w:szCs w:val="24"/>
        </w:rPr>
        <w:t xml:space="preserve"> </w:t>
      </w:r>
      <w:r w:rsidR="008D5A6C">
        <w:rPr>
          <w:rFonts w:ascii="Times New Roman" w:hAnsi="Times New Roman"/>
          <w:color w:val="000000"/>
          <w:spacing w:val="-2"/>
          <w:sz w:val="24"/>
          <w:szCs w:val="24"/>
        </w:rPr>
        <w:t>m</w:t>
      </w:r>
      <w:r w:rsidR="008D5A6C">
        <w:rPr>
          <w:rFonts w:ascii="Times New Roman" w:hAnsi="Times New Roman"/>
          <w:color w:val="000000"/>
          <w:sz w:val="24"/>
          <w:szCs w:val="24"/>
        </w:rPr>
        <w:t>arzo</w:t>
      </w:r>
      <w:r w:rsidR="008D5A6C">
        <w:rPr>
          <w:rFonts w:ascii="Times New Roman" w:hAnsi="Times New Roman"/>
          <w:color w:val="000000"/>
          <w:spacing w:val="46"/>
          <w:sz w:val="24"/>
          <w:szCs w:val="24"/>
        </w:rPr>
        <w:t xml:space="preserve"> </w:t>
      </w:r>
      <w:r w:rsidR="008D5A6C">
        <w:rPr>
          <w:rFonts w:ascii="Times New Roman" w:hAnsi="Times New Roman"/>
          <w:color w:val="000000"/>
          <w:sz w:val="24"/>
          <w:szCs w:val="24"/>
        </w:rPr>
        <w:t>1999</w:t>
      </w:r>
      <w:r w:rsidR="008D5A6C">
        <w:rPr>
          <w:rFonts w:ascii="Times New Roman" w:hAnsi="Times New Roman"/>
          <w:color w:val="000000"/>
          <w:spacing w:val="46"/>
          <w:sz w:val="24"/>
          <w:szCs w:val="24"/>
        </w:rPr>
        <w:t xml:space="preserve"> </w:t>
      </w:r>
      <w:r w:rsidR="008D5A6C">
        <w:rPr>
          <w:rFonts w:ascii="Times New Roman" w:hAnsi="Times New Roman"/>
          <w:color w:val="000000"/>
          <w:sz w:val="24"/>
          <w:szCs w:val="24"/>
        </w:rPr>
        <w:t>-</w:t>
      </w:r>
      <w:r w:rsidR="008D5A6C">
        <w:rPr>
          <w:rFonts w:ascii="Times New Roman" w:hAnsi="Times New Roman"/>
          <w:color w:val="000000"/>
          <w:spacing w:val="46"/>
          <w:sz w:val="24"/>
          <w:szCs w:val="24"/>
        </w:rPr>
        <w:t xml:space="preserve"> </w:t>
      </w:r>
      <w:r w:rsidR="008D5A6C">
        <w:rPr>
          <w:rFonts w:ascii="Times New Roman" w:hAnsi="Times New Roman"/>
          <w:color w:val="000000"/>
          <w:sz w:val="24"/>
          <w:szCs w:val="24"/>
        </w:rPr>
        <w:t>e</w:t>
      </w:r>
      <w:r w:rsidR="008D5A6C">
        <w:rPr>
          <w:rFonts w:ascii="Times New Roman" w:hAnsi="Times New Roman"/>
          <w:color w:val="000000"/>
          <w:spacing w:val="46"/>
          <w:sz w:val="24"/>
          <w:szCs w:val="24"/>
        </w:rPr>
        <w:t xml:space="preserve"> </w:t>
      </w:r>
      <w:r w:rsidR="008D5A6C">
        <w:rPr>
          <w:rFonts w:ascii="Times New Roman" w:hAnsi="Times New Roman"/>
          <w:color w:val="000000"/>
          <w:sz w:val="24"/>
          <w:szCs w:val="24"/>
        </w:rPr>
        <w:t>ritengono</w:t>
      </w:r>
      <w:r w:rsidR="008D5A6C">
        <w:rPr>
          <w:rFonts w:ascii="Times New Roman" w:hAnsi="Times New Roman"/>
          <w:color w:val="000000"/>
          <w:spacing w:val="46"/>
          <w:sz w:val="24"/>
          <w:szCs w:val="24"/>
        </w:rPr>
        <w:t xml:space="preserve"> </w:t>
      </w:r>
      <w:r w:rsidR="008D5A6C">
        <w:rPr>
          <w:rFonts w:ascii="Times New Roman" w:hAnsi="Times New Roman"/>
          <w:color w:val="000000"/>
          <w:sz w:val="24"/>
          <w:szCs w:val="24"/>
        </w:rPr>
        <w:t>che</w:t>
      </w:r>
      <w:r w:rsidR="008D5A6C">
        <w:rPr>
          <w:rFonts w:ascii="Times New Roman" w:hAnsi="Times New Roman"/>
          <w:color w:val="000000"/>
          <w:spacing w:val="44"/>
          <w:sz w:val="24"/>
          <w:szCs w:val="24"/>
        </w:rPr>
        <w:t xml:space="preserve"> </w:t>
      </w:r>
      <w:r w:rsidR="008D5A6C">
        <w:rPr>
          <w:rFonts w:ascii="Times New Roman" w:hAnsi="Times New Roman"/>
          <w:color w:val="000000"/>
          <w:sz w:val="24"/>
          <w:szCs w:val="24"/>
        </w:rPr>
        <w:t>gli</w:t>
      </w:r>
      <w:r w:rsidR="008D5A6C">
        <w:rPr>
          <w:rFonts w:ascii="Times New Roman" w:hAnsi="Times New Roman"/>
          <w:color w:val="000000"/>
          <w:spacing w:val="46"/>
          <w:sz w:val="24"/>
          <w:szCs w:val="24"/>
        </w:rPr>
        <w:t xml:space="preserve"> </w:t>
      </w:r>
      <w:r w:rsidR="008D5A6C">
        <w:rPr>
          <w:rFonts w:ascii="Times New Roman" w:hAnsi="Times New Roman"/>
          <w:color w:val="000000"/>
          <w:sz w:val="24"/>
          <w:szCs w:val="24"/>
        </w:rPr>
        <w:t>istituti</w:t>
      </w:r>
      <w:r w:rsidR="008D5A6C">
        <w:rPr>
          <w:rFonts w:ascii="Times New Roman" w:hAnsi="Times New Roman"/>
          <w:color w:val="000000"/>
          <w:spacing w:val="46"/>
          <w:sz w:val="24"/>
          <w:szCs w:val="24"/>
        </w:rPr>
        <w:t xml:space="preserve"> </w:t>
      </w:r>
      <w:r w:rsidR="008D5A6C">
        <w:rPr>
          <w:rFonts w:ascii="Times New Roman" w:hAnsi="Times New Roman"/>
          <w:color w:val="000000"/>
          <w:spacing w:val="-1"/>
          <w:sz w:val="24"/>
          <w:szCs w:val="24"/>
        </w:rPr>
        <w:t>c</w:t>
      </w:r>
      <w:r w:rsidR="008D5A6C">
        <w:rPr>
          <w:rFonts w:ascii="Times New Roman" w:hAnsi="Times New Roman"/>
          <w:color w:val="000000"/>
          <w:sz w:val="24"/>
          <w:szCs w:val="24"/>
        </w:rPr>
        <w:t>he</w:t>
      </w:r>
      <w:r w:rsidR="008D5A6C">
        <w:rPr>
          <w:rFonts w:ascii="Times New Roman" w:hAnsi="Times New Roman"/>
          <w:color w:val="000000"/>
          <w:spacing w:val="46"/>
          <w:sz w:val="24"/>
          <w:szCs w:val="24"/>
        </w:rPr>
        <w:t xml:space="preserve"> </w:t>
      </w:r>
      <w:r w:rsidR="008D5A6C">
        <w:rPr>
          <w:rFonts w:ascii="Times New Roman" w:hAnsi="Times New Roman"/>
          <w:color w:val="000000"/>
          <w:sz w:val="24"/>
          <w:szCs w:val="24"/>
        </w:rPr>
        <w:t>disciplinano</w:t>
      </w:r>
      <w:r w:rsidR="008D5A6C">
        <w:rPr>
          <w:rFonts w:ascii="Times New Roman" w:hAnsi="Times New Roman"/>
          <w:color w:val="000000"/>
          <w:spacing w:val="46"/>
          <w:sz w:val="24"/>
          <w:szCs w:val="24"/>
        </w:rPr>
        <w:t xml:space="preserve"> </w:t>
      </w:r>
      <w:r w:rsidR="008D5A6C">
        <w:rPr>
          <w:rFonts w:ascii="Times New Roman" w:hAnsi="Times New Roman"/>
          <w:color w:val="000000"/>
          <w:spacing w:val="-2"/>
          <w:sz w:val="24"/>
          <w:szCs w:val="24"/>
        </w:rPr>
        <w:t>g</w:t>
      </w:r>
      <w:r w:rsidR="008D5A6C">
        <w:rPr>
          <w:rFonts w:ascii="Times New Roman" w:hAnsi="Times New Roman"/>
          <w:color w:val="000000"/>
          <w:sz w:val="24"/>
          <w:szCs w:val="24"/>
        </w:rPr>
        <w:t>li</w:t>
      </w:r>
      <w:r w:rsidR="008D5A6C">
        <w:rPr>
          <w:rFonts w:ascii="Times New Roman" w:hAnsi="Times New Roman"/>
          <w:color w:val="000000"/>
          <w:spacing w:val="46"/>
          <w:sz w:val="24"/>
          <w:szCs w:val="24"/>
        </w:rPr>
        <w:t xml:space="preserve"> </w:t>
      </w:r>
      <w:r w:rsidR="008D5A6C">
        <w:rPr>
          <w:rFonts w:ascii="Times New Roman" w:hAnsi="Times New Roman"/>
          <w:color w:val="000000"/>
          <w:spacing w:val="-1"/>
          <w:sz w:val="24"/>
          <w:szCs w:val="24"/>
        </w:rPr>
        <w:t>s</w:t>
      </w:r>
      <w:r w:rsidR="008D5A6C">
        <w:rPr>
          <w:rFonts w:ascii="Times New Roman" w:hAnsi="Times New Roman"/>
          <w:color w:val="000000"/>
          <w:spacing w:val="1"/>
          <w:sz w:val="24"/>
          <w:szCs w:val="24"/>
        </w:rPr>
        <w:t>t</w:t>
      </w:r>
      <w:r w:rsidR="008D5A6C">
        <w:rPr>
          <w:rFonts w:ascii="Times New Roman" w:hAnsi="Times New Roman"/>
          <w:color w:val="000000"/>
          <w:sz w:val="24"/>
          <w:szCs w:val="24"/>
        </w:rPr>
        <w:t>r</w:t>
      </w:r>
      <w:r w:rsidR="008D5A6C">
        <w:rPr>
          <w:rFonts w:ascii="Times New Roman" w:hAnsi="Times New Roman"/>
          <w:color w:val="000000"/>
          <w:spacing w:val="-1"/>
          <w:sz w:val="24"/>
          <w:szCs w:val="24"/>
        </w:rPr>
        <w:t>u</w:t>
      </w:r>
      <w:r w:rsidR="008D5A6C">
        <w:rPr>
          <w:rFonts w:ascii="Times New Roman" w:hAnsi="Times New Roman"/>
          <w:color w:val="000000"/>
          <w:spacing w:val="-2"/>
          <w:sz w:val="24"/>
          <w:szCs w:val="24"/>
        </w:rPr>
        <w:t>m</w:t>
      </w:r>
      <w:r w:rsidR="008D5A6C">
        <w:rPr>
          <w:rFonts w:ascii="Times New Roman" w:hAnsi="Times New Roman"/>
          <w:color w:val="000000"/>
          <w:sz w:val="24"/>
          <w:szCs w:val="24"/>
        </w:rPr>
        <w:t>enti</w:t>
      </w:r>
      <w:r w:rsidR="008D5A6C">
        <w:rPr>
          <w:rFonts w:ascii="Times New Roman" w:hAnsi="Times New Roman"/>
          <w:color w:val="000000"/>
          <w:spacing w:val="46"/>
          <w:sz w:val="24"/>
          <w:szCs w:val="24"/>
        </w:rPr>
        <w:t xml:space="preserve"> </w:t>
      </w:r>
      <w:r w:rsidR="008D5A6C">
        <w:rPr>
          <w:rFonts w:ascii="Times New Roman" w:hAnsi="Times New Roman"/>
          <w:color w:val="000000"/>
          <w:sz w:val="24"/>
          <w:szCs w:val="24"/>
        </w:rPr>
        <w:t>di</w:t>
      </w:r>
      <w:r w:rsidR="008D5A6C">
        <w:rPr>
          <w:rFonts w:ascii="Times New Roman" w:hAnsi="Times New Roman"/>
          <w:color w:val="000000"/>
          <w:spacing w:val="46"/>
          <w:sz w:val="24"/>
          <w:szCs w:val="24"/>
        </w:rPr>
        <w:t xml:space="preserve"> </w:t>
      </w:r>
      <w:r w:rsidR="008D5A6C">
        <w:rPr>
          <w:rFonts w:ascii="Times New Roman" w:hAnsi="Times New Roman"/>
          <w:color w:val="000000"/>
          <w:spacing w:val="-1"/>
          <w:sz w:val="24"/>
          <w:szCs w:val="24"/>
        </w:rPr>
        <w:t>f</w:t>
      </w:r>
      <w:r w:rsidR="008D5A6C">
        <w:rPr>
          <w:rFonts w:ascii="Times New Roman" w:hAnsi="Times New Roman"/>
          <w:color w:val="000000"/>
          <w:sz w:val="24"/>
          <w:szCs w:val="24"/>
        </w:rPr>
        <w:t>lessibilità</w:t>
      </w:r>
      <w:r w:rsidR="008D5A6C">
        <w:rPr>
          <w:rFonts w:ascii="Times New Roman" w:hAnsi="Times New Roman"/>
          <w:color w:val="000000"/>
          <w:spacing w:val="46"/>
          <w:sz w:val="24"/>
          <w:szCs w:val="24"/>
        </w:rPr>
        <w:t xml:space="preserve"> </w:t>
      </w:r>
      <w:r w:rsidR="008D5A6C">
        <w:rPr>
          <w:rFonts w:ascii="Times New Roman" w:hAnsi="Times New Roman"/>
          <w:color w:val="000000"/>
          <w:sz w:val="24"/>
          <w:szCs w:val="24"/>
        </w:rPr>
        <w:t>d</w:t>
      </w:r>
      <w:r w:rsidR="008D5A6C">
        <w:rPr>
          <w:rFonts w:ascii="Times New Roman" w:hAnsi="Times New Roman"/>
          <w:color w:val="000000"/>
          <w:spacing w:val="-1"/>
          <w:sz w:val="24"/>
          <w:szCs w:val="24"/>
        </w:rPr>
        <w:t>e</w:t>
      </w:r>
      <w:r w:rsidR="008D5A6C">
        <w:rPr>
          <w:rFonts w:ascii="Times New Roman" w:hAnsi="Times New Roman"/>
          <w:color w:val="000000"/>
          <w:sz w:val="24"/>
          <w:szCs w:val="24"/>
        </w:rPr>
        <w:t xml:space="preserve">l </w:t>
      </w:r>
      <w:r w:rsidR="008D5A6C">
        <w:rPr>
          <w:rFonts w:ascii="Times New Roman" w:hAnsi="Times New Roman"/>
          <w:color w:val="000000"/>
          <w:spacing w:val="-2"/>
          <w:sz w:val="24"/>
          <w:szCs w:val="24"/>
        </w:rPr>
        <w:t>m</w:t>
      </w:r>
      <w:r w:rsidR="008D5A6C">
        <w:rPr>
          <w:rFonts w:ascii="Times New Roman" w:hAnsi="Times New Roman"/>
          <w:color w:val="000000"/>
          <w:sz w:val="24"/>
          <w:szCs w:val="24"/>
        </w:rPr>
        <w:t>ercato</w:t>
      </w:r>
      <w:r w:rsidR="008D5A6C">
        <w:rPr>
          <w:rFonts w:ascii="Times New Roman" w:hAnsi="Times New Roman"/>
          <w:color w:val="000000"/>
          <w:spacing w:val="43"/>
          <w:sz w:val="24"/>
          <w:szCs w:val="24"/>
        </w:rPr>
        <w:t xml:space="preserve"> </w:t>
      </w:r>
      <w:r w:rsidR="008D5A6C">
        <w:rPr>
          <w:rFonts w:ascii="Times New Roman" w:hAnsi="Times New Roman"/>
          <w:color w:val="000000"/>
          <w:sz w:val="24"/>
          <w:szCs w:val="24"/>
        </w:rPr>
        <w:t>del</w:t>
      </w:r>
      <w:r w:rsidR="008D5A6C">
        <w:rPr>
          <w:rFonts w:ascii="Times New Roman" w:hAnsi="Times New Roman"/>
          <w:color w:val="000000"/>
          <w:spacing w:val="43"/>
          <w:sz w:val="24"/>
          <w:szCs w:val="24"/>
        </w:rPr>
        <w:t xml:space="preserve"> </w:t>
      </w:r>
      <w:r w:rsidR="008D5A6C">
        <w:rPr>
          <w:rFonts w:ascii="Times New Roman" w:hAnsi="Times New Roman"/>
          <w:color w:val="000000"/>
          <w:sz w:val="24"/>
          <w:szCs w:val="24"/>
        </w:rPr>
        <w:t>lavoro</w:t>
      </w:r>
      <w:r w:rsidR="008D5A6C">
        <w:rPr>
          <w:rFonts w:ascii="Times New Roman" w:hAnsi="Times New Roman"/>
          <w:color w:val="000000"/>
          <w:spacing w:val="43"/>
          <w:sz w:val="24"/>
          <w:szCs w:val="24"/>
        </w:rPr>
        <w:t xml:space="preserve"> </w:t>
      </w:r>
      <w:r w:rsidR="008D5A6C">
        <w:rPr>
          <w:rFonts w:ascii="Times New Roman" w:hAnsi="Times New Roman"/>
          <w:color w:val="000000"/>
          <w:sz w:val="24"/>
          <w:szCs w:val="24"/>
        </w:rPr>
        <w:t>debbano</w:t>
      </w:r>
      <w:r w:rsidR="008D5A6C">
        <w:rPr>
          <w:rFonts w:ascii="Times New Roman" w:hAnsi="Times New Roman"/>
          <w:color w:val="000000"/>
          <w:spacing w:val="43"/>
          <w:sz w:val="24"/>
          <w:szCs w:val="24"/>
        </w:rPr>
        <w:t xml:space="preserve"> </w:t>
      </w:r>
      <w:r w:rsidR="008D5A6C">
        <w:rPr>
          <w:rFonts w:ascii="Times New Roman" w:hAnsi="Times New Roman"/>
          <w:color w:val="000000"/>
          <w:sz w:val="24"/>
          <w:szCs w:val="24"/>
        </w:rPr>
        <w:t>integrare</w:t>
      </w:r>
      <w:r w:rsidR="008D5A6C">
        <w:rPr>
          <w:rFonts w:ascii="Times New Roman" w:hAnsi="Times New Roman"/>
          <w:color w:val="000000"/>
          <w:spacing w:val="42"/>
          <w:sz w:val="24"/>
          <w:szCs w:val="24"/>
        </w:rPr>
        <w:t xml:space="preserve"> </w:t>
      </w:r>
      <w:r w:rsidR="008D5A6C">
        <w:rPr>
          <w:rFonts w:ascii="Times New Roman" w:hAnsi="Times New Roman"/>
          <w:color w:val="000000"/>
          <w:sz w:val="24"/>
          <w:szCs w:val="24"/>
        </w:rPr>
        <w:t>tale</w:t>
      </w:r>
      <w:r w:rsidR="008D5A6C">
        <w:rPr>
          <w:rFonts w:ascii="Times New Roman" w:hAnsi="Times New Roman"/>
          <w:color w:val="000000"/>
          <w:spacing w:val="43"/>
          <w:sz w:val="24"/>
          <w:szCs w:val="24"/>
        </w:rPr>
        <w:t xml:space="preserve"> </w:t>
      </w:r>
      <w:r w:rsidR="008D5A6C">
        <w:rPr>
          <w:rFonts w:ascii="Times New Roman" w:hAnsi="Times New Roman"/>
          <w:color w:val="000000"/>
          <w:spacing w:val="-1"/>
          <w:sz w:val="24"/>
          <w:szCs w:val="24"/>
        </w:rPr>
        <w:t>f</w:t>
      </w:r>
      <w:r w:rsidR="008D5A6C">
        <w:rPr>
          <w:rFonts w:ascii="Times New Roman" w:hAnsi="Times New Roman"/>
          <w:color w:val="000000"/>
          <w:sz w:val="24"/>
          <w:szCs w:val="24"/>
        </w:rPr>
        <w:t>or</w:t>
      </w:r>
      <w:r w:rsidR="008D5A6C">
        <w:rPr>
          <w:rFonts w:ascii="Times New Roman" w:hAnsi="Times New Roman"/>
          <w:color w:val="000000"/>
          <w:spacing w:val="-2"/>
          <w:sz w:val="24"/>
          <w:szCs w:val="24"/>
        </w:rPr>
        <w:t>m</w:t>
      </w:r>
      <w:r w:rsidR="008D5A6C">
        <w:rPr>
          <w:rFonts w:ascii="Times New Roman" w:hAnsi="Times New Roman"/>
          <w:color w:val="000000"/>
          <w:sz w:val="24"/>
          <w:szCs w:val="24"/>
        </w:rPr>
        <w:t>a</w:t>
      </w:r>
      <w:r w:rsidR="008D5A6C">
        <w:rPr>
          <w:rFonts w:ascii="Times New Roman" w:hAnsi="Times New Roman"/>
          <w:color w:val="000000"/>
          <w:spacing w:val="43"/>
          <w:sz w:val="24"/>
          <w:szCs w:val="24"/>
        </w:rPr>
        <w:t xml:space="preserve"> </w:t>
      </w:r>
      <w:r w:rsidR="008D5A6C">
        <w:rPr>
          <w:rFonts w:ascii="Times New Roman" w:hAnsi="Times New Roman"/>
          <w:color w:val="000000"/>
          <w:sz w:val="24"/>
          <w:szCs w:val="24"/>
        </w:rPr>
        <w:t>rispondendo</w:t>
      </w:r>
      <w:r w:rsidR="008D5A6C">
        <w:rPr>
          <w:rFonts w:ascii="Times New Roman" w:hAnsi="Times New Roman"/>
          <w:color w:val="000000"/>
          <w:spacing w:val="43"/>
          <w:sz w:val="24"/>
          <w:szCs w:val="24"/>
        </w:rPr>
        <w:t xml:space="preserve"> </w:t>
      </w:r>
      <w:r w:rsidR="008D5A6C">
        <w:rPr>
          <w:rFonts w:ascii="Times New Roman" w:hAnsi="Times New Roman"/>
          <w:color w:val="000000"/>
          <w:sz w:val="24"/>
          <w:szCs w:val="24"/>
        </w:rPr>
        <w:t>co</w:t>
      </w:r>
      <w:r w:rsidR="008D5A6C">
        <w:rPr>
          <w:rFonts w:ascii="Times New Roman" w:hAnsi="Times New Roman"/>
          <w:color w:val="000000"/>
          <w:spacing w:val="1"/>
          <w:sz w:val="24"/>
          <w:szCs w:val="24"/>
        </w:rPr>
        <w:t>n</w:t>
      </w:r>
      <w:r w:rsidR="008D5A6C">
        <w:rPr>
          <w:rFonts w:ascii="Times New Roman" w:hAnsi="Times New Roman"/>
          <w:color w:val="000000"/>
          <w:sz w:val="24"/>
          <w:szCs w:val="24"/>
        </w:rPr>
        <w:t>te</w:t>
      </w:r>
      <w:r w:rsidR="008D5A6C">
        <w:rPr>
          <w:rFonts w:ascii="Times New Roman" w:hAnsi="Times New Roman"/>
          <w:color w:val="000000"/>
          <w:spacing w:val="-1"/>
          <w:sz w:val="24"/>
          <w:szCs w:val="24"/>
        </w:rPr>
        <w:t>st</w:t>
      </w:r>
      <w:r w:rsidR="008D5A6C">
        <w:rPr>
          <w:rFonts w:ascii="Times New Roman" w:hAnsi="Times New Roman"/>
          <w:color w:val="000000"/>
          <w:sz w:val="24"/>
          <w:szCs w:val="24"/>
        </w:rPr>
        <w:t>ual</w:t>
      </w:r>
      <w:r w:rsidR="008D5A6C">
        <w:rPr>
          <w:rFonts w:ascii="Times New Roman" w:hAnsi="Times New Roman"/>
          <w:color w:val="000000"/>
          <w:spacing w:val="-2"/>
          <w:sz w:val="24"/>
          <w:szCs w:val="24"/>
        </w:rPr>
        <w:t>m</w:t>
      </w:r>
      <w:r w:rsidR="008D5A6C">
        <w:rPr>
          <w:rFonts w:ascii="Times New Roman" w:hAnsi="Times New Roman"/>
          <w:color w:val="000000"/>
          <w:sz w:val="24"/>
          <w:szCs w:val="24"/>
        </w:rPr>
        <w:t>ente</w:t>
      </w:r>
      <w:r w:rsidR="008D5A6C">
        <w:rPr>
          <w:rFonts w:ascii="Times New Roman" w:hAnsi="Times New Roman"/>
          <w:color w:val="000000"/>
          <w:spacing w:val="44"/>
          <w:sz w:val="24"/>
          <w:szCs w:val="24"/>
        </w:rPr>
        <w:t xml:space="preserve"> </w:t>
      </w:r>
      <w:r w:rsidR="008D5A6C">
        <w:rPr>
          <w:rFonts w:ascii="Times New Roman" w:hAnsi="Times New Roman"/>
          <w:color w:val="000000"/>
          <w:sz w:val="24"/>
          <w:szCs w:val="24"/>
        </w:rPr>
        <w:t>ad</w:t>
      </w:r>
      <w:r w:rsidR="008D5A6C">
        <w:rPr>
          <w:rFonts w:ascii="Times New Roman" w:hAnsi="Times New Roman"/>
          <w:color w:val="000000"/>
          <w:spacing w:val="42"/>
          <w:sz w:val="24"/>
          <w:szCs w:val="24"/>
        </w:rPr>
        <w:t xml:space="preserve"> </w:t>
      </w:r>
      <w:r w:rsidR="008D5A6C">
        <w:rPr>
          <w:rFonts w:ascii="Times New Roman" w:hAnsi="Times New Roman"/>
          <w:color w:val="000000"/>
          <w:sz w:val="24"/>
          <w:szCs w:val="24"/>
        </w:rPr>
        <w:t>obietti</w:t>
      </w:r>
      <w:r w:rsidR="008D5A6C">
        <w:rPr>
          <w:rFonts w:ascii="Times New Roman" w:hAnsi="Times New Roman"/>
          <w:color w:val="000000"/>
          <w:spacing w:val="-1"/>
          <w:sz w:val="24"/>
          <w:szCs w:val="24"/>
        </w:rPr>
        <w:t>v</w:t>
      </w:r>
      <w:r w:rsidR="008D5A6C">
        <w:rPr>
          <w:rFonts w:ascii="Times New Roman" w:hAnsi="Times New Roman"/>
          <w:color w:val="000000"/>
          <w:sz w:val="24"/>
          <w:szCs w:val="24"/>
        </w:rPr>
        <w:t>i</w:t>
      </w:r>
      <w:r w:rsidR="008D5A6C">
        <w:rPr>
          <w:rFonts w:ascii="Times New Roman" w:hAnsi="Times New Roman"/>
          <w:color w:val="000000"/>
          <w:spacing w:val="44"/>
          <w:sz w:val="24"/>
          <w:szCs w:val="24"/>
        </w:rPr>
        <w:t xml:space="preserve"> </w:t>
      </w:r>
      <w:r w:rsidR="008D5A6C">
        <w:rPr>
          <w:rFonts w:ascii="Times New Roman" w:hAnsi="Times New Roman"/>
          <w:color w:val="000000"/>
          <w:spacing w:val="-1"/>
          <w:sz w:val="24"/>
          <w:szCs w:val="24"/>
        </w:rPr>
        <w:t>d</w:t>
      </w:r>
      <w:r w:rsidR="008D5A6C">
        <w:rPr>
          <w:rFonts w:ascii="Times New Roman" w:hAnsi="Times New Roman"/>
          <w:color w:val="000000"/>
          <w:sz w:val="24"/>
          <w:szCs w:val="24"/>
        </w:rPr>
        <w:t>i funzionalità di sviluppo e cre</w:t>
      </w:r>
      <w:r w:rsidR="008D5A6C">
        <w:rPr>
          <w:rFonts w:ascii="Times New Roman" w:hAnsi="Times New Roman"/>
          <w:color w:val="000000"/>
          <w:spacing w:val="-2"/>
          <w:sz w:val="24"/>
          <w:szCs w:val="24"/>
        </w:rPr>
        <w:t>s</w:t>
      </w:r>
      <w:r w:rsidR="008D5A6C">
        <w:rPr>
          <w:rFonts w:ascii="Times New Roman" w:hAnsi="Times New Roman"/>
          <w:color w:val="000000"/>
          <w:sz w:val="24"/>
          <w:szCs w:val="24"/>
        </w:rPr>
        <w:t>cita delle aziende e di appropri</w:t>
      </w:r>
      <w:r w:rsidR="008D5A6C">
        <w:rPr>
          <w:rFonts w:ascii="Times New Roman" w:hAnsi="Times New Roman"/>
          <w:color w:val="000000"/>
          <w:spacing w:val="-1"/>
          <w:sz w:val="24"/>
          <w:szCs w:val="24"/>
        </w:rPr>
        <w:t>a</w:t>
      </w:r>
      <w:r w:rsidR="008D5A6C">
        <w:rPr>
          <w:rFonts w:ascii="Times New Roman" w:hAnsi="Times New Roman"/>
          <w:color w:val="000000"/>
          <w:spacing w:val="1"/>
          <w:sz w:val="24"/>
          <w:szCs w:val="24"/>
        </w:rPr>
        <w:t>t</w:t>
      </w:r>
      <w:r w:rsidR="008D5A6C">
        <w:rPr>
          <w:rFonts w:ascii="Times New Roman" w:hAnsi="Times New Roman"/>
          <w:color w:val="000000"/>
          <w:sz w:val="24"/>
          <w:szCs w:val="24"/>
        </w:rPr>
        <w:t>a t</w:t>
      </w:r>
      <w:r w:rsidR="008D5A6C">
        <w:rPr>
          <w:rFonts w:ascii="Times New Roman" w:hAnsi="Times New Roman"/>
          <w:color w:val="000000"/>
          <w:spacing w:val="-1"/>
          <w:sz w:val="24"/>
          <w:szCs w:val="24"/>
        </w:rPr>
        <w:t>u</w:t>
      </w:r>
      <w:r w:rsidR="008D5A6C">
        <w:rPr>
          <w:rFonts w:ascii="Times New Roman" w:hAnsi="Times New Roman"/>
          <w:color w:val="000000"/>
          <w:sz w:val="24"/>
          <w:szCs w:val="24"/>
        </w:rPr>
        <w:t xml:space="preserve">tela </w:t>
      </w:r>
      <w:r w:rsidR="008D5A6C">
        <w:rPr>
          <w:rFonts w:ascii="Times New Roman" w:hAnsi="Times New Roman"/>
          <w:color w:val="000000"/>
          <w:spacing w:val="-1"/>
          <w:sz w:val="24"/>
          <w:szCs w:val="24"/>
        </w:rPr>
        <w:t>d</w:t>
      </w:r>
      <w:r w:rsidR="008D5A6C">
        <w:rPr>
          <w:rFonts w:ascii="Times New Roman" w:hAnsi="Times New Roman"/>
          <w:color w:val="000000"/>
          <w:sz w:val="24"/>
          <w:szCs w:val="24"/>
        </w:rPr>
        <w:t>ei</w:t>
      </w:r>
      <w:r w:rsidR="008D5A6C">
        <w:rPr>
          <w:rFonts w:ascii="Times New Roman" w:hAnsi="Times New Roman"/>
          <w:color w:val="000000"/>
          <w:spacing w:val="-1"/>
          <w:sz w:val="24"/>
          <w:szCs w:val="24"/>
        </w:rPr>
        <w:t xml:space="preserve"> </w:t>
      </w:r>
      <w:r w:rsidR="008D5A6C">
        <w:rPr>
          <w:rFonts w:ascii="Times New Roman" w:hAnsi="Times New Roman"/>
          <w:color w:val="000000"/>
          <w:spacing w:val="1"/>
          <w:sz w:val="24"/>
          <w:szCs w:val="24"/>
        </w:rPr>
        <w:t>l</w:t>
      </w:r>
      <w:r w:rsidR="008D5A6C">
        <w:rPr>
          <w:rFonts w:ascii="Times New Roman" w:hAnsi="Times New Roman"/>
          <w:color w:val="000000"/>
          <w:sz w:val="24"/>
          <w:szCs w:val="24"/>
        </w:rPr>
        <w:t>avor</w:t>
      </w:r>
      <w:r w:rsidR="008D5A6C">
        <w:rPr>
          <w:rFonts w:ascii="Times New Roman" w:hAnsi="Times New Roman"/>
          <w:color w:val="000000"/>
          <w:spacing w:val="-1"/>
          <w:sz w:val="24"/>
          <w:szCs w:val="24"/>
        </w:rPr>
        <w:t>a</w:t>
      </w:r>
      <w:r w:rsidR="008D5A6C">
        <w:rPr>
          <w:rFonts w:ascii="Times New Roman" w:hAnsi="Times New Roman"/>
          <w:color w:val="000000"/>
          <w:spacing w:val="1"/>
          <w:sz w:val="24"/>
          <w:szCs w:val="24"/>
        </w:rPr>
        <w:t>t</w:t>
      </w:r>
      <w:r w:rsidR="008D5A6C">
        <w:rPr>
          <w:rFonts w:ascii="Times New Roman" w:hAnsi="Times New Roman"/>
          <w:color w:val="000000"/>
          <w:sz w:val="24"/>
          <w:szCs w:val="24"/>
        </w:rPr>
        <w:t>o</w:t>
      </w:r>
      <w:r w:rsidR="008D5A6C">
        <w:rPr>
          <w:rFonts w:ascii="Times New Roman" w:hAnsi="Times New Roman"/>
          <w:color w:val="000000"/>
          <w:spacing w:val="-1"/>
          <w:sz w:val="24"/>
          <w:szCs w:val="24"/>
        </w:rPr>
        <w:t>r</w:t>
      </w:r>
      <w:r w:rsidR="008D5A6C">
        <w:rPr>
          <w:rFonts w:ascii="Times New Roman" w:hAnsi="Times New Roman"/>
          <w:color w:val="000000"/>
          <w:sz w:val="24"/>
          <w:szCs w:val="24"/>
        </w:rPr>
        <w:t>i i</w:t>
      </w:r>
      <w:r w:rsidR="008D5A6C">
        <w:rPr>
          <w:rFonts w:ascii="Times New Roman" w:hAnsi="Times New Roman"/>
          <w:color w:val="000000"/>
          <w:spacing w:val="-1"/>
          <w:sz w:val="24"/>
          <w:szCs w:val="24"/>
        </w:rPr>
        <w:t>n</w:t>
      </w:r>
      <w:r w:rsidR="008D5A6C">
        <w:rPr>
          <w:rFonts w:ascii="Times New Roman" w:hAnsi="Times New Roman"/>
          <w:color w:val="000000"/>
          <w:sz w:val="24"/>
          <w:szCs w:val="24"/>
        </w:rPr>
        <w:t>tere</w:t>
      </w:r>
      <w:r w:rsidR="008D5A6C">
        <w:rPr>
          <w:rFonts w:ascii="Times New Roman" w:hAnsi="Times New Roman"/>
          <w:color w:val="000000"/>
          <w:spacing w:val="-1"/>
          <w:sz w:val="24"/>
          <w:szCs w:val="24"/>
        </w:rPr>
        <w:t>s</w:t>
      </w:r>
      <w:r w:rsidR="008D5A6C">
        <w:rPr>
          <w:rFonts w:ascii="Times New Roman" w:hAnsi="Times New Roman"/>
          <w:color w:val="000000"/>
          <w:sz w:val="24"/>
          <w:szCs w:val="24"/>
        </w:rPr>
        <w:t>sati. Le</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parti</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convengono</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che</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a</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partire</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dal</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2016</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l’insie</w:t>
      </w:r>
      <w:r w:rsidR="008D5A6C">
        <w:rPr>
          <w:rFonts w:ascii="Times New Roman" w:hAnsi="Times New Roman"/>
          <w:color w:val="000000"/>
          <w:spacing w:val="-2"/>
          <w:sz w:val="24"/>
          <w:szCs w:val="24"/>
        </w:rPr>
        <w:t>m</w:t>
      </w:r>
      <w:r w:rsidR="008D5A6C">
        <w:rPr>
          <w:rFonts w:ascii="Times New Roman" w:hAnsi="Times New Roman"/>
          <w:color w:val="000000"/>
          <w:sz w:val="24"/>
          <w:szCs w:val="24"/>
        </w:rPr>
        <w:t>e</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dei</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lavor</w:t>
      </w:r>
      <w:r w:rsidR="008D5A6C">
        <w:rPr>
          <w:rFonts w:ascii="Times New Roman" w:hAnsi="Times New Roman"/>
          <w:color w:val="000000"/>
          <w:spacing w:val="-3"/>
          <w:sz w:val="24"/>
          <w:szCs w:val="24"/>
        </w:rPr>
        <w:t>a</w:t>
      </w:r>
      <w:r w:rsidR="008D5A6C">
        <w:rPr>
          <w:rFonts w:ascii="Times New Roman" w:hAnsi="Times New Roman"/>
          <w:color w:val="000000"/>
          <w:sz w:val="24"/>
          <w:szCs w:val="24"/>
        </w:rPr>
        <w:t>tori</w:t>
      </w:r>
      <w:r w:rsidR="008D5A6C">
        <w:rPr>
          <w:rFonts w:ascii="Times New Roman" w:hAnsi="Times New Roman"/>
          <w:color w:val="000000"/>
          <w:spacing w:val="29"/>
          <w:sz w:val="24"/>
          <w:szCs w:val="24"/>
        </w:rPr>
        <w:t xml:space="preserve"> </w:t>
      </w:r>
      <w:r w:rsidR="008D5A6C">
        <w:rPr>
          <w:rFonts w:ascii="Times New Roman" w:hAnsi="Times New Roman"/>
          <w:color w:val="000000"/>
          <w:spacing w:val="-1"/>
          <w:sz w:val="24"/>
          <w:szCs w:val="24"/>
        </w:rPr>
        <w:t>r</w:t>
      </w:r>
      <w:r w:rsidR="008D5A6C">
        <w:rPr>
          <w:rFonts w:ascii="Times New Roman" w:hAnsi="Times New Roman"/>
          <w:color w:val="000000"/>
          <w:sz w:val="24"/>
          <w:szCs w:val="24"/>
        </w:rPr>
        <w:t>egolati</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da</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un</w:t>
      </w:r>
      <w:r w:rsidR="008D5A6C">
        <w:rPr>
          <w:rFonts w:ascii="Times New Roman" w:hAnsi="Times New Roman"/>
          <w:color w:val="000000"/>
          <w:spacing w:val="28"/>
          <w:sz w:val="24"/>
          <w:szCs w:val="24"/>
        </w:rPr>
        <w:t xml:space="preserve"> </w:t>
      </w:r>
      <w:r w:rsidR="008D5A6C">
        <w:rPr>
          <w:rFonts w:ascii="Times New Roman" w:hAnsi="Times New Roman"/>
          <w:color w:val="000000"/>
          <w:sz w:val="24"/>
          <w:szCs w:val="24"/>
        </w:rPr>
        <w:t>rapporto</w:t>
      </w:r>
      <w:r w:rsidR="008D5A6C">
        <w:rPr>
          <w:rFonts w:ascii="Times New Roman" w:hAnsi="Times New Roman"/>
          <w:color w:val="000000"/>
          <w:spacing w:val="29"/>
          <w:sz w:val="24"/>
          <w:szCs w:val="24"/>
        </w:rPr>
        <w:t xml:space="preserve"> </w:t>
      </w:r>
      <w:r w:rsidR="008D5A6C">
        <w:rPr>
          <w:rFonts w:ascii="Times New Roman" w:hAnsi="Times New Roman"/>
          <w:color w:val="000000"/>
          <w:sz w:val="24"/>
          <w:szCs w:val="24"/>
        </w:rPr>
        <w:t xml:space="preserve">di lavoro </w:t>
      </w:r>
      <w:r w:rsidR="008D5A6C">
        <w:rPr>
          <w:rFonts w:ascii="Times New Roman" w:hAnsi="Times New Roman"/>
          <w:color w:val="000000"/>
          <w:spacing w:val="51"/>
          <w:sz w:val="24"/>
          <w:szCs w:val="24"/>
        </w:rPr>
        <w:t xml:space="preserve"> </w:t>
      </w:r>
      <w:r w:rsidR="008D5A6C">
        <w:rPr>
          <w:rFonts w:ascii="Times New Roman" w:hAnsi="Times New Roman"/>
          <w:color w:val="000000"/>
          <w:sz w:val="24"/>
          <w:szCs w:val="24"/>
        </w:rPr>
        <w:t>diverso</w:t>
      </w:r>
      <w:r w:rsidR="008D5A6C">
        <w:rPr>
          <w:rFonts w:ascii="Times New Roman" w:hAnsi="Times New Roman"/>
          <w:color w:val="000000"/>
          <w:spacing w:val="25"/>
          <w:sz w:val="24"/>
          <w:szCs w:val="24"/>
        </w:rPr>
        <w:t xml:space="preserve"> </w:t>
      </w:r>
      <w:r w:rsidR="008D5A6C">
        <w:rPr>
          <w:rFonts w:ascii="Times New Roman" w:hAnsi="Times New Roman"/>
          <w:color w:val="000000"/>
          <w:sz w:val="24"/>
          <w:szCs w:val="24"/>
        </w:rPr>
        <w:t>da</w:t>
      </w:r>
      <w:r w:rsidR="008D5A6C">
        <w:rPr>
          <w:rFonts w:ascii="Times New Roman" w:hAnsi="Times New Roman"/>
          <w:color w:val="000000"/>
          <w:spacing w:val="25"/>
          <w:sz w:val="24"/>
          <w:szCs w:val="24"/>
        </w:rPr>
        <w:t xml:space="preserve"> </w:t>
      </w:r>
      <w:r w:rsidR="008D5A6C">
        <w:rPr>
          <w:rFonts w:ascii="Times New Roman" w:hAnsi="Times New Roman"/>
          <w:color w:val="000000"/>
          <w:sz w:val="24"/>
          <w:szCs w:val="24"/>
        </w:rPr>
        <w:t>quello</w:t>
      </w:r>
      <w:r w:rsidR="008D5A6C">
        <w:rPr>
          <w:rFonts w:ascii="Times New Roman" w:hAnsi="Times New Roman"/>
          <w:color w:val="000000"/>
          <w:spacing w:val="25"/>
          <w:sz w:val="24"/>
          <w:szCs w:val="24"/>
        </w:rPr>
        <w:t xml:space="preserve"> </w:t>
      </w:r>
      <w:r w:rsidR="008D5A6C">
        <w:rPr>
          <w:rFonts w:ascii="Times New Roman" w:hAnsi="Times New Roman"/>
          <w:color w:val="000000"/>
          <w:sz w:val="24"/>
          <w:szCs w:val="24"/>
        </w:rPr>
        <w:t>del</w:t>
      </w:r>
      <w:r w:rsidR="008D5A6C">
        <w:rPr>
          <w:rFonts w:ascii="Times New Roman" w:hAnsi="Times New Roman"/>
          <w:color w:val="000000"/>
          <w:spacing w:val="25"/>
          <w:sz w:val="24"/>
          <w:szCs w:val="24"/>
        </w:rPr>
        <w:t xml:space="preserve"> </w:t>
      </w:r>
      <w:r w:rsidR="008D5A6C">
        <w:rPr>
          <w:rFonts w:ascii="Times New Roman" w:hAnsi="Times New Roman"/>
          <w:color w:val="000000"/>
          <w:sz w:val="24"/>
          <w:szCs w:val="24"/>
        </w:rPr>
        <w:t>“contratto</w:t>
      </w:r>
      <w:r w:rsidR="008D5A6C">
        <w:rPr>
          <w:rFonts w:ascii="Times New Roman" w:hAnsi="Times New Roman"/>
          <w:color w:val="000000"/>
          <w:spacing w:val="25"/>
          <w:sz w:val="24"/>
          <w:szCs w:val="24"/>
        </w:rPr>
        <w:t xml:space="preserve"> </w:t>
      </w:r>
      <w:r w:rsidR="008D5A6C">
        <w:rPr>
          <w:rFonts w:ascii="Times New Roman" w:hAnsi="Times New Roman"/>
          <w:color w:val="000000"/>
          <w:sz w:val="24"/>
          <w:szCs w:val="24"/>
        </w:rPr>
        <w:t>a</w:t>
      </w:r>
      <w:r w:rsidR="008D5A6C">
        <w:rPr>
          <w:rFonts w:ascii="Times New Roman" w:hAnsi="Times New Roman"/>
          <w:color w:val="000000"/>
          <w:spacing w:val="25"/>
          <w:sz w:val="24"/>
          <w:szCs w:val="24"/>
        </w:rPr>
        <w:t xml:space="preserve"> </w:t>
      </w:r>
      <w:r w:rsidR="008D5A6C">
        <w:rPr>
          <w:rFonts w:ascii="Times New Roman" w:hAnsi="Times New Roman"/>
          <w:color w:val="000000"/>
          <w:spacing w:val="-1"/>
          <w:sz w:val="24"/>
          <w:szCs w:val="24"/>
        </w:rPr>
        <w:t>t</w:t>
      </w:r>
      <w:r w:rsidR="008D5A6C">
        <w:rPr>
          <w:rFonts w:ascii="Times New Roman" w:hAnsi="Times New Roman"/>
          <w:color w:val="000000"/>
          <w:sz w:val="24"/>
          <w:szCs w:val="24"/>
        </w:rPr>
        <w:t>e</w:t>
      </w:r>
      <w:r w:rsidR="008D5A6C">
        <w:rPr>
          <w:rFonts w:ascii="Times New Roman" w:hAnsi="Times New Roman"/>
          <w:color w:val="000000"/>
          <w:spacing w:val="-2"/>
          <w:sz w:val="24"/>
          <w:szCs w:val="24"/>
        </w:rPr>
        <w:t>m</w:t>
      </w:r>
      <w:r w:rsidR="008D5A6C">
        <w:rPr>
          <w:rFonts w:ascii="Times New Roman" w:hAnsi="Times New Roman"/>
          <w:color w:val="000000"/>
          <w:sz w:val="24"/>
          <w:szCs w:val="24"/>
        </w:rPr>
        <w:t>po</w:t>
      </w:r>
      <w:r w:rsidR="008D5A6C">
        <w:rPr>
          <w:rFonts w:ascii="Times New Roman" w:hAnsi="Times New Roman"/>
          <w:color w:val="000000"/>
          <w:spacing w:val="25"/>
          <w:sz w:val="24"/>
          <w:szCs w:val="24"/>
        </w:rPr>
        <w:t xml:space="preserve"> </w:t>
      </w:r>
      <w:r w:rsidR="008D5A6C">
        <w:rPr>
          <w:rFonts w:ascii="Times New Roman" w:hAnsi="Times New Roman"/>
          <w:color w:val="000000"/>
          <w:spacing w:val="1"/>
          <w:sz w:val="24"/>
          <w:szCs w:val="24"/>
        </w:rPr>
        <w:t>i</w:t>
      </w:r>
      <w:r w:rsidR="008D5A6C">
        <w:rPr>
          <w:rFonts w:ascii="Times New Roman" w:hAnsi="Times New Roman"/>
          <w:color w:val="000000"/>
          <w:sz w:val="24"/>
          <w:szCs w:val="24"/>
        </w:rPr>
        <w:t>ndeter</w:t>
      </w:r>
      <w:r w:rsidR="008D5A6C">
        <w:rPr>
          <w:rFonts w:ascii="Times New Roman" w:hAnsi="Times New Roman"/>
          <w:color w:val="000000"/>
          <w:spacing w:val="-2"/>
          <w:sz w:val="24"/>
          <w:szCs w:val="24"/>
        </w:rPr>
        <w:t>m</w:t>
      </w:r>
      <w:r w:rsidR="008D5A6C">
        <w:rPr>
          <w:rFonts w:ascii="Times New Roman" w:hAnsi="Times New Roman"/>
          <w:color w:val="000000"/>
          <w:spacing w:val="2"/>
          <w:sz w:val="24"/>
          <w:szCs w:val="24"/>
        </w:rPr>
        <w:t>i</w:t>
      </w:r>
      <w:r w:rsidR="008D5A6C">
        <w:rPr>
          <w:rFonts w:ascii="Times New Roman" w:hAnsi="Times New Roman"/>
          <w:color w:val="000000"/>
          <w:sz w:val="24"/>
          <w:szCs w:val="24"/>
        </w:rPr>
        <w:t>nato”</w:t>
      </w:r>
      <w:r w:rsidR="008D5A6C">
        <w:rPr>
          <w:rFonts w:ascii="Times New Roman" w:hAnsi="Times New Roman"/>
          <w:color w:val="000000"/>
          <w:spacing w:val="25"/>
          <w:sz w:val="24"/>
          <w:szCs w:val="24"/>
        </w:rPr>
        <w:t xml:space="preserve"> </w:t>
      </w:r>
      <w:r w:rsidR="008D5A6C">
        <w:rPr>
          <w:rFonts w:ascii="Times New Roman" w:hAnsi="Times New Roman"/>
          <w:color w:val="000000"/>
          <w:sz w:val="24"/>
          <w:szCs w:val="24"/>
        </w:rPr>
        <w:t>non</w:t>
      </w:r>
      <w:r w:rsidR="008D5A6C">
        <w:rPr>
          <w:rFonts w:ascii="Times New Roman" w:hAnsi="Times New Roman"/>
          <w:color w:val="000000"/>
          <w:spacing w:val="25"/>
          <w:sz w:val="24"/>
          <w:szCs w:val="24"/>
        </w:rPr>
        <w:t xml:space="preserve"> </w:t>
      </w:r>
      <w:r w:rsidR="008D5A6C">
        <w:rPr>
          <w:rFonts w:ascii="Times New Roman" w:hAnsi="Times New Roman"/>
          <w:color w:val="000000"/>
          <w:sz w:val="24"/>
          <w:szCs w:val="24"/>
        </w:rPr>
        <w:t>po</w:t>
      </w:r>
      <w:r w:rsidR="008D5A6C">
        <w:rPr>
          <w:rFonts w:ascii="Times New Roman" w:hAnsi="Times New Roman"/>
          <w:color w:val="000000"/>
          <w:spacing w:val="-1"/>
          <w:sz w:val="24"/>
          <w:szCs w:val="24"/>
        </w:rPr>
        <w:t>s</w:t>
      </w:r>
      <w:r w:rsidR="008D5A6C">
        <w:rPr>
          <w:rFonts w:ascii="Times New Roman" w:hAnsi="Times New Roman"/>
          <w:color w:val="000000"/>
          <w:sz w:val="24"/>
          <w:szCs w:val="24"/>
        </w:rPr>
        <w:t>sa</w:t>
      </w:r>
      <w:r w:rsidR="008D5A6C">
        <w:rPr>
          <w:rFonts w:ascii="Times New Roman" w:hAnsi="Times New Roman"/>
          <w:color w:val="000000"/>
          <w:spacing w:val="25"/>
          <w:sz w:val="24"/>
          <w:szCs w:val="24"/>
        </w:rPr>
        <w:t xml:space="preserve"> </w:t>
      </w:r>
      <w:r w:rsidR="008D5A6C">
        <w:rPr>
          <w:rFonts w:ascii="Times New Roman" w:hAnsi="Times New Roman"/>
          <w:color w:val="000000"/>
          <w:sz w:val="24"/>
          <w:szCs w:val="24"/>
        </w:rPr>
        <w:t>superare</w:t>
      </w:r>
      <w:r w:rsidR="008D5A6C">
        <w:rPr>
          <w:rFonts w:ascii="Times New Roman" w:hAnsi="Times New Roman"/>
          <w:color w:val="000000"/>
          <w:spacing w:val="25"/>
          <w:sz w:val="24"/>
          <w:szCs w:val="24"/>
        </w:rPr>
        <w:t xml:space="preserve"> </w:t>
      </w:r>
      <w:r w:rsidR="008D5A6C">
        <w:rPr>
          <w:rFonts w:ascii="Times New Roman" w:hAnsi="Times New Roman"/>
          <w:color w:val="000000"/>
          <w:spacing w:val="1"/>
          <w:sz w:val="24"/>
          <w:szCs w:val="24"/>
        </w:rPr>
        <w:t>i</w:t>
      </w:r>
      <w:r w:rsidR="008D5A6C">
        <w:rPr>
          <w:rFonts w:ascii="Times New Roman" w:hAnsi="Times New Roman"/>
          <w:color w:val="000000"/>
          <w:sz w:val="24"/>
          <w:szCs w:val="24"/>
        </w:rPr>
        <w:t>n</w:t>
      </w:r>
      <w:r w:rsidR="008D5A6C">
        <w:rPr>
          <w:rFonts w:ascii="Times New Roman" w:hAnsi="Times New Roman"/>
          <w:color w:val="000000"/>
          <w:spacing w:val="25"/>
          <w:sz w:val="24"/>
          <w:szCs w:val="24"/>
        </w:rPr>
        <w:t xml:space="preserve"> </w:t>
      </w:r>
      <w:r w:rsidR="008D5A6C">
        <w:rPr>
          <w:rFonts w:ascii="Times New Roman" w:hAnsi="Times New Roman"/>
          <w:color w:val="000000"/>
          <w:sz w:val="24"/>
          <w:szCs w:val="24"/>
        </w:rPr>
        <w:t xml:space="preserve">ciascun </w:t>
      </w:r>
      <w:r w:rsidR="008D5A6C">
        <w:rPr>
          <w:rFonts w:ascii="Times New Roman" w:hAnsi="Times New Roman"/>
          <w:color w:val="000000"/>
          <w:spacing w:val="-2"/>
          <w:sz w:val="24"/>
          <w:szCs w:val="24"/>
        </w:rPr>
        <w:t>m</w:t>
      </w:r>
      <w:r w:rsidR="008D5A6C">
        <w:rPr>
          <w:rFonts w:ascii="Times New Roman" w:hAnsi="Times New Roman"/>
          <w:color w:val="000000"/>
          <w:sz w:val="24"/>
          <w:szCs w:val="24"/>
        </w:rPr>
        <w:t>ese</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il</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20%</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(35%</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per</w:t>
      </w:r>
      <w:r w:rsidR="008D5A6C">
        <w:rPr>
          <w:rFonts w:ascii="Times New Roman" w:hAnsi="Times New Roman"/>
          <w:color w:val="000000"/>
          <w:spacing w:val="15"/>
          <w:sz w:val="24"/>
          <w:szCs w:val="24"/>
        </w:rPr>
        <w:t xml:space="preserve"> </w:t>
      </w:r>
      <w:r w:rsidR="008D5A6C">
        <w:rPr>
          <w:rFonts w:ascii="Times New Roman" w:hAnsi="Times New Roman"/>
          <w:color w:val="000000"/>
          <w:spacing w:val="1"/>
          <w:sz w:val="24"/>
          <w:szCs w:val="24"/>
        </w:rPr>
        <w:t>l</w:t>
      </w:r>
      <w:r w:rsidR="008D5A6C">
        <w:rPr>
          <w:rFonts w:ascii="Times New Roman" w:hAnsi="Times New Roman"/>
          <w:color w:val="000000"/>
          <w:sz w:val="24"/>
          <w:szCs w:val="24"/>
        </w:rPr>
        <w:t>e</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Società</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fino</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a</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200</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dipendenti)</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del</w:t>
      </w:r>
      <w:r w:rsidR="008D5A6C">
        <w:rPr>
          <w:rFonts w:ascii="Times New Roman" w:hAnsi="Times New Roman"/>
          <w:color w:val="000000"/>
          <w:spacing w:val="13"/>
          <w:sz w:val="24"/>
          <w:szCs w:val="24"/>
        </w:rPr>
        <w:t xml:space="preserve"> </w:t>
      </w:r>
      <w:r w:rsidR="008D5A6C">
        <w:rPr>
          <w:rFonts w:ascii="Times New Roman" w:hAnsi="Times New Roman"/>
          <w:color w:val="000000"/>
          <w:sz w:val="24"/>
          <w:szCs w:val="24"/>
        </w:rPr>
        <w:t>personale</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a</w:t>
      </w:r>
      <w:r w:rsidR="008D5A6C">
        <w:rPr>
          <w:rFonts w:ascii="Times New Roman" w:hAnsi="Times New Roman"/>
          <w:color w:val="000000"/>
          <w:spacing w:val="15"/>
          <w:sz w:val="24"/>
          <w:szCs w:val="24"/>
        </w:rPr>
        <w:t xml:space="preserve"> </w:t>
      </w:r>
      <w:r w:rsidR="008D5A6C">
        <w:rPr>
          <w:rFonts w:ascii="Times New Roman" w:hAnsi="Times New Roman"/>
          <w:color w:val="000000"/>
          <w:spacing w:val="1"/>
          <w:sz w:val="24"/>
          <w:szCs w:val="24"/>
        </w:rPr>
        <w:t>t</w:t>
      </w:r>
      <w:r w:rsidR="008D5A6C">
        <w:rPr>
          <w:rFonts w:ascii="Times New Roman" w:hAnsi="Times New Roman"/>
          <w:color w:val="000000"/>
          <w:sz w:val="24"/>
          <w:szCs w:val="24"/>
        </w:rPr>
        <w:t>e</w:t>
      </w:r>
      <w:r w:rsidR="008D5A6C">
        <w:rPr>
          <w:rFonts w:ascii="Times New Roman" w:hAnsi="Times New Roman"/>
          <w:color w:val="000000"/>
          <w:spacing w:val="-2"/>
          <w:sz w:val="24"/>
          <w:szCs w:val="24"/>
        </w:rPr>
        <w:t>m</w:t>
      </w:r>
      <w:r w:rsidR="008D5A6C">
        <w:rPr>
          <w:rFonts w:ascii="Times New Roman" w:hAnsi="Times New Roman"/>
          <w:color w:val="000000"/>
          <w:sz w:val="24"/>
          <w:szCs w:val="24"/>
        </w:rPr>
        <w:t>po</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indeter</w:t>
      </w:r>
      <w:r w:rsidR="008D5A6C">
        <w:rPr>
          <w:rFonts w:ascii="Times New Roman" w:hAnsi="Times New Roman"/>
          <w:color w:val="000000"/>
          <w:spacing w:val="-2"/>
          <w:sz w:val="24"/>
          <w:szCs w:val="24"/>
        </w:rPr>
        <w:t>m</w:t>
      </w:r>
      <w:r w:rsidR="008D5A6C">
        <w:rPr>
          <w:rFonts w:ascii="Times New Roman" w:hAnsi="Times New Roman"/>
          <w:color w:val="000000"/>
          <w:sz w:val="24"/>
          <w:szCs w:val="24"/>
        </w:rPr>
        <w:t>inato</w:t>
      </w:r>
      <w:r w:rsidR="008D5A6C">
        <w:rPr>
          <w:rFonts w:ascii="Times New Roman" w:hAnsi="Times New Roman"/>
          <w:color w:val="000000"/>
          <w:spacing w:val="15"/>
          <w:sz w:val="24"/>
          <w:szCs w:val="24"/>
        </w:rPr>
        <w:t xml:space="preserve"> </w:t>
      </w:r>
      <w:r w:rsidR="008D5A6C">
        <w:rPr>
          <w:rFonts w:ascii="Times New Roman" w:hAnsi="Times New Roman"/>
          <w:color w:val="000000"/>
          <w:sz w:val="24"/>
          <w:szCs w:val="24"/>
        </w:rPr>
        <w:t xml:space="preserve">in organico </w:t>
      </w:r>
      <w:r w:rsidR="008D5A6C">
        <w:rPr>
          <w:rFonts w:ascii="Times New Roman" w:hAnsi="Times New Roman"/>
          <w:color w:val="000000"/>
          <w:spacing w:val="10"/>
          <w:sz w:val="24"/>
          <w:szCs w:val="24"/>
        </w:rPr>
        <w:t xml:space="preserve"> </w:t>
      </w:r>
      <w:r w:rsidR="008D5A6C">
        <w:rPr>
          <w:rFonts w:ascii="Times New Roman" w:hAnsi="Times New Roman"/>
          <w:color w:val="000000"/>
          <w:spacing w:val="1"/>
          <w:sz w:val="24"/>
          <w:szCs w:val="24"/>
        </w:rPr>
        <w:t>i</w:t>
      </w:r>
      <w:r w:rsidR="008D5A6C">
        <w:rPr>
          <w:rFonts w:ascii="Times New Roman" w:hAnsi="Times New Roman"/>
          <w:color w:val="000000"/>
          <w:sz w:val="24"/>
          <w:szCs w:val="24"/>
        </w:rPr>
        <w:t xml:space="preserve">n </w:t>
      </w:r>
      <w:r w:rsidR="008D5A6C">
        <w:rPr>
          <w:rFonts w:ascii="Times New Roman" w:hAnsi="Times New Roman"/>
          <w:color w:val="000000"/>
          <w:spacing w:val="8"/>
          <w:sz w:val="24"/>
          <w:szCs w:val="24"/>
        </w:rPr>
        <w:t xml:space="preserve"> </w:t>
      </w:r>
      <w:r w:rsidR="008D5A6C">
        <w:rPr>
          <w:rFonts w:ascii="Times New Roman" w:hAnsi="Times New Roman"/>
          <w:color w:val="000000"/>
          <w:sz w:val="24"/>
          <w:szCs w:val="24"/>
        </w:rPr>
        <w:t xml:space="preserve">Azienda </w:t>
      </w:r>
      <w:r w:rsidR="008D5A6C">
        <w:rPr>
          <w:rFonts w:ascii="Times New Roman" w:hAnsi="Times New Roman"/>
          <w:color w:val="000000"/>
          <w:spacing w:val="10"/>
          <w:sz w:val="24"/>
          <w:szCs w:val="24"/>
        </w:rPr>
        <w:t xml:space="preserve"> </w:t>
      </w:r>
      <w:r w:rsidR="008D5A6C">
        <w:rPr>
          <w:rFonts w:ascii="Times New Roman" w:hAnsi="Times New Roman"/>
          <w:color w:val="000000"/>
          <w:sz w:val="24"/>
          <w:szCs w:val="24"/>
        </w:rPr>
        <w:t xml:space="preserve">al </w:t>
      </w:r>
      <w:r w:rsidR="008D5A6C">
        <w:rPr>
          <w:rFonts w:ascii="Times New Roman" w:hAnsi="Times New Roman"/>
          <w:color w:val="000000"/>
          <w:spacing w:val="10"/>
          <w:sz w:val="24"/>
          <w:szCs w:val="24"/>
        </w:rPr>
        <w:t xml:space="preserve"> </w:t>
      </w:r>
      <w:r w:rsidR="008D5A6C">
        <w:rPr>
          <w:rFonts w:ascii="Times New Roman" w:hAnsi="Times New Roman"/>
          <w:color w:val="000000"/>
          <w:sz w:val="24"/>
          <w:szCs w:val="24"/>
        </w:rPr>
        <w:t xml:space="preserve">31 </w:t>
      </w:r>
      <w:r w:rsidR="008D5A6C">
        <w:rPr>
          <w:rFonts w:ascii="Times New Roman" w:hAnsi="Times New Roman"/>
          <w:color w:val="000000"/>
          <w:spacing w:val="10"/>
          <w:sz w:val="24"/>
          <w:szCs w:val="24"/>
        </w:rPr>
        <w:t xml:space="preserve"> </w:t>
      </w:r>
      <w:r w:rsidR="008D5A6C">
        <w:rPr>
          <w:rFonts w:ascii="Times New Roman" w:hAnsi="Times New Roman"/>
          <w:color w:val="000000"/>
          <w:sz w:val="24"/>
          <w:szCs w:val="24"/>
        </w:rPr>
        <w:t xml:space="preserve">dicembre </w:t>
      </w:r>
      <w:r w:rsidR="008D5A6C">
        <w:rPr>
          <w:rFonts w:ascii="Times New Roman" w:hAnsi="Times New Roman"/>
          <w:color w:val="000000"/>
          <w:spacing w:val="10"/>
          <w:sz w:val="24"/>
          <w:szCs w:val="24"/>
        </w:rPr>
        <w:t xml:space="preserve"> </w:t>
      </w:r>
      <w:r w:rsidR="008D5A6C">
        <w:rPr>
          <w:rFonts w:ascii="Times New Roman" w:hAnsi="Times New Roman"/>
          <w:color w:val="000000"/>
          <w:sz w:val="24"/>
          <w:szCs w:val="24"/>
        </w:rPr>
        <w:t>dell’an</w:t>
      </w:r>
      <w:r w:rsidR="008D5A6C">
        <w:rPr>
          <w:rFonts w:ascii="Times New Roman" w:hAnsi="Times New Roman"/>
          <w:color w:val="000000"/>
          <w:spacing w:val="-1"/>
          <w:sz w:val="24"/>
          <w:szCs w:val="24"/>
        </w:rPr>
        <w:t>n</w:t>
      </w:r>
      <w:r w:rsidR="008D5A6C">
        <w:rPr>
          <w:rFonts w:ascii="Times New Roman" w:hAnsi="Times New Roman"/>
          <w:color w:val="000000"/>
          <w:sz w:val="24"/>
          <w:szCs w:val="24"/>
        </w:rPr>
        <w:t xml:space="preserve">o </w:t>
      </w:r>
      <w:r w:rsidR="008D5A6C">
        <w:rPr>
          <w:rFonts w:ascii="Times New Roman" w:hAnsi="Times New Roman"/>
          <w:color w:val="000000"/>
          <w:spacing w:val="10"/>
          <w:sz w:val="24"/>
          <w:szCs w:val="24"/>
        </w:rPr>
        <w:t xml:space="preserve"> </w:t>
      </w:r>
      <w:r w:rsidR="008D5A6C">
        <w:rPr>
          <w:rFonts w:ascii="Times New Roman" w:hAnsi="Times New Roman"/>
          <w:color w:val="000000"/>
          <w:sz w:val="24"/>
          <w:szCs w:val="24"/>
        </w:rPr>
        <w:t xml:space="preserve">precedente. </w:t>
      </w:r>
      <w:r w:rsidR="008D5A6C">
        <w:rPr>
          <w:rFonts w:ascii="Times New Roman" w:hAnsi="Times New Roman"/>
          <w:color w:val="000000"/>
          <w:spacing w:val="10"/>
          <w:sz w:val="24"/>
          <w:szCs w:val="24"/>
        </w:rPr>
        <w:t xml:space="preserve"> </w:t>
      </w:r>
      <w:r w:rsidR="008D5A6C">
        <w:rPr>
          <w:rFonts w:ascii="Times New Roman" w:hAnsi="Times New Roman"/>
          <w:color w:val="000000"/>
          <w:sz w:val="24"/>
          <w:szCs w:val="24"/>
        </w:rPr>
        <w:t xml:space="preserve">Nella suddetta </w:t>
      </w:r>
      <w:r w:rsidR="008D5A6C">
        <w:rPr>
          <w:rFonts w:ascii="Times New Roman" w:hAnsi="Times New Roman"/>
          <w:color w:val="000000"/>
          <w:spacing w:val="10"/>
          <w:sz w:val="24"/>
          <w:szCs w:val="24"/>
        </w:rPr>
        <w:t xml:space="preserve"> </w:t>
      </w:r>
      <w:r w:rsidR="008D5A6C">
        <w:rPr>
          <w:rFonts w:ascii="Times New Roman" w:hAnsi="Times New Roman"/>
          <w:color w:val="000000"/>
          <w:sz w:val="24"/>
          <w:szCs w:val="24"/>
        </w:rPr>
        <w:t xml:space="preserve">percentuale </w:t>
      </w:r>
      <w:r w:rsidR="008D5A6C">
        <w:rPr>
          <w:rFonts w:ascii="Times New Roman" w:hAnsi="Times New Roman"/>
          <w:color w:val="000000"/>
          <w:spacing w:val="10"/>
          <w:sz w:val="24"/>
          <w:szCs w:val="24"/>
        </w:rPr>
        <w:t xml:space="preserve"> </w:t>
      </w:r>
      <w:r w:rsidR="008D5A6C">
        <w:rPr>
          <w:rFonts w:ascii="Times New Roman" w:hAnsi="Times New Roman"/>
          <w:color w:val="000000"/>
          <w:sz w:val="24"/>
          <w:szCs w:val="24"/>
        </w:rPr>
        <w:t>non rie</w:t>
      </w:r>
      <w:r w:rsidR="008D5A6C">
        <w:rPr>
          <w:rFonts w:ascii="Times New Roman" w:hAnsi="Times New Roman"/>
          <w:color w:val="000000"/>
          <w:spacing w:val="-1"/>
          <w:sz w:val="24"/>
          <w:szCs w:val="24"/>
        </w:rPr>
        <w:t>n</w:t>
      </w:r>
      <w:r w:rsidR="008D5A6C">
        <w:rPr>
          <w:rFonts w:ascii="Times New Roman" w:hAnsi="Times New Roman"/>
          <w:color w:val="000000"/>
          <w:sz w:val="24"/>
          <w:szCs w:val="24"/>
        </w:rPr>
        <w:t>trano</w:t>
      </w:r>
      <w:r w:rsidR="008D5A6C">
        <w:rPr>
          <w:rFonts w:ascii="Times New Roman" w:hAnsi="Times New Roman"/>
          <w:color w:val="000000"/>
          <w:spacing w:val="-1"/>
          <w:sz w:val="24"/>
          <w:szCs w:val="24"/>
        </w:rPr>
        <w:t xml:space="preserve"> </w:t>
      </w:r>
      <w:r w:rsidR="008D5A6C">
        <w:rPr>
          <w:rFonts w:ascii="Times New Roman" w:hAnsi="Times New Roman"/>
          <w:color w:val="000000"/>
          <w:sz w:val="24"/>
          <w:szCs w:val="24"/>
        </w:rPr>
        <w:t>le</w:t>
      </w:r>
      <w:r w:rsidR="008D5A6C">
        <w:rPr>
          <w:rFonts w:ascii="Times New Roman" w:hAnsi="Times New Roman"/>
          <w:color w:val="000000"/>
          <w:spacing w:val="-1"/>
          <w:sz w:val="24"/>
          <w:szCs w:val="24"/>
        </w:rPr>
        <w:t xml:space="preserve"> </w:t>
      </w:r>
      <w:r w:rsidR="008D5A6C">
        <w:rPr>
          <w:rFonts w:ascii="Times New Roman" w:hAnsi="Times New Roman"/>
          <w:color w:val="000000"/>
          <w:sz w:val="24"/>
          <w:szCs w:val="24"/>
        </w:rPr>
        <w:t>sostituzioni di personale ai</w:t>
      </w:r>
      <w:r w:rsidR="008D5A6C">
        <w:rPr>
          <w:rFonts w:ascii="Times New Roman" w:hAnsi="Times New Roman"/>
          <w:color w:val="000000"/>
          <w:spacing w:val="-1"/>
          <w:sz w:val="24"/>
          <w:szCs w:val="24"/>
        </w:rPr>
        <w:t xml:space="preserve"> </w:t>
      </w:r>
      <w:r w:rsidR="008D5A6C">
        <w:rPr>
          <w:rFonts w:ascii="Times New Roman" w:hAnsi="Times New Roman"/>
          <w:color w:val="000000"/>
          <w:sz w:val="24"/>
          <w:szCs w:val="24"/>
        </w:rPr>
        <w:t>sensi della lettera</w:t>
      </w:r>
      <w:r w:rsidR="008D5A6C">
        <w:rPr>
          <w:rFonts w:ascii="Times New Roman" w:hAnsi="Times New Roman"/>
          <w:color w:val="000000"/>
          <w:spacing w:val="59"/>
          <w:sz w:val="24"/>
          <w:szCs w:val="24"/>
        </w:rPr>
        <w:t xml:space="preserve"> </w:t>
      </w:r>
      <w:r w:rsidR="008D5A6C">
        <w:rPr>
          <w:rFonts w:ascii="Times New Roman" w:hAnsi="Times New Roman"/>
          <w:color w:val="000000"/>
          <w:sz w:val="24"/>
          <w:szCs w:val="24"/>
        </w:rPr>
        <w:t>g) del punto 2 dell’art.2.</w:t>
      </w:r>
    </w:p>
    <w:p w:rsidR="00644F95" w:rsidRDefault="00B973EA" w:rsidP="00644F95">
      <w:pPr>
        <w:widowControl w:val="0"/>
        <w:autoSpaceDE w:val="0"/>
        <w:autoSpaceDN w:val="0"/>
        <w:adjustRightInd w:val="0"/>
        <w:spacing w:after="0" w:line="240" w:lineRule="auto"/>
        <w:ind w:left="118" w:right="49"/>
        <w:jc w:val="both"/>
        <w:rPr>
          <w:rFonts w:ascii="Times New Roman" w:hAnsi="Times New Roman"/>
          <w:color w:val="000000"/>
          <w:sz w:val="12"/>
          <w:szCs w:val="12"/>
        </w:rPr>
        <w:pPrChange w:id="78" w:author="Parisi, Carlo" w:date="2016-07-15T08:57:00Z">
          <w:pPr>
            <w:widowControl w:val="0"/>
            <w:autoSpaceDE w:val="0"/>
            <w:autoSpaceDN w:val="0"/>
            <w:adjustRightInd w:val="0"/>
            <w:spacing w:after="0" w:line="240" w:lineRule="auto"/>
            <w:ind w:left="118" w:right="49"/>
          </w:pPr>
        </w:pPrChange>
      </w:pPr>
      <w:del w:id="79" w:author="Parisi, Carlo" w:date="2016-07-15T08:53:00Z">
        <w:r w:rsidDel="00E47F3B">
          <w:rPr>
            <w:rFonts w:ascii="Times New Roman" w:hAnsi="Times New Roman"/>
            <w:color w:val="0070C0"/>
            <w:sz w:val="24"/>
            <w:szCs w:val="24"/>
          </w:rPr>
          <w:lastRenderedPageBreak/>
          <w:delText xml:space="preserve">Le parti convengono, altresì, che non si ricorrerà all’utilizzo </w:delText>
        </w:r>
      </w:del>
      <w:ins w:id="80" w:author="Parisi, Carlo" w:date="2016-07-15T08:53:00Z">
        <w:r w:rsidR="00E47F3B">
          <w:rPr>
            <w:rFonts w:ascii="Times New Roman" w:hAnsi="Times New Roman"/>
            <w:color w:val="0070C0"/>
            <w:sz w:val="24"/>
            <w:szCs w:val="24"/>
          </w:rPr>
          <w:t xml:space="preserve">Per quanto attiene il </w:t>
        </w:r>
      </w:ins>
      <w:del w:id="81" w:author="Parisi, Carlo" w:date="2016-07-15T08:53:00Z">
        <w:r w:rsidDel="00E47F3B">
          <w:rPr>
            <w:rFonts w:ascii="Times New Roman" w:hAnsi="Times New Roman"/>
            <w:color w:val="0070C0"/>
            <w:sz w:val="24"/>
            <w:szCs w:val="24"/>
          </w:rPr>
          <w:delText xml:space="preserve">del </w:delText>
        </w:r>
      </w:del>
      <w:r>
        <w:rPr>
          <w:rFonts w:ascii="Times New Roman" w:hAnsi="Times New Roman"/>
          <w:color w:val="0070C0"/>
          <w:sz w:val="24"/>
          <w:szCs w:val="24"/>
        </w:rPr>
        <w:t>c.d. “Lavoro Accessorio (Voucher)</w:t>
      </w:r>
      <w:ins w:id="82" w:author="Parisi, Carlo" w:date="2016-07-15T08:54:00Z">
        <w:r w:rsidR="00E47F3B">
          <w:rPr>
            <w:rFonts w:ascii="Times New Roman" w:hAnsi="Times New Roman"/>
            <w:color w:val="0070C0"/>
            <w:sz w:val="24"/>
            <w:szCs w:val="24"/>
          </w:rPr>
          <w:t xml:space="preserve"> e a chiamata</w:t>
        </w:r>
      </w:ins>
      <w:r>
        <w:rPr>
          <w:rFonts w:ascii="Times New Roman" w:hAnsi="Times New Roman"/>
          <w:color w:val="0070C0"/>
          <w:sz w:val="24"/>
          <w:szCs w:val="24"/>
        </w:rPr>
        <w:t xml:space="preserve">”,  </w:t>
      </w:r>
      <w:del w:id="83" w:author="Parisi, Carlo" w:date="2016-07-15T08:54:00Z">
        <w:r w:rsidDel="00E47F3B">
          <w:rPr>
            <w:rFonts w:ascii="Times New Roman" w:hAnsi="Times New Roman"/>
            <w:color w:val="0070C0"/>
            <w:sz w:val="24"/>
            <w:szCs w:val="24"/>
          </w:rPr>
          <w:delText xml:space="preserve">del </w:delText>
        </w:r>
      </w:del>
      <w:r>
        <w:rPr>
          <w:rFonts w:ascii="Times New Roman" w:hAnsi="Times New Roman"/>
          <w:color w:val="0070C0"/>
          <w:sz w:val="24"/>
          <w:szCs w:val="24"/>
        </w:rPr>
        <w:t xml:space="preserve">“Lavoro intermittente” e </w:t>
      </w:r>
      <w:del w:id="84" w:author="Parisi, Carlo" w:date="2016-07-15T08:54:00Z">
        <w:r w:rsidDel="00E47F3B">
          <w:rPr>
            <w:rFonts w:ascii="Times New Roman" w:hAnsi="Times New Roman"/>
            <w:color w:val="0070C0"/>
            <w:sz w:val="24"/>
            <w:szCs w:val="24"/>
          </w:rPr>
          <w:delText xml:space="preserve">della </w:delText>
        </w:r>
      </w:del>
      <w:r>
        <w:rPr>
          <w:rFonts w:ascii="Times New Roman" w:hAnsi="Times New Roman"/>
          <w:color w:val="0070C0"/>
          <w:sz w:val="24"/>
          <w:szCs w:val="24"/>
        </w:rPr>
        <w:t>Somministrazione di lavoro a tempo indeterminato</w:t>
      </w:r>
      <w:del w:id="85" w:author="Parisi, Carlo" w:date="2016-07-15T08:54:00Z">
        <w:r w:rsidDel="00E47F3B">
          <w:rPr>
            <w:rFonts w:ascii="Times New Roman" w:hAnsi="Times New Roman"/>
            <w:color w:val="0070C0"/>
            <w:sz w:val="24"/>
            <w:szCs w:val="24"/>
          </w:rPr>
          <w:delText>.</w:delText>
        </w:r>
      </w:del>
      <w:ins w:id="86" w:author="Parisi, Carlo" w:date="2016-07-15T08:54:00Z">
        <w:r w:rsidR="00E47F3B">
          <w:rPr>
            <w:rFonts w:ascii="Times New Roman" w:hAnsi="Times New Roman"/>
            <w:color w:val="0070C0"/>
            <w:sz w:val="24"/>
            <w:szCs w:val="24"/>
          </w:rPr>
          <w:t>, considerata la novità degli strumenti le Parti si riservano di effettuare una fase di approfondimento e di monitoraggio</w:t>
        </w:r>
      </w:ins>
      <w:ins w:id="87" w:author="Moretti, Gregorio" w:date="2016-07-15T11:30:00Z">
        <w:r w:rsidR="000207D7">
          <w:rPr>
            <w:rFonts w:ascii="Times New Roman" w:hAnsi="Times New Roman"/>
            <w:color w:val="0070C0"/>
            <w:sz w:val="24"/>
            <w:szCs w:val="24"/>
          </w:rPr>
          <w:t xml:space="preserve"> entro il 31 </w:t>
        </w:r>
      </w:ins>
      <w:ins w:id="88" w:author="Moretti, Gregorio" w:date="2016-07-15T11:33:00Z">
        <w:r w:rsidR="00803F6F">
          <w:rPr>
            <w:rFonts w:ascii="Times New Roman" w:hAnsi="Times New Roman"/>
            <w:color w:val="0070C0"/>
            <w:sz w:val="24"/>
            <w:szCs w:val="24"/>
          </w:rPr>
          <w:t>dicembre 2016</w:t>
        </w:r>
      </w:ins>
      <w:ins w:id="89" w:author="Parisi, Carlo" w:date="2016-07-15T08:54:00Z">
        <w:r w:rsidR="00E47F3B">
          <w:rPr>
            <w:rFonts w:ascii="Times New Roman" w:hAnsi="Times New Roman"/>
            <w:color w:val="0070C0"/>
            <w:sz w:val="24"/>
            <w:szCs w:val="24"/>
          </w:rPr>
          <w:t>, nell</w:t>
        </w:r>
      </w:ins>
      <w:ins w:id="90" w:author="Parisi, Carlo" w:date="2016-07-15T08:55:00Z">
        <w:r w:rsidR="00E47F3B">
          <w:rPr>
            <w:rFonts w:ascii="Times New Roman" w:hAnsi="Times New Roman"/>
            <w:color w:val="0070C0"/>
            <w:sz w:val="24"/>
            <w:szCs w:val="24"/>
          </w:rPr>
          <w:t>’ambito dell’osservatorio nazionale, con riferimento anche alle soluzioni di altri comparti ai fini di una valutazione correlata alle peculiarità dell</w:t>
        </w:r>
      </w:ins>
      <w:ins w:id="91" w:author="Parisi, Carlo" w:date="2016-07-15T08:56:00Z">
        <w:r w:rsidR="00E47F3B">
          <w:rPr>
            <w:rFonts w:ascii="Times New Roman" w:hAnsi="Times New Roman"/>
            <w:color w:val="0070C0"/>
            <w:sz w:val="24"/>
            <w:szCs w:val="24"/>
          </w:rPr>
          <w:t>’attività svolta e dell’individuazione di soluzioni condivise. In attesa della definizione di quanto precede, troveranno applicazione nel settore esclusivamente gli istituti normati dal presente contratto.</w:t>
        </w:r>
      </w:ins>
    </w:p>
    <w:p w:rsidR="00B973EA" w:rsidRDefault="00B973EA">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106499" w:rsidRDefault="00106499">
      <w:pPr>
        <w:widowControl w:val="0"/>
        <w:autoSpaceDE w:val="0"/>
        <w:autoSpaceDN w:val="0"/>
        <w:adjustRightInd w:val="0"/>
        <w:spacing w:before="29" w:after="0" w:line="240" w:lineRule="auto"/>
        <w:ind w:left="3992" w:right="3977"/>
        <w:jc w:val="center"/>
        <w:rPr>
          <w:rFonts w:ascii="Times New Roman" w:hAnsi="Times New Roman"/>
          <w:b/>
          <w:bCs/>
          <w:color w:val="000000"/>
          <w:sz w:val="24"/>
          <w:szCs w:val="24"/>
        </w:rPr>
      </w:pPr>
    </w:p>
    <w:p w:rsidR="008D5A6C" w:rsidRDefault="008D5A6C">
      <w:pPr>
        <w:widowControl w:val="0"/>
        <w:autoSpaceDE w:val="0"/>
        <w:autoSpaceDN w:val="0"/>
        <w:adjustRightInd w:val="0"/>
        <w:spacing w:before="29" w:after="0" w:line="240" w:lineRule="auto"/>
        <w:ind w:left="3992" w:right="3977"/>
        <w:jc w:val="center"/>
        <w:rPr>
          <w:rFonts w:ascii="Times New Roman" w:hAnsi="Times New Roman"/>
          <w:color w:val="000000"/>
          <w:sz w:val="24"/>
          <w:szCs w:val="24"/>
        </w:rPr>
      </w:pPr>
      <w:r>
        <w:rPr>
          <w:rFonts w:ascii="Times New Roman" w:hAnsi="Times New Roman"/>
          <w:b/>
          <w:bCs/>
          <w:color w:val="000000"/>
          <w:sz w:val="24"/>
          <w:szCs w:val="24"/>
        </w:rPr>
        <w:t>ART. 29 - FERIE</w:t>
      </w:r>
    </w:p>
    <w:p w:rsidR="008D5A6C" w:rsidRDefault="008D5A6C">
      <w:pPr>
        <w:widowControl w:val="0"/>
        <w:autoSpaceDE w:val="0"/>
        <w:autoSpaceDN w:val="0"/>
        <w:adjustRightInd w:val="0"/>
        <w:spacing w:before="8"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40" w:lineRule="auto"/>
        <w:ind w:left="256" w:right="-20"/>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color w:val="000000"/>
          <w:spacing w:val="43"/>
          <w:sz w:val="24"/>
          <w:szCs w:val="24"/>
        </w:rPr>
        <w:t xml:space="preserve"> </w:t>
      </w:r>
      <w:r>
        <w:rPr>
          <w:rFonts w:ascii="Times New Roman" w:hAnsi="Times New Roman"/>
          <w:color w:val="000000"/>
          <w:sz w:val="24"/>
          <w:szCs w:val="24"/>
        </w:rPr>
        <w:t xml:space="preserve">Il lavoratore ha diritto, per ogni anno solare, ad un periodo </w:t>
      </w:r>
      <w:r>
        <w:rPr>
          <w:rFonts w:ascii="Times New Roman" w:hAnsi="Times New Roman"/>
          <w:color w:val="000000"/>
          <w:spacing w:val="-2"/>
          <w:sz w:val="24"/>
          <w:szCs w:val="24"/>
        </w:rPr>
        <w:t>d</w:t>
      </w:r>
      <w:r>
        <w:rPr>
          <w:rFonts w:ascii="Times New Roman" w:hAnsi="Times New Roman"/>
          <w:color w:val="000000"/>
          <w:sz w:val="24"/>
          <w:szCs w:val="24"/>
        </w:rPr>
        <w:t>i riposo retribuito pari a:</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tabs>
          <w:tab w:val="left" w:pos="820"/>
        </w:tabs>
        <w:autoSpaceDE w:val="0"/>
        <w:autoSpaceDN w:val="0"/>
        <w:adjustRightInd w:val="0"/>
        <w:spacing w:after="0" w:line="240" w:lineRule="auto"/>
        <w:ind w:left="474" w:right="-2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t>20 gg. lavorativi per anzianità</w:t>
      </w:r>
      <w:r>
        <w:rPr>
          <w:rFonts w:ascii="Times New Roman" w:hAnsi="Times New Roman"/>
          <w:color w:val="000000"/>
          <w:spacing w:val="-1"/>
          <w:sz w:val="24"/>
          <w:szCs w:val="24"/>
        </w:rPr>
        <w:t xml:space="preserve"> </w:t>
      </w:r>
      <w:r>
        <w:rPr>
          <w:rFonts w:ascii="Times New Roman" w:hAnsi="Times New Roman"/>
          <w:color w:val="000000"/>
          <w:sz w:val="24"/>
          <w:szCs w:val="24"/>
        </w:rPr>
        <w:t>di servizio fino ad 8 anni;</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tabs>
          <w:tab w:val="left" w:pos="820"/>
        </w:tabs>
        <w:autoSpaceDE w:val="0"/>
        <w:autoSpaceDN w:val="0"/>
        <w:adjustRightInd w:val="0"/>
        <w:spacing w:after="0" w:line="240" w:lineRule="auto"/>
        <w:ind w:left="474" w:right="-2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t>25 gg. lavorativi per anzianità di servizio da oltre 8</w:t>
      </w:r>
      <w:r>
        <w:rPr>
          <w:rFonts w:ascii="Times New Roman" w:hAnsi="Times New Roman"/>
          <w:color w:val="000000"/>
          <w:spacing w:val="-1"/>
          <w:sz w:val="24"/>
          <w:szCs w:val="24"/>
        </w:rPr>
        <w:t xml:space="preserve"> </w:t>
      </w:r>
      <w:r>
        <w:rPr>
          <w:rFonts w:ascii="Times New Roman" w:hAnsi="Times New Roman"/>
          <w:color w:val="000000"/>
          <w:sz w:val="24"/>
          <w:szCs w:val="24"/>
        </w:rPr>
        <w:t>a 15 anni;</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tabs>
          <w:tab w:val="left" w:pos="820"/>
        </w:tabs>
        <w:autoSpaceDE w:val="0"/>
        <w:autoSpaceDN w:val="0"/>
        <w:adjustRightInd w:val="0"/>
        <w:spacing w:after="0" w:line="240" w:lineRule="auto"/>
        <w:ind w:left="474" w:right="-2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ab/>
        <w:t>30 gg. lavo</w:t>
      </w:r>
      <w:r>
        <w:rPr>
          <w:rFonts w:ascii="Times New Roman" w:hAnsi="Times New Roman"/>
          <w:color w:val="000000"/>
          <w:spacing w:val="-1"/>
          <w:sz w:val="24"/>
          <w:szCs w:val="24"/>
        </w:rPr>
        <w:t>r</w:t>
      </w:r>
      <w:r>
        <w:rPr>
          <w:rFonts w:ascii="Times New Roman" w:hAnsi="Times New Roman"/>
          <w:color w:val="000000"/>
          <w:sz w:val="24"/>
          <w:szCs w:val="24"/>
        </w:rPr>
        <w:t>ati</w:t>
      </w:r>
      <w:r>
        <w:rPr>
          <w:rFonts w:ascii="Times New Roman" w:hAnsi="Times New Roman"/>
          <w:color w:val="000000"/>
          <w:spacing w:val="-1"/>
          <w:sz w:val="24"/>
          <w:szCs w:val="24"/>
        </w:rPr>
        <w:t>v</w:t>
      </w:r>
      <w:r>
        <w:rPr>
          <w:rFonts w:ascii="Times New Roman" w:hAnsi="Times New Roman"/>
          <w:color w:val="000000"/>
          <w:sz w:val="24"/>
          <w:szCs w:val="24"/>
        </w:rPr>
        <w:t>i per a</w:t>
      </w:r>
      <w:r>
        <w:rPr>
          <w:rFonts w:ascii="Times New Roman" w:hAnsi="Times New Roman"/>
          <w:color w:val="000000"/>
          <w:spacing w:val="-1"/>
          <w:sz w:val="24"/>
          <w:szCs w:val="24"/>
        </w:rPr>
        <w:t>nz</w:t>
      </w:r>
      <w:r>
        <w:rPr>
          <w:rFonts w:ascii="Times New Roman" w:hAnsi="Times New Roman"/>
          <w:color w:val="000000"/>
          <w:spacing w:val="1"/>
          <w:sz w:val="24"/>
          <w:szCs w:val="24"/>
        </w:rPr>
        <w:t>i</w:t>
      </w:r>
      <w:r>
        <w:rPr>
          <w:rFonts w:ascii="Times New Roman" w:hAnsi="Times New Roman"/>
          <w:color w:val="000000"/>
          <w:sz w:val="24"/>
          <w:szCs w:val="24"/>
        </w:rPr>
        <w:t>anità di servizio oltre i 15 anni.</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539" w:right="56" w:hanging="283"/>
        <w:jc w:val="both"/>
        <w:rPr>
          <w:rFonts w:ascii="Times New Roman" w:hAnsi="Times New Roman"/>
          <w:color w:val="000000"/>
          <w:sz w:val="24"/>
          <w:szCs w:val="24"/>
        </w:rPr>
      </w:pPr>
      <w:r>
        <w:rPr>
          <w:rFonts w:ascii="Times New Roman" w:hAnsi="Times New Roman"/>
          <w:color w:val="000000"/>
          <w:sz w:val="24"/>
          <w:szCs w:val="24"/>
        </w:rPr>
        <w:t>2.</w:t>
      </w:r>
      <w:r>
        <w:rPr>
          <w:rFonts w:ascii="Times New Roman" w:hAnsi="Times New Roman"/>
          <w:color w:val="000000"/>
          <w:spacing w:val="43"/>
          <w:sz w:val="24"/>
          <w:szCs w:val="24"/>
        </w:rPr>
        <w:t xml:space="preserve"> </w:t>
      </w:r>
      <w:r>
        <w:rPr>
          <w:rFonts w:ascii="Times New Roman" w:hAnsi="Times New Roman"/>
          <w:color w:val="000000"/>
          <w:sz w:val="24"/>
          <w:szCs w:val="24"/>
        </w:rPr>
        <w:t>Nell</w:t>
      </w:r>
      <w:r>
        <w:rPr>
          <w:rFonts w:ascii="Times New Roman" w:hAnsi="Times New Roman"/>
          <w:color w:val="000000"/>
          <w:spacing w:val="-1"/>
          <w:sz w:val="24"/>
          <w:szCs w:val="24"/>
        </w:rPr>
        <w:t>'</w:t>
      </w:r>
      <w:r>
        <w:rPr>
          <w:rFonts w:ascii="Times New Roman" w:hAnsi="Times New Roman"/>
          <w:color w:val="000000"/>
          <w:sz w:val="24"/>
          <w:szCs w:val="24"/>
        </w:rPr>
        <w:t>anno</w:t>
      </w:r>
      <w:r>
        <w:rPr>
          <w:rFonts w:ascii="Times New Roman" w:hAnsi="Times New Roman"/>
          <w:color w:val="000000"/>
          <w:spacing w:val="7"/>
          <w:sz w:val="24"/>
          <w:szCs w:val="24"/>
        </w:rPr>
        <w:t xml:space="preserve"> </w:t>
      </w:r>
      <w:r>
        <w:rPr>
          <w:rFonts w:ascii="Times New Roman" w:hAnsi="Times New Roman"/>
          <w:color w:val="000000"/>
          <w:sz w:val="24"/>
          <w:szCs w:val="24"/>
        </w:rPr>
        <w:t>di</w:t>
      </w:r>
      <w:r>
        <w:rPr>
          <w:rFonts w:ascii="Times New Roman" w:hAnsi="Times New Roman"/>
          <w:color w:val="000000"/>
          <w:spacing w:val="7"/>
          <w:sz w:val="24"/>
          <w:szCs w:val="24"/>
        </w:rPr>
        <w:t xml:space="preserve"> </w:t>
      </w:r>
      <w:r>
        <w:rPr>
          <w:rFonts w:ascii="Times New Roman" w:hAnsi="Times New Roman"/>
          <w:color w:val="000000"/>
          <w:sz w:val="24"/>
          <w:szCs w:val="24"/>
        </w:rPr>
        <w:t>assunzione</w:t>
      </w:r>
      <w:r>
        <w:rPr>
          <w:rFonts w:ascii="Times New Roman" w:hAnsi="Times New Roman"/>
          <w:color w:val="000000"/>
          <w:spacing w:val="6"/>
          <w:sz w:val="24"/>
          <w:szCs w:val="24"/>
        </w:rPr>
        <w:t xml:space="preserve"> </w:t>
      </w:r>
      <w:r>
        <w:rPr>
          <w:rFonts w:ascii="Times New Roman" w:hAnsi="Times New Roman"/>
          <w:color w:val="000000"/>
          <w:sz w:val="24"/>
          <w:szCs w:val="24"/>
        </w:rPr>
        <w:t>ed</w:t>
      </w:r>
      <w:r>
        <w:rPr>
          <w:rFonts w:ascii="Times New Roman" w:hAnsi="Times New Roman"/>
          <w:color w:val="000000"/>
          <w:spacing w:val="7"/>
          <w:sz w:val="24"/>
          <w:szCs w:val="24"/>
        </w:rPr>
        <w:t xml:space="preserve"> </w:t>
      </w:r>
      <w:r>
        <w:rPr>
          <w:rFonts w:ascii="Times New Roman" w:hAnsi="Times New Roman"/>
          <w:color w:val="000000"/>
          <w:sz w:val="24"/>
          <w:szCs w:val="24"/>
        </w:rPr>
        <w:t>in</w:t>
      </w:r>
      <w:r>
        <w:rPr>
          <w:rFonts w:ascii="Times New Roman" w:hAnsi="Times New Roman"/>
          <w:color w:val="000000"/>
          <w:spacing w:val="7"/>
          <w:sz w:val="24"/>
          <w:szCs w:val="24"/>
        </w:rPr>
        <w:t xml:space="preserve"> </w:t>
      </w:r>
      <w:r>
        <w:rPr>
          <w:rFonts w:ascii="Times New Roman" w:hAnsi="Times New Roman"/>
          <w:color w:val="000000"/>
          <w:sz w:val="24"/>
          <w:szCs w:val="24"/>
        </w:rPr>
        <w:t>quello</w:t>
      </w:r>
      <w:r>
        <w:rPr>
          <w:rFonts w:ascii="Times New Roman" w:hAnsi="Times New Roman"/>
          <w:color w:val="000000"/>
          <w:spacing w:val="6"/>
          <w:sz w:val="24"/>
          <w:szCs w:val="24"/>
        </w:rPr>
        <w:t xml:space="preserve"> </w:t>
      </w:r>
      <w:r>
        <w:rPr>
          <w:rFonts w:ascii="Times New Roman" w:hAnsi="Times New Roman"/>
          <w:color w:val="000000"/>
          <w:sz w:val="24"/>
          <w:szCs w:val="24"/>
        </w:rPr>
        <w:t>di</w:t>
      </w:r>
      <w:r>
        <w:rPr>
          <w:rFonts w:ascii="Times New Roman" w:hAnsi="Times New Roman"/>
          <w:color w:val="000000"/>
          <w:spacing w:val="7"/>
          <w:sz w:val="24"/>
          <w:szCs w:val="24"/>
        </w:rPr>
        <w:t xml:space="preserve"> </w:t>
      </w:r>
      <w:r>
        <w:rPr>
          <w:rFonts w:ascii="Times New Roman" w:hAnsi="Times New Roman"/>
          <w:color w:val="000000"/>
          <w:sz w:val="24"/>
          <w:szCs w:val="24"/>
        </w:rPr>
        <w:t>cessazione,</w:t>
      </w:r>
      <w:r>
        <w:rPr>
          <w:rFonts w:ascii="Times New Roman" w:hAnsi="Times New Roman"/>
          <w:color w:val="000000"/>
          <w:spacing w:val="7"/>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frazioni</w:t>
      </w:r>
      <w:r>
        <w:rPr>
          <w:rFonts w:ascii="Times New Roman" w:hAnsi="Times New Roman"/>
          <w:color w:val="000000"/>
          <w:spacing w:val="5"/>
          <w:sz w:val="24"/>
          <w:szCs w:val="24"/>
        </w:rPr>
        <w:t xml:space="preserve"> </w:t>
      </w:r>
      <w:r>
        <w:rPr>
          <w:rFonts w:ascii="Times New Roman" w:hAnsi="Times New Roman"/>
          <w:color w:val="000000"/>
          <w:sz w:val="24"/>
          <w:szCs w:val="24"/>
        </w:rPr>
        <w:t>di</w:t>
      </w:r>
      <w:r>
        <w:rPr>
          <w:rFonts w:ascii="Times New Roman" w:hAnsi="Times New Roman"/>
          <w:color w:val="000000"/>
          <w:spacing w:val="7"/>
          <w:sz w:val="24"/>
          <w:szCs w:val="24"/>
        </w:rPr>
        <w:t xml:space="preserve"> </w:t>
      </w:r>
      <w:r>
        <w:rPr>
          <w:rFonts w:ascii="Times New Roman" w:hAnsi="Times New Roman"/>
          <w:color w:val="000000"/>
          <w:sz w:val="24"/>
          <w:szCs w:val="24"/>
        </w:rPr>
        <w:t>anno</w:t>
      </w:r>
      <w:r>
        <w:rPr>
          <w:rFonts w:ascii="Times New Roman" w:hAnsi="Times New Roman"/>
          <w:color w:val="000000"/>
          <w:spacing w:val="7"/>
          <w:sz w:val="24"/>
          <w:szCs w:val="24"/>
        </w:rPr>
        <w:t xml:space="preserve"> </w:t>
      </w:r>
      <w:r>
        <w:rPr>
          <w:rFonts w:ascii="Times New Roman" w:hAnsi="Times New Roman"/>
          <w:color w:val="000000"/>
          <w:sz w:val="24"/>
          <w:szCs w:val="24"/>
        </w:rPr>
        <w:t>vengono</w:t>
      </w:r>
      <w:r>
        <w:rPr>
          <w:rFonts w:ascii="Times New Roman" w:hAnsi="Times New Roman"/>
          <w:color w:val="000000"/>
          <w:spacing w:val="7"/>
          <w:sz w:val="24"/>
          <w:szCs w:val="24"/>
        </w:rPr>
        <w:t xml:space="preserve"> </w:t>
      </w:r>
      <w:r>
        <w:rPr>
          <w:rFonts w:ascii="Times New Roman" w:hAnsi="Times New Roman"/>
          <w:color w:val="000000"/>
          <w:sz w:val="24"/>
          <w:szCs w:val="24"/>
        </w:rPr>
        <w:t>conteggiate</w:t>
      </w:r>
      <w:r>
        <w:rPr>
          <w:rFonts w:ascii="Times New Roman" w:hAnsi="Times New Roman"/>
          <w:color w:val="000000"/>
          <w:spacing w:val="7"/>
          <w:sz w:val="24"/>
          <w:szCs w:val="24"/>
        </w:rPr>
        <w:t xml:space="preserve"> </w:t>
      </w:r>
      <w:r>
        <w:rPr>
          <w:rFonts w:ascii="Times New Roman" w:hAnsi="Times New Roman"/>
          <w:color w:val="000000"/>
          <w:sz w:val="24"/>
          <w:szCs w:val="24"/>
        </w:rPr>
        <w:t>per dodicesi</w:t>
      </w:r>
      <w:r>
        <w:rPr>
          <w:rFonts w:ascii="Times New Roman" w:hAnsi="Times New Roman"/>
          <w:color w:val="000000"/>
          <w:spacing w:val="-2"/>
          <w:sz w:val="24"/>
          <w:szCs w:val="24"/>
        </w:rPr>
        <w:t>m</w:t>
      </w:r>
      <w:r>
        <w:rPr>
          <w:rFonts w:ascii="Times New Roman" w:hAnsi="Times New Roman"/>
          <w:color w:val="000000"/>
          <w:sz w:val="24"/>
          <w:szCs w:val="24"/>
        </w:rPr>
        <w:t>i</w:t>
      </w:r>
      <w:r>
        <w:rPr>
          <w:rFonts w:ascii="Times New Roman" w:hAnsi="Times New Roman"/>
          <w:color w:val="000000"/>
          <w:spacing w:val="-6"/>
          <w:sz w:val="24"/>
          <w:szCs w:val="24"/>
        </w:rPr>
        <w:t xml:space="preserve"> </w:t>
      </w:r>
      <w:r>
        <w:rPr>
          <w:rFonts w:ascii="Times New Roman" w:hAnsi="Times New Roman"/>
          <w:color w:val="000000"/>
          <w:sz w:val="24"/>
          <w:szCs w:val="24"/>
        </w:rPr>
        <w:t>nella</w:t>
      </w:r>
      <w:r>
        <w:rPr>
          <w:rFonts w:ascii="Times New Roman" w:hAnsi="Times New Roman"/>
          <w:color w:val="000000"/>
          <w:spacing w:val="-6"/>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isura</w:t>
      </w:r>
      <w:r>
        <w:rPr>
          <w:rFonts w:ascii="Times New Roman" w:hAnsi="Times New Roman"/>
          <w:color w:val="000000"/>
          <w:spacing w:val="-6"/>
          <w:sz w:val="24"/>
          <w:szCs w:val="24"/>
        </w:rPr>
        <w:t xml:space="preserve"> </w:t>
      </w:r>
      <w:r>
        <w:rPr>
          <w:rFonts w:ascii="Times New Roman" w:hAnsi="Times New Roman"/>
          <w:color w:val="000000"/>
          <w:sz w:val="24"/>
          <w:szCs w:val="24"/>
        </w:rPr>
        <w:t>di</w:t>
      </w:r>
      <w:r>
        <w:rPr>
          <w:rFonts w:ascii="Times New Roman" w:hAnsi="Times New Roman"/>
          <w:color w:val="000000"/>
          <w:spacing w:val="-6"/>
          <w:sz w:val="24"/>
          <w:szCs w:val="24"/>
        </w:rPr>
        <w:t xml:space="preserve"> </w:t>
      </w:r>
      <w:r>
        <w:rPr>
          <w:rFonts w:ascii="Times New Roman" w:hAnsi="Times New Roman"/>
          <w:color w:val="000000"/>
          <w:sz w:val="24"/>
          <w:szCs w:val="24"/>
        </w:rPr>
        <w:t>cui</w:t>
      </w:r>
      <w:r>
        <w:rPr>
          <w:rFonts w:ascii="Times New Roman" w:hAnsi="Times New Roman"/>
          <w:color w:val="000000"/>
          <w:spacing w:val="-7"/>
          <w:sz w:val="24"/>
          <w:szCs w:val="24"/>
        </w:rPr>
        <w:t xml:space="preserve"> </w:t>
      </w:r>
      <w:r>
        <w:rPr>
          <w:rFonts w:ascii="Times New Roman" w:hAnsi="Times New Roman"/>
          <w:color w:val="000000"/>
          <w:sz w:val="24"/>
          <w:szCs w:val="24"/>
        </w:rPr>
        <w:t>alla</w:t>
      </w:r>
      <w:r>
        <w:rPr>
          <w:rFonts w:ascii="Times New Roman" w:hAnsi="Times New Roman"/>
          <w:color w:val="000000"/>
          <w:spacing w:val="-6"/>
          <w:sz w:val="24"/>
          <w:szCs w:val="24"/>
        </w:rPr>
        <w:t xml:space="preserve"> </w:t>
      </w:r>
      <w:r>
        <w:rPr>
          <w:rFonts w:ascii="Times New Roman" w:hAnsi="Times New Roman"/>
          <w:color w:val="000000"/>
          <w:sz w:val="24"/>
          <w:szCs w:val="24"/>
        </w:rPr>
        <w:t>tabella</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Le</w:t>
      </w:r>
      <w:r>
        <w:rPr>
          <w:rFonts w:ascii="Times New Roman" w:hAnsi="Times New Roman"/>
          <w:color w:val="000000"/>
          <w:spacing w:val="-7"/>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razioni</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w:t>
      </w:r>
      <w:r>
        <w:rPr>
          <w:rFonts w:ascii="Times New Roman" w:hAnsi="Times New Roman"/>
          <w:color w:val="000000"/>
          <w:spacing w:val="-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ese</w:t>
      </w:r>
      <w:r>
        <w:rPr>
          <w:rFonts w:ascii="Times New Roman" w:hAnsi="Times New Roman"/>
          <w:color w:val="000000"/>
          <w:spacing w:val="-6"/>
          <w:sz w:val="24"/>
          <w:szCs w:val="24"/>
        </w:rPr>
        <w:t xml:space="preserve"> </w:t>
      </w:r>
      <w:r>
        <w:rPr>
          <w:rFonts w:ascii="Times New Roman" w:hAnsi="Times New Roman"/>
          <w:color w:val="000000"/>
          <w:sz w:val="24"/>
          <w:szCs w:val="24"/>
        </w:rPr>
        <w:t>superiori</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6"/>
          <w:sz w:val="24"/>
          <w:szCs w:val="24"/>
        </w:rPr>
        <w:t xml:space="preserve"> </w:t>
      </w:r>
      <w:r>
        <w:rPr>
          <w:rFonts w:ascii="Times New Roman" w:hAnsi="Times New Roman"/>
          <w:color w:val="000000"/>
          <w:sz w:val="24"/>
          <w:szCs w:val="24"/>
        </w:rPr>
        <w:t>15</w:t>
      </w:r>
      <w:r>
        <w:rPr>
          <w:rFonts w:ascii="Times New Roman" w:hAnsi="Times New Roman"/>
          <w:color w:val="000000"/>
          <w:spacing w:val="-6"/>
          <w:sz w:val="24"/>
          <w:szCs w:val="24"/>
        </w:rPr>
        <w:t xml:space="preserve"> </w:t>
      </w:r>
      <w:r>
        <w:rPr>
          <w:rFonts w:ascii="Times New Roman" w:hAnsi="Times New Roman"/>
          <w:color w:val="000000"/>
          <w:sz w:val="24"/>
          <w:szCs w:val="24"/>
        </w:rPr>
        <w:t>giorni</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vengono considerate </w:t>
      </w:r>
      <w:r>
        <w:rPr>
          <w:rFonts w:ascii="Times New Roman" w:hAnsi="Times New Roman"/>
          <w:color w:val="000000"/>
          <w:spacing w:val="-2"/>
          <w:sz w:val="24"/>
          <w:szCs w:val="24"/>
        </w:rPr>
        <w:t>m</w:t>
      </w:r>
      <w:r>
        <w:rPr>
          <w:rFonts w:ascii="Times New Roman" w:hAnsi="Times New Roman"/>
          <w:color w:val="000000"/>
          <w:sz w:val="24"/>
          <w:szCs w:val="24"/>
        </w:rPr>
        <w:t>ese intero.</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539" w:right="56" w:hanging="283"/>
        <w:jc w:val="both"/>
        <w:rPr>
          <w:rFonts w:ascii="Times New Roman" w:hAnsi="Times New Roman"/>
          <w:color w:val="000000"/>
          <w:sz w:val="24"/>
          <w:szCs w:val="24"/>
        </w:rPr>
      </w:pPr>
      <w:r>
        <w:rPr>
          <w:rFonts w:ascii="Times New Roman" w:hAnsi="Times New Roman"/>
          <w:color w:val="000000"/>
          <w:sz w:val="24"/>
          <w:szCs w:val="24"/>
        </w:rPr>
        <w:t>3.</w:t>
      </w:r>
      <w:r>
        <w:rPr>
          <w:rFonts w:ascii="Times New Roman" w:hAnsi="Times New Roman"/>
          <w:color w:val="000000"/>
          <w:spacing w:val="43"/>
          <w:sz w:val="24"/>
          <w:szCs w:val="24"/>
        </w:rPr>
        <w:t xml:space="preserve"> </w:t>
      </w:r>
      <w:r>
        <w:rPr>
          <w:rFonts w:ascii="Times New Roman" w:hAnsi="Times New Roman"/>
          <w:color w:val="000000"/>
          <w:sz w:val="24"/>
          <w:szCs w:val="24"/>
        </w:rPr>
        <w:t>Ai soli effetti del presente articolo n</w:t>
      </w:r>
      <w:r>
        <w:rPr>
          <w:rFonts w:ascii="Times New Roman" w:hAnsi="Times New Roman"/>
          <w:color w:val="000000"/>
          <w:spacing w:val="-1"/>
          <w:sz w:val="24"/>
          <w:szCs w:val="24"/>
        </w:rPr>
        <w:t>o</w:t>
      </w:r>
      <w:r>
        <w:rPr>
          <w:rFonts w:ascii="Times New Roman" w:hAnsi="Times New Roman"/>
          <w:color w:val="000000"/>
          <w:sz w:val="24"/>
          <w:szCs w:val="24"/>
        </w:rPr>
        <w:t>n si co</w:t>
      </w:r>
      <w:r>
        <w:rPr>
          <w:rFonts w:ascii="Times New Roman" w:hAnsi="Times New Roman"/>
          <w:color w:val="000000"/>
          <w:spacing w:val="-2"/>
          <w:sz w:val="24"/>
          <w:szCs w:val="24"/>
        </w:rPr>
        <w:t>m</w:t>
      </w:r>
      <w:r>
        <w:rPr>
          <w:rFonts w:ascii="Times New Roman" w:hAnsi="Times New Roman"/>
          <w:color w:val="000000"/>
          <w:sz w:val="24"/>
          <w:szCs w:val="24"/>
        </w:rPr>
        <w:t>putano, pur non</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essendo considerati </w:t>
      </w:r>
      <w:r>
        <w:rPr>
          <w:rFonts w:ascii="Times New Roman" w:hAnsi="Times New Roman"/>
          <w:color w:val="000000"/>
          <w:spacing w:val="-1"/>
          <w:sz w:val="24"/>
          <w:szCs w:val="24"/>
        </w:rPr>
        <w:t>g</w:t>
      </w:r>
      <w:r>
        <w:rPr>
          <w:rFonts w:ascii="Times New Roman" w:hAnsi="Times New Roman"/>
          <w:color w:val="000000"/>
          <w:sz w:val="24"/>
          <w:szCs w:val="24"/>
        </w:rPr>
        <w:t>iorni festivi, la</w:t>
      </w:r>
      <w:r>
        <w:rPr>
          <w:rFonts w:ascii="Times New Roman" w:hAnsi="Times New Roman"/>
          <w:color w:val="000000"/>
          <w:spacing w:val="-11"/>
          <w:sz w:val="24"/>
          <w:szCs w:val="24"/>
        </w:rPr>
        <w:t xml:space="preserve"> </w:t>
      </w:r>
      <w:r>
        <w:rPr>
          <w:rFonts w:ascii="Times New Roman" w:hAnsi="Times New Roman"/>
          <w:color w:val="000000"/>
          <w:sz w:val="24"/>
          <w:szCs w:val="24"/>
        </w:rPr>
        <w:t>gior</w:t>
      </w:r>
      <w:r>
        <w:rPr>
          <w:rFonts w:ascii="Times New Roman" w:hAnsi="Times New Roman"/>
          <w:color w:val="000000"/>
          <w:spacing w:val="-1"/>
          <w:sz w:val="24"/>
          <w:szCs w:val="24"/>
        </w:rPr>
        <w:t>n</w:t>
      </w:r>
      <w:r>
        <w:rPr>
          <w:rFonts w:ascii="Times New Roman" w:hAnsi="Times New Roman"/>
          <w:color w:val="000000"/>
          <w:sz w:val="24"/>
          <w:szCs w:val="24"/>
        </w:rPr>
        <w:t>ata</w:t>
      </w:r>
      <w:r>
        <w:rPr>
          <w:rFonts w:ascii="Times New Roman" w:hAnsi="Times New Roman"/>
          <w:color w:val="000000"/>
          <w:spacing w:val="-11"/>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on</w:t>
      </w:r>
      <w:r>
        <w:rPr>
          <w:rFonts w:ascii="Times New Roman" w:hAnsi="Times New Roman"/>
          <w:color w:val="000000"/>
          <w:spacing w:val="-11"/>
          <w:sz w:val="24"/>
          <w:szCs w:val="24"/>
        </w:rPr>
        <w:t xml:space="preserve"> </w:t>
      </w:r>
      <w:r>
        <w:rPr>
          <w:rFonts w:ascii="Times New Roman" w:hAnsi="Times New Roman"/>
          <w:color w:val="000000"/>
          <w:sz w:val="24"/>
          <w:szCs w:val="24"/>
        </w:rPr>
        <w:t>lavor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1"/>
          <w:sz w:val="24"/>
          <w:szCs w:val="24"/>
        </w:rPr>
        <w:t xml:space="preserve"> </w:t>
      </w:r>
      <w:r>
        <w:rPr>
          <w:rFonts w:ascii="Times New Roman" w:hAnsi="Times New Roman"/>
          <w:color w:val="000000"/>
          <w:sz w:val="24"/>
          <w:szCs w:val="24"/>
        </w:rPr>
        <w:t>in</w:t>
      </w:r>
      <w:r>
        <w:rPr>
          <w:rFonts w:ascii="Times New Roman" w:hAnsi="Times New Roman"/>
          <w:color w:val="000000"/>
          <w:spacing w:val="-11"/>
          <w:sz w:val="24"/>
          <w:szCs w:val="24"/>
        </w:rPr>
        <w:t xml:space="preserve"> </w:t>
      </w:r>
      <w:r>
        <w:rPr>
          <w:rFonts w:ascii="Times New Roman" w:hAnsi="Times New Roman"/>
          <w:color w:val="000000"/>
          <w:sz w:val="24"/>
          <w:szCs w:val="24"/>
        </w:rPr>
        <w:t>ciascuna</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etti</w:t>
      </w:r>
      <w:r>
        <w:rPr>
          <w:rFonts w:ascii="Times New Roman" w:hAnsi="Times New Roman"/>
          <w:color w:val="000000"/>
          <w:spacing w:val="-2"/>
          <w:sz w:val="24"/>
          <w:szCs w:val="24"/>
        </w:rPr>
        <w:t>m</w:t>
      </w:r>
      <w:r>
        <w:rPr>
          <w:rFonts w:ascii="Times New Roman" w:hAnsi="Times New Roman"/>
          <w:color w:val="000000"/>
          <w:sz w:val="24"/>
          <w:szCs w:val="24"/>
        </w:rPr>
        <w:t>ana</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eguito</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lla</w:t>
      </w:r>
      <w:r>
        <w:rPr>
          <w:rFonts w:ascii="Times New Roman" w:hAnsi="Times New Roman"/>
          <w:color w:val="000000"/>
          <w:spacing w:val="-14"/>
          <w:sz w:val="24"/>
          <w:szCs w:val="24"/>
        </w:rPr>
        <w:t xml:space="preserve"> </w:t>
      </w:r>
      <w:r>
        <w:rPr>
          <w:rFonts w:ascii="Times New Roman" w:hAnsi="Times New Roman"/>
          <w:color w:val="000000"/>
          <w:sz w:val="24"/>
          <w:szCs w:val="24"/>
        </w:rPr>
        <w:t>distribuzione</w:t>
      </w:r>
      <w:r>
        <w:rPr>
          <w:rFonts w:ascii="Times New Roman" w:hAnsi="Times New Roman"/>
          <w:color w:val="000000"/>
          <w:spacing w:val="-11"/>
          <w:sz w:val="24"/>
          <w:szCs w:val="24"/>
        </w:rPr>
        <w:t xml:space="preserve"> </w:t>
      </w:r>
      <w:r>
        <w:rPr>
          <w:rFonts w:ascii="Times New Roman" w:hAnsi="Times New Roman"/>
          <w:color w:val="000000"/>
          <w:sz w:val="24"/>
          <w:szCs w:val="24"/>
        </w:rPr>
        <w:t>dell</w:t>
      </w:r>
      <w:r>
        <w:rPr>
          <w:rFonts w:ascii="Times New Roman" w:hAnsi="Times New Roman"/>
          <w:color w:val="000000"/>
          <w:spacing w:val="-1"/>
          <w:sz w:val="24"/>
          <w:szCs w:val="24"/>
        </w:rPr>
        <w:t>'</w:t>
      </w:r>
      <w:r>
        <w:rPr>
          <w:rFonts w:ascii="Times New Roman" w:hAnsi="Times New Roman"/>
          <w:color w:val="000000"/>
          <w:sz w:val="24"/>
          <w:szCs w:val="24"/>
        </w:rPr>
        <w:t>orario</w:t>
      </w:r>
      <w:r>
        <w:rPr>
          <w:rFonts w:ascii="Times New Roman" w:hAnsi="Times New Roman"/>
          <w:color w:val="000000"/>
          <w:spacing w:val="-11"/>
          <w:sz w:val="24"/>
          <w:szCs w:val="24"/>
        </w:rPr>
        <w:t xml:space="preserve"> </w:t>
      </w:r>
      <w:r>
        <w:rPr>
          <w:rFonts w:ascii="Times New Roman" w:hAnsi="Times New Roman"/>
          <w:color w:val="000000"/>
          <w:sz w:val="24"/>
          <w:szCs w:val="24"/>
        </w:rPr>
        <w:t>setti</w:t>
      </w:r>
      <w:r>
        <w:rPr>
          <w:rFonts w:ascii="Times New Roman" w:hAnsi="Times New Roman"/>
          <w:color w:val="000000"/>
          <w:spacing w:val="-2"/>
          <w:sz w:val="24"/>
          <w:szCs w:val="24"/>
        </w:rPr>
        <w:t>m</w:t>
      </w:r>
      <w:r>
        <w:rPr>
          <w:rFonts w:ascii="Times New Roman" w:hAnsi="Times New Roman"/>
          <w:color w:val="000000"/>
          <w:sz w:val="24"/>
          <w:szCs w:val="24"/>
        </w:rPr>
        <w:t>anale in</w:t>
      </w:r>
      <w:r>
        <w:rPr>
          <w:rFonts w:ascii="Times New Roman" w:hAnsi="Times New Roman"/>
          <w:color w:val="000000"/>
          <w:spacing w:val="1"/>
          <w:sz w:val="24"/>
          <w:szCs w:val="24"/>
        </w:rPr>
        <w:t xml:space="preserve"> </w:t>
      </w:r>
      <w:r>
        <w:rPr>
          <w:rFonts w:ascii="Times New Roman" w:hAnsi="Times New Roman"/>
          <w:color w:val="000000"/>
          <w:sz w:val="24"/>
          <w:szCs w:val="24"/>
        </w:rPr>
        <w:t>cinque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iorni</w:t>
      </w:r>
      <w:r>
        <w:rPr>
          <w:rFonts w:ascii="Times New Roman" w:hAnsi="Times New Roman"/>
          <w:color w:val="000000"/>
          <w:spacing w:val="1"/>
          <w:sz w:val="24"/>
          <w:szCs w:val="24"/>
        </w:rPr>
        <w:t xml:space="preserve"> </w:t>
      </w:r>
      <w:r>
        <w:rPr>
          <w:rFonts w:ascii="Times New Roman" w:hAnsi="Times New Roman"/>
          <w:color w:val="000000"/>
          <w:sz w:val="24"/>
          <w:szCs w:val="24"/>
        </w:rPr>
        <w:t>e le</w:t>
      </w:r>
      <w:r>
        <w:rPr>
          <w:rFonts w:ascii="Times New Roman" w:hAnsi="Times New Roman"/>
          <w:color w:val="000000"/>
          <w:spacing w:val="1"/>
          <w:sz w:val="24"/>
          <w:szCs w:val="24"/>
        </w:rPr>
        <w:t xml:space="preserve"> </w:t>
      </w:r>
      <w:r>
        <w:rPr>
          <w:rFonts w:ascii="Times New Roman" w:hAnsi="Times New Roman"/>
          <w:color w:val="000000"/>
          <w:sz w:val="24"/>
          <w:szCs w:val="24"/>
        </w:rPr>
        <w:t>giornate</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pacing w:val="-1"/>
          <w:sz w:val="24"/>
          <w:szCs w:val="24"/>
        </w:rPr>
        <w:t>r</w:t>
      </w:r>
      <w:r>
        <w:rPr>
          <w:rFonts w:ascii="Times New Roman" w:hAnsi="Times New Roman"/>
          <w:color w:val="000000"/>
          <w:sz w:val="24"/>
          <w:szCs w:val="24"/>
        </w:rPr>
        <w:t>iposo</w:t>
      </w:r>
      <w:r>
        <w:rPr>
          <w:rFonts w:ascii="Times New Roman" w:hAnsi="Times New Roman"/>
          <w:color w:val="000000"/>
          <w:spacing w:val="1"/>
          <w:sz w:val="24"/>
          <w:szCs w:val="24"/>
        </w:rPr>
        <w:t xml:space="preserve"> </w:t>
      </w:r>
      <w:r>
        <w:rPr>
          <w:rFonts w:ascii="Times New Roman" w:hAnsi="Times New Roman"/>
          <w:color w:val="000000"/>
          <w:sz w:val="24"/>
          <w:szCs w:val="24"/>
        </w:rPr>
        <w:t>non</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l</w:t>
      </w:r>
      <w:r>
        <w:rPr>
          <w:rFonts w:ascii="Times New Roman" w:hAnsi="Times New Roman"/>
          <w:color w:val="000000"/>
          <w:sz w:val="24"/>
          <w:szCs w:val="24"/>
        </w:rPr>
        <w:t>egge</w:t>
      </w:r>
      <w:r>
        <w:rPr>
          <w:rFonts w:ascii="Times New Roman" w:hAnsi="Times New Roman"/>
          <w:color w:val="000000"/>
          <w:spacing w:val="1"/>
          <w:sz w:val="24"/>
          <w:szCs w:val="24"/>
        </w:rPr>
        <w:t xml:space="preserve"> </w:t>
      </w:r>
      <w:r>
        <w:rPr>
          <w:rFonts w:ascii="Times New Roman" w:hAnsi="Times New Roman"/>
          <w:color w:val="000000"/>
          <w:sz w:val="24"/>
          <w:szCs w:val="24"/>
        </w:rPr>
        <w:t>derivanti</w:t>
      </w:r>
      <w:r>
        <w:rPr>
          <w:rFonts w:ascii="Times New Roman" w:hAnsi="Times New Roman"/>
          <w:color w:val="000000"/>
          <w:spacing w:val="1"/>
          <w:sz w:val="24"/>
          <w:szCs w:val="24"/>
        </w:rPr>
        <w:t xml:space="preserve"> </w:t>
      </w:r>
      <w:r>
        <w:rPr>
          <w:rFonts w:ascii="Times New Roman" w:hAnsi="Times New Roman"/>
          <w:color w:val="000000"/>
          <w:sz w:val="24"/>
          <w:szCs w:val="24"/>
        </w:rPr>
        <w:t>dall</w:t>
      </w:r>
      <w:r>
        <w:rPr>
          <w:rFonts w:ascii="Times New Roman" w:hAnsi="Times New Roman"/>
          <w:color w:val="000000"/>
          <w:spacing w:val="-1"/>
          <w:sz w:val="24"/>
          <w:szCs w:val="24"/>
        </w:rPr>
        <w:t>'</w:t>
      </w:r>
      <w:r>
        <w:rPr>
          <w:rFonts w:ascii="Times New Roman" w:hAnsi="Times New Roman"/>
          <w:color w:val="000000"/>
          <w:sz w:val="24"/>
          <w:szCs w:val="24"/>
        </w:rPr>
        <w:t>applicazione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della </w:t>
      </w:r>
      <w:r>
        <w:rPr>
          <w:rFonts w:ascii="Times New Roman" w:hAnsi="Times New Roman"/>
          <w:color w:val="000000"/>
          <w:spacing w:val="1"/>
          <w:sz w:val="24"/>
          <w:szCs w:val="24"/>
        </w:rPr>
        <w:t>t</w:t>
      </w:r>
      <w:r>
        <w:rPr>
          <w:rFonts w:ascii="Times New Roman" w:hAnsi="Times New Roman"/>
          <w:color w:val="000000"/>
          <w:sz w:val="24"/>
          <w:szCs w:val="24"/>
        </w:rPr>
        <w:t>urnazione per il personale turnista.</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539" w:right="55" w:hanging="283"/>
        <w:jc w:val="both"/>
        <w:rPr>
          <w:rFonts w:ascii="Times New Roman" w:hAnsi="Times New Roman"/>
          <w:color w:val="000000"/>
          <w:sz w:val="24"/>
          <w:szCs w:val="24"/>
        </w:rPr>
      </w:pPr>
      <w:r>
        <w:rPr>
          <w:rFonts w:ascii="Times New Roman" w:hAnsi="Times New Roman"/>
          <w:color w:val="000000"/>
          <w:sz w:val="24"/>
          <w:szCs w:val="24"/>
        </w:rPr>
        <w:lastRenderedPageBreak/>
        <w:t>4.</w:t>
      </w:r>
      <w:r>
        <w:rPr>
          <w:rFonts w:ascii="Times New Roman" w:hAnsi="Times New Roman"/>
          <w:color w:val="000000"/>
          <w:spacing w:val="7"/>
          <w:sz w:val="24"/>
          <w:szCs w:val="24"/>
        </w:rPr>
        <w:t xml:space="preserve"> </w:t>
      </w:r>
      <w:r>
        <w:rPr>
          <w:rFonts w:ascii="Times New Roman" w:hAnsi="Times New Roman"/>
          <w:color w:val="000000"/>
          <w:sz w:val="24"/>
          <w:szCs w:val="24"/>
        </w:rPr>
        <w:t>Il</w:t>
      </w:r>
      <w:r>
        <w:rPr>
          <w:rFonts w:ascii="Times New Roman" w:hAnsi="Times New Roman"/>
          <w:color w:val="000000"/>
          <w:spacing w:val="1"/>
          <w:sz w:val="24"/>
          <w:szCs w:val="24"/>
        </w:rPr>
        <w:t xml:space="preserve"> </w:t>
      </w:r>
      <w:r>
        <w:rPr>
          <w:rFonts w:ascii="Times New Roman" w:hAnsi="Times New Roman"/>
          <w:color w:val="000000"/>
          <w:sz w:val="24"/>
          <w:szCs w:val="24"/>
        </w:rPr>
        <w:t>periodo</w:t>
      </w:r>
      <w:r>
        <w:rPr>
          <w:rFonts w:ascii="Times New Roman" w:hAnsi="Times New Roman"/>
          <w:color w:val="000000"/>
          <w:spacing w:val="1"/>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w:t>
      </w:r>
      <w:r>
        <w:rPr>
          <w:rFonts w:ascii="Times New Roman" w:hAnsi="Times New Roman"/>
          <w:color w:val="000000"/>
          <w:spacing w:val="2"/>
          <w:sz w:val="24"/>
          <w:szCs w:val="24"/>
        </w:rPr>
        <w:t xml:space="preserve"> </w:t>
      </w:r>
      <w:r>
        <w:rPr>
          <w:rFonts w:ascii="Times New Roman" w:hAnsi="Times New Roman"/>
          <w:color w:val="000000"/>
          <w:sz w:val="24"/>
          <w:szCs w:val="24"/>
        </w:rPr>
        <w:t>prova,</w:t>
      </w:r>
      <w:r>
        <w:rPr>
          <w:rFonts w:ascii="Times New Roman" w:hAnsi="Times New Roman"/>
          <w:color w:val="000000"/>
          <w:spacing w:val="1"/>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 xml:space="preserve"> </w:t>
      </w:r>
      <w:r>
        <w:rPr>
          <w:rFonts w:ascii="Times New Roman" w:hAnsi="Times New Roman"/>
          <w:color w:val="000000"/>
          <w:sz w:val="24"/>
          <w:szCs w:val="24"/>
        </w:rPr>
        <w:t>volta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lti</w:t>
      </w:r>
      <w:r>
        <w:rPr>
          <w:rFonts w:ascii="Times New Roman" w:hAnsi="Times New Roman"/>
          <w:color w:val="000000"/>
          <w:spacing w:val="-2"/>
          <w:sz w:val="24"/>
          <w:szCs w:val="24"/>
        </w:rPr>
        <w:t>m</w:t>
      </w:r>
      <w:r>
        <w:rPr>
          <w:rFonts w:ascii="Times New Roman" w:hAnsi="Times New Roman"/>
          <w:color w:val="000000"/>
          <w:sz w:val="24"/>
          <w:szCs w:val="24"/>
        </w:rPr>
        <w:t>ato,</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m</w:t>
      </w:r>
      <w:r>
        <w:rPr>
          <w:rFonts w:ascii="Times New Roman" w:hAnsi="Times New Roman"/>
          <w:color w:val="000000"/>
          <w:sz w:val="24"/>
          <w:szCs w:val="24"/>
        </w:rPr>
        <w:t>putato</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g</w:t>
      </w:r>
      <w:r>
        <w:rPr>
          <w:rFonts w:ascii="Times New Roman" w:hAnsi="Times New Roman"/>
          <w:color w:val="000000"/>
          <w:sz w:val="24"/>
          <w:szCs w:val="24"/>
        </w:rPr>
        <w:t>li eff</w:t>
      </w:r>
      <w:r>
        <w:rPr>
          <w:rFonts w:ascii="Times New Roman" w:hAnsi="Times New Roman"/>
          <w:color w:val="000000"/>
          <w:spacing w:val="-1"/>
          <w:sz w:val="24"/>
          <w:szCs w:val="24"/>
        </w:rPr>
        <w:t>e</w:t>
      </w:r>
      <w:r>
        <w:rPr>
          <w:rFonts w:ascii="Times New Roman" w:hAnsi="Times New Roman"/>
          <w:color w:val="000000"/>
          <w:sz w:val="24"/>
          <w:szCs w:val="24"/>
        </w:rPr>
        <w:t>tti</w:t>
      </w:r>
      <w:r>
        <w:rPr>
          <w:rFonts w:ascii="Times New Roman" w:hAnsi="Times New Roman"/>
          <w:color w:val="000000"/>
          <w:spacing w:val="1"/>
          <w:sz w:val="24"/>
          <w:szCs w:val="24"/>
        </w:rPr>
        <w:t xml:space="preserve"> </w:t>
      </w:r>
      <w:r>
        <w:rPr>
          <w:rFonts w:ascii="Times New Roman" w:hAnsi="Times New Roman"/>
          <w:color w:val="000000"/>
          <w:sz w:val="24"/>
          <w:szCs w:val="24"/>
        </w:rPr>
        <w:t>della deter</w:t>
      </w:r>
      <w:r>
        <w:rPr>
          <w:rFonts w:ascii="Times New Roman" w:hAnsi="Times New Roman"/>
          <w:color w:val="000000"/>
          <w:spacing w:val="-2"/>
          <w:sz w:val="24"/>
          <w:szCs w:val="24"/>
        </w:rPr>
        <w:t>m</w:t>
      </w:r>
      <w:r>
        <w:rPr>
          <w:rFonts w:ascii="Times New Roman" w:hAnsi="Times New Roman"/>
          <w:color w:val="000000"/>
          <w:sz w:val="24"/>
          <w:szCs w:val="24"/>
        </w:rPr>
        <w:t>ina</w:t>
      </w:r>
      <w:r>
        <w:rPr>
          <w:rFonts w:ascii="Times New Roman" w:hAnsi="Times New Roman"/>
          <w:color w:val="000000"/>
          <w:spacing w:val="-1"/>
          <w:sz w:val="24"/>
          <w:szCs w:val="24"/>
        </w:rPr>
        <w:t>z</w:t>
      </w:r>
      <w:r>
        <w:rPr>
          <w:rFonts w:ascii="Times New Roman" w:hAnsi="Times New Roman"/>
          <w:color w:val="000000"/>
          <w:sz w:val="24"/>
          <w:szCs w:val="24"/>
        </w:rPr>
        <w:t>ione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delle giornate di </w:t>
      </w:r>
      <w:r>
        <w:rPr>
          <w:rFonts w:ascii="Times New Roman" w:hAnsi="Times New Roman"/>
          <w:color w:val="000000"/>
          <w:spacing w:val="-2"/>
          <w:sz w:val="24"/>
          <w:szCs w:val="24"/>
        </w:rPr>
        <w:t>f</w:t>
      </w:r>
      <w:r>
        <w:rPr>
          <w:rFonts w:ascii="Times New Roman" w:hAnsi="Times New Roman"/>
          <w:color w:val="000000"/>
          <w:sz w:val="24"/>
          <w:szCs w:val="24"/>
        </w:rPr>
        <w:t>erie spettanti.</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539" w:right="56" w:hanging="283"/>
        <w:jc w:val="both"/>
        <w:rPr>
          <w:rFonts w:ascii="Times New Roman" w:hAnsi="Times New Roman"/>
          <w:color w:val="000000"/>
          <w:sz w:val="24"/>
          <w:szCs w:val="24"/>
        </w:rPr>
      </w:pPr>
      <w:r>
        <w:rPr>
          <w:rFonts w:ascii="Times New Roman" w:hAnsi="Times New Roman"/>
          <w:color w:val="000000"/>
          <w:sz w:val="24"/>
          <w:szCs w:val="24"/>
        </w:rPr>
        <w:t>5.</w:t>
      </w:r>
      <w:r>
        <w:rPr>
          <w:rFonts w:ascii="Times New Roman" w:hAnsi="Times New Roman"/>
          <w:color w:val="000000"/>
          <w:spacing w:val="43"/>
          <w:sz w:val="24"/>
          <w:szCs w:val="24"/>
        </w:rPr>
        <w:t xml:space="preserve"> </w:t>
      </w:r>
      <w:r>
        <w:rPr>
          <w:rFonts w:ascii="Times New Roman" w:hAnsi="Times New Roman"/>
          <w:color w:val="000000"/>
          <w:sz w:val="24"/>
          <w:szCs w:val="24"/>
        </w:rPr>
        <w:t>La</w:t>
      </w:r>
      <w:r>
        <w:rPr>
          <w:rFonts w:ascii="Times New Roman" w:hAnsi="Times New Roman"/>
          <w:color w:val="000000"/>
          <w:spacing w:val="2"/>
          <w:sz w:val="24"/>
          <w:szCs w:val="24"/>
        </w:rPr>
        <w:t xml:space="preserve"> </w:t>
      </w:r>
      <w:r>
        <w:rPr>
          <w:rFonts w:ascii="Times New Roman" w:hAnsi="Times New Roman"/>
          <w:color w:val="000000"/>
          <w:sz w:val="24"/>
          <w:szCs w:val="24"/>
        </w:rPr>
        <w:t>risoluzione</w:t>
      </w:r>
      <w:r>
        <w:rPr>
          <w:rFonts w:ascii="Times New Roman" w:hAnsi="Times New Roman"/>
          <w:color w:val="000000"/>
          <w:spacing w:val="2"/>
          <w:sz w:val="24"/>
          <w:szCs w:val="24"/>
        </w:rPr>
        <w:t xml:space="preserve"> </w:t>
      </w:r>
      <w:r>
        <w:rPr>
          <w:rFonts w:ascii="Times New Roman" w:hAnsi="Times New Roman"/>
          <w:color w:val="000000"/>
          <w:sz w:val="24"/>
          <w:szCs w:val="24"/>
        </w:rPr>
        <w:t>del</w:t>
      </w:r>
      <w:r>
        <w:rPr>
          <w:rFonts w:ascii="Times New Roman" w:hAnsi="Times New Roman"/>
          <w:color w:val="000000"/>
          <w:spacing w:val="2"/>
          <w:sz w:val="24"/>
          <w:szCs w:val="24"/>
        </w:rPr>
        <w:t xml:space="preserve"> </w:t>
      </w:r>
      <w:r>
        <w:rPr>
          <w:rFonts w:ascii="Times New Roman" w:hAnsi="Times New Roman"/>
          <w:color w:val="000000"/>
          <w:sz w:val="24"/>
          <w:szCs w:val="24"/>
        </w:rPr>
        <w:t>rapporto</w:t>
      </w:r>
      <w:r>
        <w:rPr>
          <w:rFonts w:ascii="Times New Roman" w:hAnsi="Times New Roman"/>
          <w:color w:val="000000"/>
          <w:spacing w:val="2"/>
          <w:sz w:val="24"/>
          <w:szCs w:val="24"/>
        </w:rPr>
        <w:t xml:space="preserve"> </w:t>
      </w:r>
      <w:r>
        <w:rPr>
          <w:rFonts w:ascii="Times New Roman" w:hAnsi="Times New Roman"/>
          <w:color w:val="000000"/>
          <w:sz w:val="24"/>
          <w:szCs w:val="24"/>
        </w:rPr>
        <w:t>di</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avoro,</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2"/>
          <w:sz w:val="24"/>
          <w:szCs w:val="24"/>
        </w:rPr>
        <w:t xml:space="preserve"> </w:t>
      </w:r>
      <w:r>
        <w:rPr>
          <w:rFonts w:ascii="Times New Roman" w:hAnsi="Times New Roman"/>
          <w:color w:val="000000"/>
          <w:sz w:val="24"/>
          <w:szCs w:val="24"/>
        </w:rPr>
        <w:t>qualsiasi</w:t>
      </w:r>
      <w:r>
        <w:rPr>
          <w:rFonts w:ascii="Times New Roman" w:hAnsi="Times New Roman"/>
          <w:color w:val="000000"/>
          <w:spacing w:val="2"/>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otivo,</w:t>
      </w:r>
      <w:r>
        <w:rPr>
          <w:rFonts w:ascii="Times New Roman" w:hAnsi="Times New Roman"/>
          <w:color w:val="000000"/>
          <w:spacing w:val="2"/>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pregiudica</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2"/>
          <w:sz w:val="24"/>
          <w:szCs w:val="24"/>
        </w:rPr>
        <w:t xml:space="preserve"> </w:t>
      </w:r>
      <w:r>
        <w:rPr>
          <w:rFonts w:ascii="Times New Roman" w:hAnsi="Times New Roman"/>
          <w:color w:val="000000"/>
          <w:sz w:val="24"/>
          <w:szCs w:val="24"/>
        </w:rPr>
        <w:t>diritto alle</w:t>
      </w:r>
      <w:r>
        <w:rPr>
          <w:rFonts w:ascii="Times New Roman" w:hAnsi="Times New Roman"/>
          <w:color w:val="000000"/>
          <w:spacing w:val="2"/>
          <w:sz w:val="24"/>
          <w:szCs w:val="24"/>
        </w:rPr>
        <w:t xml:space="preserve"> </w:t>
      </w:r>
      <w:r>
        <w:rPr>
          <w:rFonts w:ascii="Times New Roman" w:hAnsi="Times New Roman"/>
          <w:color w:val="000000"/>
          <w:sz w:val="24"/>
          <w:szCs w:val="24"/>
        </w:rPr>
        <w:t>ferie</w:t>
      </w:r>
      <w:r>
        <w:rPr>
          <w:rFonts w:ascii="Times New Roman" w:hAnsi="Times New Roman"/>
          <w:color w:val="000000"/>
          <w:spacing w:val="2"/>
          <w:sz w:val="24"/>
          <w:szCs w:val="24"/>
        </w:rPr>
        <w:t xml:space="preserve"> </w:t>
      </w:r>
      <w:r>
        <w:rPr>
          <w:rFonts w:ascii="Times New Roman" w:hAnsi="Times New Roman"/>
          <w:color w:val="000000"/>
          <w:sz w:val="24"/>
          <w:szCs w:val="24"/>
        </w:rPr>
        <w:t>ed il lavor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ha il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ritto</w:t>
      </w:r>
      <w:r>
        <w:rPr>
          <w:rFonts w:ascii="Times New Roman" w:hAnsi="Times New Roman"/>
          <w:color w:val="000000"/>
          <w:spacing w:val="-1"/>
          <w:sz w:val="24"/>
          <w:szCs w:val="24"/>
        </w:rPr>
        <w:t xml:space="preserve"> </w:t>
      </w:r>
      <w:r>
        <w:rPr>
          <w:rFonts w:ascii="Times New Roman" w:hAnsi="Times New Roman"/>
          <w:color w:val="000000"/>
          <w:sz w:val="24"/>
          <w:szCs w:val="24"/>
        </w:rPr>
        <w:t>alle</w:t>
      </w:r>
      <w:r>
        <w:rPr>
          <w:rFonts w:ascii="Times New Roman" w:hAnsi="Times New Roman"/>
          <w:color w:val="000000"/>
          <w:spacing w:val="-1"/>
          <w:sz w:val="24"/>
          <w:szCs w:val="24"/>
        </w:rPr>
        <w:t xml:space="preserve"> </w:t>
      </w:r>
      <w:r>
        <w:rPr>
          <w:rFonts w:ascii="Times New Roman" w:hAnsi="Times New Roman"/>
          <w:color w:val="000000"/>
          <w:sz w:val="24"/>
          <w:szCs w:val="24"/>
        </w:rPr>
        <w:t>ste</w:t>
      </w:r>
      <w:r>
        <w:rPr>
          <w:rFonts w:ascii="Times New Roman" w:hAnsi="Times New Roman"/>
          <w:color w:val="000000"/>
          <w:spacing w:val="-1"/>
          <w:sz w:val="24"/>
          <w:szCs w:val="24"/>
        </w:rPr>
        <w:t>s</w:t>
      </w:r>
      <w:r>
        <w:rPr>
          <w:rFonts w:ascii="Times New Roman" w:hAnsi="Times New Roman"/>
          <w:color w:val="000000"/>
          <w:sz w:val="24"/>
          <w:szCs w:val="24"/>
        </w:rPr>
        <w:t>se o</w:t>
      </w:r>
      <w:r>
        <w:rPr>
          <w:rFonts w:ascii="Times New Roman" w:hAnsi="Times New Roman"/>
          <w:color w:val="000000"/>
          <w:spacing w:val="-1"/>
          <w:sz w:val="24"/>
          <w:szCs w:val="24"/>
        </w:rPr>
        <w:t xml:space="preserve"> </w:t>
      </w:r>
      <w:r>
        <w:rPr>
          <w:rFonts w:ascii="Times New Roman" w:hAnsi="Times New Roman"/>
          <w:color w:val="000000"/>
          <w:sz w:val="24"/>
          <w:szCs w:val="24"/>
        </w:rPr>
        <w:t>all</w:t>
      </w:r>
      <w:r>
        <w:rPr>
          <w:rFonts w:ascii="Times New Roman" w:hAnsi="Times New Roman"/>
          <w:color w:val="000000"/>
          <w:spacing w:val="-1"/>
          <w:sz w:val="24"/>
          <w:szCs w:val="24"/>
        </w:rPr>
        <w:t>'</w:t>
      </w:r>
      <w:r>
        <w:rPr>
          <w:rFonts w:ascii="Times New Roman" w:hAnsi="Times New Roman"/>
          <w:color w:val="000000"/>
          <w:sz w:val="24"/>
          <w:szCs w:val="24"/>
        </w:rPr>
        <w:t>indennità</w:t>
      </w:r>
      <w:r>
        <w:rPr>
          <w:rFonts w:ascii="Times New Roman" w:hAnsi="Times New Roman"/>
          <w:color w:val="000000"/>
          <w:spacing w:val="-1"/>
          <w:sz w:val="24"/>
          <w:szCs w:val="24"/>
        </w:rPr>
        <w:t xml:space="preserve"> </w:t>
      </w:r>
      <w:r>
        <w:rPr>
          <w:rFonts w:ascii="Times New Roman" w:hAnsi="Times New Roman"/>
          <w:color w:val="000000"/>
          <w:sz w:val="24"/>
          <w:szCs w:val="24"/>
        </w:rPr>
        <w:t>sostit</w:t>
      </w:r>
      <w:r>
        <w:rPr>
          <w:rFonts w:ascii="Times New Roman" w:hAnsi="Times New Roman"/>
          <w:color w:val="000000"/>
          <w:spacing w:val="-2"/>
          <w:sz w:val="24"/>
          <w:szCs w:val="24"/>
        </w:rPr>
        <w:t>u</w:t>
      </w:r>
      <w:r>
        <w:rPr>
          <w:rFonts w:ascii="Times New Roman" w:hAnsi="Times New Roman"/>
          <w:color w:val="000000"/>
          <w:sz w:val="24"/>
          <w:szCs w:val="24"/>
        </w:rPr>
        <w:t>tiva per i giorni</w:t>
      </w:r>
      <w:r>
        <w:rPr>
          <w:rFonts w:ascii="Times New Roman" w:hAnsi="Times New Roman"/>
          <w:color w:val="000000"/>
          <w:spacing w:val="-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aturati e non goduti.</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39" w:lineRule="auto"/>
        <w:ind w:left="539" w:right="56" w:hanging="283"/>
        <w:jc w:val="both"/>
        <w:rPr>
          <w:rFonts w:ascii="Times New Roman" w:hAnsi="Times New Roman"/>
          <w:color w:val="000000"/>
          <w:sz w:val="24"/>
          <w:szCs w:val="24"/>
        </w:rPr>
      </w:pPr>
      <w:r>
        <w:rPr>
          <w:rFonts w:ascii="Times New Roman" w:hAnsi="Times New Roman"/>
          <w:color w:val="000000"/>
          <w:sz w:val="24"/>
          <w:szCs w:val="24"/>
        </w:rPr>
        <w:t>6. Qualora</w:t>
      </w:r>
      <w:r>
        <w:rPr>
          <w:rFonts w:ascii="Times New Roman" w:hAnsi="Times New Roman"/>
          <w:color w:val="000000"/>
          <w:spacing w:val="5"/>
          <w:sz w:val="24"/>
          <w:szCs w:val="24"/>
        </w:rPr>
        <w:t xml:space="preserve"> </w:t>
      </w:r>
      <w:r>
        <w:rPr>
          <w:rFonts w:ascii="Times New Roman" w:hAnsi="Times New Roman"/>
          <w:color w:val="000000"/>
          <w:sz w:val="24"/>
          <w:szCs w:val="24"/>
        </w:rPr>
        <w:t>il</w:t>
      </w:r>
      <w:r>
        <w:rPr>
          <w:rFonts w:ascii="Times New Roman" w:hAnsi="Times New Roman"/>
          <w:color w:val="000000"/>
          <w:spacing w:val="5"/>
          <w:sz w:val="24"/>
          <w:szCs w:val="24"/>
        </w:rPr>
        <w:t xml:space="preserve"> </w:t>
      </w:r>
      <w:r>
        <w:rPr>
          <w:rFonts w:ascii="Times New Roman" w:hAnsi="Times New Roman"/>
          <w:color w:val="000000"/>
          <w:sz w:val="24"/>
          <w:szCs w:val="24"/>
        </w:rPr>
        <w:t>lavoratore</w:t>
      </w:r>
      <w:r>
        <w:rPr>
          <w:rFonts w:ascii="Times New Roman" w:hAnsi="Times New Roman"/>
          <w:color w:val="000000"/>
          <w:spacing w:val="5"/>
          <w:sz w:val="24"/>
          <w:szCs w:val="24"/>
        </w:rPr>
        <w:t xml:space="preserve"> </w:t>
      </w:r>
      <w:r>
        <w:rPr>
          <w:rFonts w:ascii="Times New Roman" w:hAnsi="Times New Roman"/>
          <w:color w:val="000000"/>
          <w:sz w:val="24"/>
          <w:szCs w:val="24"/>
        </w:rPr>
        <w:t>abbia</w:t>
      </w:r>
      <w:r>
        <w:rPr>
          <w:rFonts w:ascii="Times New Roman" w:hAnsi="Times New Roman"/>
          <w:color w:val="000000"/>
          <w:spacing w:val="5"/>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v</w:t>
      </w:r>
      <w:r>
        <w:rPr>
          <w:rFonts w:ascii="Times New Roman" w:hAnsi="Times New Roman"/>
          <w:color w:val="000000"/>
          <w:sz w:val="24"/>
          <w:szCs w:val="24"/>
        </w:rPr>
        <w:t>ece</w:t>
      </w:r>
      <w:r>
        <w:rPr>
          <w:rFonts w:ascii="Times New Roman" w:hAnsi="Times New Roman"/>
          <w:color w:val="000000"/>
          <w:spacing w:val="5"/>
          <w:sz w:val="24"/>
          <w:szCs w:val="24"/>
        </w:rPr>
        <w:t xml:space="preserve"> </w:t>
      </w:r>
      <w:r>
        <w:rPr>
          <w:rFonts w:ascii="Times New Roman" w:hAnsi="Times New Roman"/>
          <w:color w:val="000000"/>
          <w:sz w:val="24"/>
          <w:szCs w:val="24"/>
        </w:rPr>
        <w:t>goduto</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5"/>
          <w:sz w:val="24"/>
          <w:szCs w:val="24"/>
        </w:rPr>
        <w:t xml:space="preserve"> </w:t>
      </w:r>
      <w:r>
        <w:rPr>
          <w:rFonts w:ascii="Times New Roman" w:hAnsi="Times New Roman"/>
          <w:color w:val="000000"/>
          <w:sz w:val="24"/>
          <w:szCs w:val="24"/>
        </w:rPr>
        <w:t>nu</w:t>
      </w:r>
      <w:r>
        <w:rPr>
          <w:rFonts w:ascii="Times New Roman" w:hAnsi="Times New Roman"/>
          <w:color w:val="000000"/>
          <w:spacing w:val="-2"/>
          <w:sz w:val="24"/>
          <w:szCs w:val="24"/>
        </w:rPr>
        <w:t>m</w:t>
      </w:r>
      <w:r>
        <w:rPr>
          <w:rFonts w:ascii="Times New Roman" w:hAnsi="Times New Roman"/>
          <w:color w:val="000000"/>
          <w:sz w:val="24"/>
          <w:szCs w:val="24"/>
        </w:rPr>
        <w:t>ero</w:t>
      </w:r>
      <w:r>
        <w:rPr>
          <w:rFonts w:ascii="Times New Roman" w:hAnsi="Times New Roman"/>
          <w:color w:val="000000"/>
          <w:spacing w:val="6"/>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aggiore</w:t>
      </w:r>
      <w:r>
        <w:rPr>
          <w:rFonts w:ascii="Times New Roman" w:hAnsi="Times New Roman"/>
          <w:color w:val="000000"/>
          <w:spacing w:val="5"/>
          <w:sz w:val="24"/>
          <w:szCs w:val="24"/>
        </w:rPr>
        <w:t xml:space="preserve"> </w:t>
      </w:r>
      <w:r>
        <w:rPr>
          <w:rFonts w:ascii="Times New Roman" w:hAnsi="Times New Roman"/>
          <w:color w:val="000000"/>
          <w:sz w:val="24"/>
          <w:szCs w:val="24"/>
        </w:rPr>
        <w:t>di</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erie</w:t>
      </w:r>
      <w:r>
        <w:rPr>
          <w:rFonts w:ascii="Times New Roman" w:hAnsi="Times New Roman"/>
          <w:color w:val="000000"/>
          <w:spacing w:val="5"/>
          <w:sz w:val="24"/>
          <w:szCs w:val="24"/>
        </w:rPr>
        <w:t xml:space="preserve"> </w:t>
      </w:r>
      <w:r>
        <w:rPr>
          <w:rFonts w:ascii="Times New Roman" w:hAnsi="Times New Roman"/>
          <w:color w:val="000000"/>
          <w:sz w:val="24"/>
          <w:szCs w:val="24"/>
        </w:rPr>
        <w:t>superiore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quello </w:t>
      </w:r>
      <w:r>
        <w:rPr>
          <w:rFonts w:ascii="Times New Roman" w:hAnsi="Times New Roman"/>
          <w:color w:val="000000"/>
          <w:spacing w:val="-2"/>
          <w:sz w:val="24"/>
          <w:szCs w:val="24"/>
        </w:rPr>
        <w:t>m</w:t>
      </w:r>
      <w:r>
        <w:rPr>
          <w:rFonts w:ascii="Times New Roman" w:hAnsi="Times New Roman"/>
          <w:color w:val="000000"/>
          <w:sz w:val="24"/>
          <w:szCs w:val="24"/>
        </w:rPr>
        <w:t>aturato,</w:t>
      </w:r>
      <w:r>
        <w:rPr>
          <w:rFonts w:ascii="Times New Roman" w:hAnsi="Times New Roman"/>
          <w:color w:val="000000"/>
          <w:spacing w:val="1"/>
          <w:sz w:val="24"/>
          <w:szCs w:val="24"/>
        </w:rPr>
        <w:t xml:space="preserve"> </w:t>
      </w:r>
      <w:r>
        <w:rPr>
          <w:rFonts w:ascii="Times New Roman" w:hAnsi="Times New Roman"/>
          <w:color w:val="000000"/>
          <w:sz w:val="24"/>
          <w:szCs w:val="24"/>
        </w:rPr>
        <w:t>la Società</w:t>
      </w:r>
      <w:r>
        <w:rPr>
          <w:rFonts w:ascii="Times New Roman" w:hAnsi="Times New Roman"/>
          <w:color w:val="000000"/>
          <w:spacing w:val="1"/>
          <w:sz w:val="24"/>
          <w:szCs w:val="24"/>
        </w:rPr>
        <w:t xml:space="preserve"> </w:t>
      </w:r>
      <w:r>
        <w:rPr>
          <w:rFonts w:ascii="Times New Roman" w:hAnsi="Times New Roman"/>
          <w:color w:val="000000"/>
          <w:sz w:val="24"/>
          <w:szCs w:val="24"/>
        </w:rPr>
        <w:t>ha diritto</w:t>
      </w:r>
      <w:r>
        <w:rPr>
          <w:rFonts w:ascii="Times New Roman" w:hAnsi="Times New Roman"/>
          <w:color w:val="000000"/>
          <w:spacing w:val="1"/>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tr</w:t>
      </w:r>
      <w:r>
        <w:rPr>
          <w:rFonts w:ascii="Times New Roman" w:hAnsi="Times New Roman"/>
          <w:color w:val="000000"/>
          <w:spacing w:val="-1"/>
          <w:sz w:val="24"/>
          <w:szCs w:val="24"/>
        </w:rPr>
        <w:t>a</w:t>
      </w:r>
      <w:r>
        <w:rPr>
          <w:rFonts w:ascii="Times New Roman" w:hAnsi="Times New Roman"/>
          <w:color w:val="000000"/>
          <w:sz w:val="24"/>
          <w:szCs w:val="24"/>
        </w:rPr>
        <w:t>tten</w:t>
      </w:r>
      <w:r>
        <w:rPr>
          <w:rFonts w:ascii="Times New Roman" w:hAnsi="Times New Roman"/>
          <w:color w:val="000000"/>
          <w:spacing w:val="-1"/>
          <w:sz w:val="24"/>
          <w:szCs w:val="24"/>
        </w:rPr>
        <w:t>e</w:t>
      </w:r>
      <w:r>
        <w:rPr>
          <w:rFonts w:ascii="Times New Roman" w:hAnsi="Times New Roman"/>
          <w:color w:val="000000"/>
          <w:sz w:val="24"/>
          <w:szCs w:val="24"/>
        </w:rPr>
        <w:t>re, in</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ede</w:t>
      </w:r>
      <w:r>
        <w:rPr>
          <w:rFonts w:ascii="Times New Roman" w:hAnsi="Times New Roman"/>
          <w:color w:val="000000"/>
          <w:spacing w:val="1"/>
          <w:sz w:val="24"/>
          <w:szCs w:val="24"/>
        </w:rPr>
        <w:t xml:space="preserve"> </w:t>
      </w:r>
      <w:r>
        <w:rPr>
          <w:rFonts w:ascii="Times New Roman" w:hAnsi="Times New Roman"/>
          <w:color w:val="000000"/>
          <w:sz w:val="24"/>
          <w:szCs w:val="24"/>
        </w:rPr>
        <w:t>di liq</w:t>
      </w:r>
      <w:r>
        <w:rPr>
          <w:rFonts w:ascii="Times New Roman" w:hAnsi="Times New Roman"/>
          <w:color w:val="000000"/>
          <w:spacing w:val="-1"/>
          <w:sz w:val="24"/>
          <w:szCs w:val="24"/>
        </w:rPr>
        <w:t>ui</w:t>
      </w:r>
      <w:r>
        <w:rPr>
          <w:rFonts w:ascii="Times New Roman" w:hAnsi="Times New Roman"/>
          <w:color w:val="000000"/>
          <w:sz w:val="24"/>
          <w:szCs w:val="24"/>
        </w:rPr>
        <w:t>dazione, l</w:t>
      </w:r>
      <w:r>
        <w:rPr>
          <w:rFonts w:ascii="Times New Roman" w:hAnsi="Times New Roman"/>
          <w:color w:val="000000"/>
          <w:spacing w:val="-1"/>
          <w:sz w:val="24"/>
          <w:szCs w:val="24"/>
        </w:rPr>
        <w:t>'</w:t>
      </w:r>
      <w:r>
        <w:rPr>
          <w:rFonts w:ascii="Times New Roman" w:hAnsi="Times New Roman"/>
          <w:color w:val="000000"/>
          <w:sz w:val="24"/>
          <w:szCs w:val="24"/>
        </w:rPr>
        <w:t>importo</w:t>
      </w:r>
      <w:r>
        <w:rPr>
          <w:rFonts w:ascii="Times New Roman" w:hAnsi="Times New Roman"/>
          <w:color w:val="000000"/>
          <w:spacing w:val="1"/>
          <w:sz w:val="24"/>
          <w:szCs w:val="24"/>
        </w:rPr>
        <w:t xml:space="preserve"> </w:t>
      </w:r>
      <w:r>
        <w:rPr>
          <w:rFonts w:ascii="Times New Roman" w:hAnsi="Times New Roman"/>
          <w:color w:val="000000"/>
          <w:sz w:val="24"/>
          <w:szCs w:val="24"/>
        </w:rPr>
        <w:t>corrispondente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ai giorni di ferie goduti e non </w:t>
      </w:r>
      <w:r>
        <w:rPr>
          <w:rFonts w:ascii="Times New Roman" w:hAnsi="Times New Roman"/>
          <w:color w:val="000000"/>
          <w:spacing w:val="-2"/>
          <w:sz w:val="24"/>
          <w:szCs w:val="24"/>
        </w:rPr>
        <w:t>m</w:t>
      </w:r>
      <w:r>
        <w:rPr>
          <w:rFonts w:ascii="Times New Roman" w:hAnsi="Times New Roman"/>
          <w:color w:val="000000"/>
          <w:sz w:val="24"/>
          <w:szCs w:val="24"/>
        </w:rPr>
        <w:t>aturati.</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539" w:right="55" w:hanging="283"/>
        <w:jc w:val="both"/>
        <w:rPr>
          <w:rFonts w:ascii="Times New Roman" w:hAnsi="Times New Roman"/>
          <w:color w:val="000000"/>
          <w:sz w:val="24"/>
          <w:szCs w:val="24"/>
        </w:rPr>
      </w:pPr>
      <w:r>
        <w:rPr>
          <w:rFonts w:ascii="Times New Roman" w:hAnsi="Times New Roman"/>
          <w:color w:val="000000"/>
          <w:sz w:val="24"/>
          <w:szCs w:val="24"/>
        </w:rPr>
        <w:t>7.</w:t>
      </w:r>
      <w:r>
        <w:rPr>
          <w:rFonts w:ascii="Times New Roman" w:hAnsi="Times New Roman"/>
          <w:color w:val="000000"/>
          <w:spacing w:val="43"/>
          <w:sz w:val="24"/>
          <w:szCs w:val="24"/>
        </w:rPr>
        <w:t xml:space="preserve"> </w:t>
      </w:r>
      <w:r>
        <w:rPr>
          <w:rFonts w:ascii="Times New Roman" w:hAnsi="Times New Roman"/>
          <w:color w:val="000000"/>
          <w:sz w:val="24"/>
          <w:szCs w:val="24"/>
        </w:rPr>
        <w:t>Nel</w:t>
      </w:r>
      <w:r>
        <w:rPr>
          <w:rFonts w:ascii="Times New Roman" w:hAnsi="Times New Roman"/>
          <w:color w:val="000000"/>
          <w:spacing w:val="-4"/>
          <w:sz w:val="24"/>
          <w:szCs w:val="24"/>
        </w:rPr>
        <w:t xml:space="preserve"> </w:t>
      </w:r>
      <w:r>
        <w:rPr>
          <w:rFonts w:ascii="Times New Roman" w:hAnsi="Times New Roman"/>
          <w:color w:val="000000"/>
          <w:sz w:val="24"/>
          <w:szCs w:val="24"/>
        </w:rPr>
        <w:t>corso</w:t>
      </w:r>
      <w:r>
        <w:rPr>
          <w:rFonts w:ascii="Times New Roman" w:hAnsi="Times New Roman"/>
          <w:color w:val="000000"/>
          <w:spacing w:val="-4"/>
          <w:sz w:val="24"/>
          <w:szCs w:val="24"/>
        </w:rPr>
        <w:t xml:space="preserve"> </w:t>
      </w:r>
      <w:r>
        <w:rPr>
          <w:rFonts w:ascii="Times New Roman" w:hAnsi="Times New Roman"/>
          <w:color w:val="000000"/>
          <w:sz w:val="24"/>
          <w:szCs w:val="24"/>
        </w:rPr>
        <w:t>del</w:t>
      </w:r>
      <w:r>
        <w:rPr>
          <w:rFonts w:ascii="Times New Roman" w:hAnsi="Times New Roman"/>
          <w:color w:val="000000"/>
          <w:spacing w:val="-4"/>
          <w:sz w:val="24"/>
          <w:szCs w:val="24"/>
        </w:rPr>
        <w:t xml:space="preserve"> </w:t>
      </w:r>
      <w:r>
        <w:rPr>
          <w:rFonts w:ascii="Times New Roman" w:hAnsi="Times New Roman"/>
          <w:color w:val="000000"/>
          <w:sz w:val="24"/>
          <w:szCs w:val="24"/>
        </w:rPr>
        <w:t>periodo</w:t>
      </w:r>
      <w:r>
        <w:rPr>
          <w:rFonts w:ascii="Times New Roman" w:hAnsi="Times New Roman"/>
          <w:color w:val="000000"/>
          <w:spacing w:val="-4"/>
          <w:sz w:val="24"/>
          <w:szCs w:val="24"/>
        </w:rPr>
        <w:t xml:space="preserve"> </w:t>
      </w:r>
      <w:r>
        <w:rPr>
          <w:rFonts w:ascii="Times New Roman" w:hAnsi="Times New Roman"/>
          <w:color w:val="000000"/>
          <w:sz w:val="24"/>
          <w:szCs w:val="24"/>
        </w:rPr>
        <w:t>delle</w:t>
      </w:r>
      <w:r>
        <w:rPr>
          <w:rFonts w:ascii="Times New Roman" w:hAnsi="Times New Roman"/>
          <w:color w:val="000000"/>
          <w:spacing w:val="-4"/>
          <w:sz w:val="24"/>
          <w:szCs w:val="24"/>
        </w:rPr>
        <w:t xml:space="preserve"> </w:t>
      </w:r>
      <w:r>
        <w:rPr>
          <w:rFonts w:ascii="Times New Roman" w:hAnsi="Times New Roman"/>
          <w:color w:val="000000"/>
          <w:sz w:val="24"/>
          <w:szCs w:val="24"/>
        </w:rPr>
        <w:t>ferie</w:t>
      </w:r>
      <w:r>
        <w:rPr>
          <w:rFonts w:ascii="Times New Roman" w:hAnsi="Times New Roman"/>
          <w:color w:val="000000"/>
          <w:spacing w:val="-7"/>
          <w:sz w:val="24"/>
          <w:szCs w:val="24"/>
        </w:rPr>
        <w:t xml:space="preserve"> </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avoratore</w:t>
      </w:r>
      <w:r>
        <w:rPr>
          <w:rFonts w:ascii="Times New Roman" w:hAnsi="Times New Roman"/>
          <w:color w:val="000000"/>
          <w:spacing w:val="-4"/>
          <w:sz w:val="24"/>
          <w:szCs w:val="24"/>
        </w:rPr>
        <w:t xml:space="preserve"> </w:t>
      </w:r>
      <w:r>
        <w:rPr>
          <w:rFonts w:ascii="Times New Roman" w:hAnsi="Times New Roman"/>
          <w:color w:val="000000"/>
          <w:sz w:val="24"/>
          <w:szCs w:val="24"/>
        </w:rPr>
        <w:t>viene</w:t>
      </w:r>
      <w:r>
        <w:rPr>
          <w:rFonts w:ascii="Times New Roman" w:hAnsi="Times New Roman"/>
          <w:color w:val="000000"/>
          <w:spacing w:val="-4"/>
          <w:sz w:val="24"/>
          <w:szCs w:val="24"/>
        </w:rPr>
        <w:t xml:space="preserve"> </w:t>
      </w:r>
      <w:r>
        <w:rPr>
          <w:rFonts w:ascii="Times New Roman" w:hAnsi="Times New Roman"/>
          <w:color w:val="000000"/>
          <w:sz w:val="24"/>
          <w:szCs w:val="24"/>
        </w:rPr>
        <w:t>corrispo</w:t>
      </w:r>
      <w:r>
        <w:rPr>
          <w:rFonts w:ascii="Times New Roman" w:hAnsi="Times New Roman"/>
          <w:color w:val="000000"/>
          <w:spacing w:val="-2"/>
          <w:sz w:val="24"/>
          <w:szCs w:val="24"/>
        </w:rPr>
        <w:t>s</w:t>
      </w:r>
      <w:r>
        <w:rPr>
          <w:rFonts w:ascii="Times New Roman" w:hAnsi="Times New Roman"/>
          <w:color w:val="000000"/>
          <w:sz w:val="24"/>
          <w:szCs w:val="24"/>
        </w:rPr>
        <w:t>ta</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retribuzione</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lobale</w:t>
      </w:r>
      <w:r>
        <w:rPr>
          <w:rFonts w:ascii="Times New Roman" w:hAnsi="Times New Roman"/>
          <w:color w:val="000000"/>
          <w:spacing w:val="-4"/>
          <w:sz w:val="24"/>
          <w:szCs w:val="24"/>
        </w:rPr>
        <w:t xml:space="preserve"> </w:t>
      </w:r>
      <w:r>
        <w:rPr>
          <w:rFonts w:ascii="Times New Roman" w:hAnsi="Times New Roman"/>
          <w:color w:val="000000"/>
          <w:sz w:val="24"/>
          <w:szCs w:val="24"/>
        </w:rPr>
        <w:t>di</w:t>
      </w:r>
      <w:r>
        <w:rPr>
          <w:rFonts w:ascii="Times New Roman" w:hAnsi="Times New Roman"/>
          <w:color w:val="000000"/>
          <w:spacing w:val="-4"/>
          <w:sz w:val="24"/>
          <w:szCs w:val="24"/>
        </w:rPr>
        <w:t xml:space="preserve"> </w:t>
      </w:r>
      <w:r>
        <w:rPr>
          <w:rFonts w:ascii="Times New Roman" w:hAnsi="Times New Roman"/>
          <w:color w:val="000000"/>
          <w:sz w:val="24"/>
          <w:szCs w:val="24"/>
        </w:rPr>
        <w:t>fatto</w:t>
      </w:r>
      <w:r>
        <w:rPr>
          <w:rFonts w:ascii="Times New Roman" w:hAnsi="Times New Roman"/>
          <w:color w:val="000000"/>
          <w:spacing w:val="-4"/>
          <w:sz w:val="24"/>
          <w:szCs w:val="24"/>
        </w:rPr>
        <w:t xml:space="preserve"> </w:t>
      </w:r>
      <w:r>
        <w:rPr>
          <w:rFonts w:ascii="Times New Roman" w:hAnsi="Times New Roman"/>
          <w:color w:val="000000"/>
          <w:sz w:val="24"/>
          <w:szCs w:val="24"/>
        </w:rPr>
        <w:t>di cui all</w:t>
      </w:r>
      <w:r>
        <w:rPr>
          <w:rFonts w:ascii="Times New Roman" w:hAnsi="Times New Roman"/>
          <w:color w:val="000000"/>
          <w:spacing w:val="-1"/>
          <w:sz w:val="24"/>
          <w:szCs w:val="24"/>
        </w:rPr>
        <w:t>'</w:t>
      </w:r>
      <w:r>
        <w:rPr>
          <w:rFonts w:ascii="Times New Roman" w:hAnsi="Times New Roman"/>
          <w:color w:val="000000"/>
          <w:sz w:val="24"/>
          <w:szCs w:val="24"/>
        </w:rPr>
        <w:t>art. 22, escluse dal co</w:t>
      </w:r>
      <w:r>
        <w:rPr>
          <w:rFonts w:ascii="Times New Roman" w:hAnsi="Times New Roman"/>
          <w:color w:val="000000"/>
          <w:spacing w:val="-3"/>
          <w:sz w:val="24"/>
          <w:szCs w:val="24"/>
        </w:rPr>
        <w:t>m</w:t>
      </w:r>
      <w:r>
        <w:rPr>
          <w:rFonts w:ascii="Times New Roman" w:hAnsi="Times New Roman"/>
          <w:color w:val="000000"/>
          <w:sz w:val="24"/>
          <w:szCs w:val="24"/>
        </w:rPr>
        <w:t>puto le lettere b) e c) del pu</w:t>
      </w:r>
      <w:r>
        <w:rPr>
          <w:rFonts w:ascii="Times New Roman" w:hAnsi="Times New Roman"/>
          <w:color w:val="000000"/>
          <w:spacing w:val="-1"/>
          <w:sz w:val="24"/>
          <w:szCs w:val="24"/>
        </w:rPr>
        <w:t>n</w:t>
      </w:r>
      <w:r>
        <w:rPr>
          <w:rFonts w:ascii="Times New Roman" w:hAnsi="Times New Roman"/>
          <w:color w:val="000000"/>
          <w:sz w:val="24"/>
          <w:szCs w:val="24"/>
        </w:rPr>
        <w:t>to 2, co</w:t>
      </w:r>
      <w:r>
        <w:rPr>
          <w:rFonts w:ascii="Times New Roman" w:hAnsi="Times New Roman"/>
          <w:color w:val="000000"/>
          <w:spacing w:val="-2"/>
          <w:sz w:val="24"/>
          <w:szCs w:val="24"/>
        </w:rPr>
        <w:t>m</w:t>
      </w:r>
      <w:r>
        <w:rPr>
          <w:rFonts w:ascii="Times New Roman" w:hAnsi="Times New Roman"/>
          <w:color w:val="000000"/>
          <w:sz w:val="24"/>
          <w:szCs w:val="24"/>
        </w:rPr>
        <w:t>e se avesse lavorato.</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256" w:right="-20"/>
        <w:rPr>
          <w:rFonts w:ascii="Times New Roman" w:hAnsi="Times New Roman"/>
          <w:color w:val="000000"/>
          <w:sz w:val="24"/>
          <w:szCs w:val="24"/>
        </w:rPr>
      </w:pPr>
      <w:r>
        <w:rPr>
          <w:rFonts w:ascii="Times New Roman" w:hAnsi="Times New Roman"/>
          <w:color w:val="000000"/>
          <w:sz w:val="24"/>
          <w:szCs w:val="24"/>
        </w:rPr>
        <w:t>8.</w:t>
      </w:r>
      <w:r>
        <w:rPr>
          <w:rFonts w:ascii="Times New Roman" w:hAnsi="Times New Roman"/>
          <w:color w:val="000000"/>
          <w:spacing w:val="43"/>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w:t>
      </w:r>
      <w:r>
        <w:rPr>
          <w:rFonts w:ascii="Times New Roman" w:hAnsi="Times New Roman"/>
          <w:color w:val="000000"/>
          <w:sz w:val="24"/>
          <w:szCs w:val="24"/>
        </w:rPr>
        <w:t>epoca</w:t>
      </w:r>
      <w:r>
        <w:rPr>
          <w:rFonts w:ascii="Times New Roman" w:hAnsi="Times New Roman"/>
          <w:color w:val="000000"/>
          <w:spacing w:val="33"/>
          <w:sz w:val="24"/>
          <w:szCs w:val="24"/>
        </w:rPr>
        <w:t xml:space="preserve"> </w:t>
      </w:r>
      <w:r>
        <w:rPr>
          <w:rFonts w:ascii="Times New Roman" w:hAnsi="Times New Roman"/>
          <w:color w:val="000000"/>
          <w:sz w:val="24"/>
          <w:szCs w:val="24"/>
        </w:rPr>
        <w:t>delle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erie</w:t>
      </w:r>
      <w:r>
        <w:rPr>
          <w:rFonts w:ascii="Times New Roman" w:hAnsi="Times New Roman"/>
          <w:color w:val="000000"/>
          <w:spacing w:val="33"/>
          <w:sz w:val="24"/>
          <w:szCs w:val="24"/>
        </w:rPr>
        <w:t xml:space="preserve"> </w:t>
      </w:r>
      <w:r>
        <w:rPr>
          <w:rFonts w:ascii="Times New Roman" w:hAnsi="Times New Roman"/>
          <w:color w:val="000000"/>
          <w:sz w:val="24"/>
          <w:szCs w:val="24"/>
        </w:rPr>
        <w:t>deve</w:t>
      </w:r>
      <w:r>
        <w:rPr>
          <w:rFonts w:ascii="Times New Roman" w:hAnsi="Times New Roman"/>
          <w:color w:val="000000"/>
          <w:spacing w:val="33"/>
          <w:sz w:val="24"/>
          <w:szCs w:val="24"/>
        </w:rPr>
        <w:t xml:space="preserve"> </w:t>
      </w:r>
      <w:r>
        <w:rPr>
          <w:rFonts w:ascii="Times New Roman" w:hAnsi="Times New Roman"/>
          <w:color w:val="000000"/>
          <w:sz w:val="24"/>
          <w:szCs w:val="24"/>
        </w:rPr>
        <w:t>essere</w:t>
      </w:r>
      <w:r>
        <w:rPr>
          <w:rFonts w:ascii="Times New Roman" w:hAnsi="Times New Roman"/>
          <w:color w:val="000000"/>
          <w:spacing w:val="33"/>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g</w:t>
      </w:r>
      <w:r>
        <w:rPr>
          <w:rFonts w:ascii="Times New Roman" w:hAnsi="Times New Roman"/>
          <w:color w:val="000000"/>
          <w:sz w:val="24"/>
          <w:szCs w:val="24"/>
        </w:rPr>
        <w:t>ram</w:t>
      </w:r>
      <w:r>
        <w:rPr>
          <w:rFonts w:ascii="Times New Roman" w:hAnsi="Times New Roman"/>
          <w:color w:val="000000"/>
          <w:spacing w:val="-2"/>
          <w:sz w:val="24"/>
          <w:szCs w:val="24"/>
        </w:rPr>
        <w:t>m</w:t>
      </w:r>
      <w:r>
        <w:rPr>
          <w:rFonts w:ascii="Times New Roman" w:hAnsi="Times New Roman"/>
          <w:color w:val="000000"/>
          <w:sz w:val="24"/>
          <w:szCs w:val="24"/>
        </w:rPr>
        <w:t>ata</w:t>
      </w:r>
      <w:r>
        <w:rPr>
          <w:rFonts w:ascii="Times New Roman" w:hAnsi="Times New Roman"/>
          <w:color w:val="000000"/>
          <w:spacing w:val="33"/>
          <w:sz w:val="24"/>
          <w:szCs w:val="24"/>
        </w:rPr>
        <w:t xml:space="preserve"> </w:t>
      </w:r>
      <w:r>
        <w:rPr>
          <w:rFonts w:ascii="Times New Roman" w:hAnsi="Times New Roman"/>
          <w:color w:val="000000"/>
          <w:sz w:val="24"/>
          <w:szCs w:val="24"/>
        </w:rPr>
        <w:t>dalla</w:t>
      </w:r>
      <w:r>
        <w:rPr>
          <w:rFonts w:ascii="Times New Roman" w:hAnsi="Times New Roman"/>
          <w:color w:val="000000"/>
          <w:spacing w:val="33"/>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irezione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z</w:t>
      </w:r>
      <w:r>
        <w:rPr>
          <w:rFonts w:ascii="Times New Roman" w:hAnsi="Times New Roman"/>
          <w:color w:val="000000"/>
          <w:spacing w:val="1"/>
          <w:sz w:val="24"/>
          <w:szCs w:val="24"/>
        </w:rPr>
        <w:t>i</w:t>
      </w:r>
      <w:r>
        <w:rPr>
          <w:rFonts w:ascii="Times New Roman" w:hAnsi="Times New Roman"/>
          <w:color w:val="000000"/>
          <w:sz w:val="24"/>
          <w:szCs w:val="24"/>
        </w:rPr>
        <w:t>endale</w:t>
      </w:r>
      <w:r>
        <w:rPr>
          <w:rFonts w:ascii="Times New Roman" w:hAnsi="Times New Roman"/>
          <w:color w:val="000000"/>
          <w:spacing w:val="31"/>
          <w:sz w:val="24"/>
          <w:szCs w:val="24"/>
        </w:rPr>
        <w:t xml:space="preserve"> </w:t>
      </w:r>
      <w:r>
        <w:rPr>
          <w:rFonts w:ascii="Times New Roman" w:hAnsi="Times New Roman"/>
          <w:color w:val="000000"/>
          <w:sz w:val="24"/>
          <w:szCs w:val="24"/>
        </w:rPr>
        <w:t>previo</w:t>
      </w:r>
      <w:r>
        <w:rPr>
          <w:rFonts w:ascii="Times New Roman" w:hAnsi="Times New Roman"/>
          <w:color w:val="000000"/>
          <w:spacing w:val="33"/>
          <w:sz w:val="24"/>
          <w:szCs w:val="24"/>
        </w:rPr>
        <w:t xml:space="preserve"> </w:t>
      </w:r>
      <w:r>
        <w:rPr>
          <w:rFonts w:ascii="Times New Roman" w:hAnsi="Times New Roman"/>
          <w:color w:val="000000"/>
          <w:sz w:val="24"/>
          <w:szCs w:val="24"/>
        </w:rPr>
        <w:t>esa</w:t>
      </w:r>
      <w:r>
        <w:rPr>
          <w:rFonts w:ascii="Times New Roman" w:hAnsi="Times New Roman"/>
          <w:color w:val="000000"/>
          <w:spacing w:val="-2"/>
          <w:sz w:val="24"/>
          <w:szCs w:val="24"/>
        </w:rPr>
        <w:t>m</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33"/>
          <w:sz w:val="24"/>
          <w:szCs w:val="24"/>
        </w:rPr>
        <w:t xml:space="preserve"> </w:t>
      </w:r>
      <w:r>
        <w:rPr>
          <w:rFonts w:ascii="Times New Roman" w:hAnsi="Times New Roman"/>
          <w:color w:val="000000"/>
          <w:spacing w:val="2"/>
          <w:sz w:val="24"/>
          <w:szCs w:val="24"/>
        </w:rPr>
        <w:t>l</w:t>
      </w:r>
      <w:r>
        <w:rPr>
          <w:rFonts w:ascii="Times New Roman" w:hAnsi="Times New Roman"/>
          <w:color w:val="000000"/>
          <w:sz w:val="24"/>
          <w:szCs w:val="24"/>
        </w:rPr>
        <w:t>a</w:t>
      </w:r>
    </w:p>
    <w:p w:rsidR="008D5A6C" w:rsidRDefault="008D5A6C">
      <w:pPr>
        <w:widowControl w:val="0"/>
        <w:autoSpaceDE w:val="0"/>
        <w:autoSpaceDN w:val="0"/>
        <w:adjustRightInd w:val="0"/>
        <w:spacing w:after="0" w:line="240" w:lineRule="auto"/>
        <w:ind w:left="539" w:right="-20"/>
        <w:rPr>
          <w:rFonts w:ascii="Times New Roman" w:hAnsi="Times New Roman"/>
          <w:color w:val="000000"/>
          <w:sz w:val="24"/>
          <w:szCs w:val="24"/>
        </w:rPr>
      </w:pPr>
      <w:r>
        <w:rPr>
          <w:rFonts w:ascii="Times New Roman" w:hAnsi="Times New Roman"/>
          <w:color w:val="000000"/>
          <w:sz w:val="24"/>
          <w:szCs w:val="24"/>
        </w:rPr>
        <w:t>R.S.U. o R.S.A. entro i pri</w:t>
      </w:r>
      <w:r>
        <w:rPr>
          <w:rFonts w:ascii="Times New Roman" w:hAnsi="Times New Roman"/>
          <w:color w:val="000000"/>
          <w:spacing w:val="-2"/>
          <w:sz w:val="24"/>
          <w:szCs w:val="24"/>
        </w:rPr>
        <w:t>m</w:t>
      </w:r>
      <w:r>
        <w:rPr>
          <w:rFonts w:ascii="Times New Roman" w:hAnsi="Times New Roman"/>
          <w:color w:val="000000"/>
          <w:sz w:val="24"/>
          <w:szCs w:val="24"/>
        </w:rPr>
        <w:t xml:space="preserve">i tre </w:t>
      </w:r>
      <w:r>
        <w:rPr>
          <w:rFonts w:ascii="Times New Roman" w:hAnsi="Times New Roman"/>
          <w:color w:val="000000"/>
          <w:spacing w:val="-2"/>
          <w:sz w:val="24"/>
          <w:szCs w:val="24"/>
        </w:rPr>
        <w:t>m</w:t>
      </w:r>
      <w:r>
        <w:rPr>
          <w:rFonts w:ascii="Times New Roman" w:hAnsi="Times New Roman"/>
          <w:color w:val="000000"/>
          <w:spacing w:val="1"/>
          <w:sz w:val="24"/>
          <w:szCs w:val="24"/>
        </w:rPr>
        <w:t>e</w:t>
      </w:r>
      <w:r>
        <w:rPr>
          <w:rFonts w:ascii="Times New Roman" w:hAnsi="Times New Roman"/>
          <w:color w:val="000000"/>
          <w:sz w:val="24"/>
          <w:szCs w:val="24"/>
        </w:rPr>
        <w:t>si dell</w:t>
      </w:r>
      <w:r>
        <w:rPr>
          <w:rFonts w:ascii="Times New Roman" w:hAnsi="Times New Roman"/>
          <w:color w:val="000000"/>
          <w:spacing w:val="-1"/>
          <w:sz w:val="24"/>
          <w:szCs w:val="24"/>
        </w:rPr>
        <w:t>'</w:t>
      </w:r>
      <w:r>
        <w:rPr>
          <w:rFonts w:ascii="Times New Roman" w:hAnsi="Times New Roman"/>
          <w:color w:val="000000"/>
          <w:sz w:val="24"/>
          <w:szCs w:val="24"/>
        </w:rPr>
        <w:t>anno.</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autoSpaceDE w:val="0"/>
        <w:autoSpaceDN w:val="0"/>
        <w:adjustRightInd w:val="0"/>
        <w:spacing w:after="0" w:line="240" w:lineRule="auto"/>
        <w:ind w:left="539" w:right="57" w:hanging="283"/>
        <w:jc w:val="both"/>
        <w:rPr>
          <w:rFonts w:ascii="Times New Roman" w:hAnsi="Times New Roman"/>
          <w:color w:val="000000"/>
          <w:sz w:val="24"/>
          <w:szCs w:val="24"/>
        </w:rPr>
      </w:pPr>
      <w:r>
        <w:rPr>
          <w:rFonts w:ascii="Times New Roman" w:hAnsi="Times New Roman"/>
          <w:color w:val="000000"/>
          <w:sz w:val="24"/>
          <w:szCs w:val="24"/>
        </w:rPr>
        <w:t>9.</w:t>
      </w:r>
      <w:r>
        <w:rPr>
          <w:rFonts w:ascii="Times New Roman" w:hAnsi="Times New Roman"/>
          <w:color w:val="000000"/>
          <w:spacing w:val="43"/>
          <w:sz w:val="24"/>
          <w:szCs w:val="24"/>
        </w:rPr>
        <w:t xml:space="preserve"> </w:t>
      </w:r>
      <w:r>
        <w:rPr>
          <w:rFonts w:ascii="Times New Roman" w:hAnsi="Times New Roman"/>
          <w:color w:val="000000"/>
          <w:sz w:val="24"/>
          <w:szCs w:val="24"/>
        </w:rPr>
        <w:t>Nel periodo dell</w:t>
      </w:r>
      <w:r>
        <w:rPr>
          <w:rFonts w:ascii="Times New Roman" w:hAnsi="Times New Roman"/>
          <w:color w:val="000000"/>
          <w:spacing w:val="-1"/>
          <w:sz w:val="24"/>
          <w:szCs w:val="24"/>
        </w:rPr>
        <w:t>'</w:t>
      </w:r>
      <w:r>
        <w:rPr>
          <w:rFonts w:ascii="Times New Roman" w:hAnsi="Times New Roman"/>
          <w:color w:val="000000"/>
          <w:sz w:val="24"/>
          <w:szCs w:val="24"/>
        </w:rPr>
        <w:t xml:space="preserve">anno compreso tra il 1° </w:t>
      </w:r>
      <w:del w:id="92" w:author="Parisi, Carlo" w:date="2016-07-15T08:59:00Z">
        <w:r w:rsidDel="00EB031E">
          <w:rPr>
            <w:rFonts w:ascii="Times New Roman" w:hAnsi="Times New Roman"/>
            <w:color w:val="000000"/>
            <w:sz w:val="24"/>
            <w:szCs w:val="24"/>
          </w:rPr>
          <w:delText xml:space="preserve">giugno </w:delText>
        </w:r>
      </w:del>
      <w:ins w:id="93" w:author="Parisi, Carlo" w:date="2016-07-15T08:59:00Z">
        <w:r w:rsidR="00EB031E">
          <w:rPr>
            <w:rFonts w:ascii="Times New Roman" w:hAnsi="Times New Roman"/>
            <w:color w:val="000000"/>
            <w:sz w:val="24"/>
            <w:szCs w:val="24"/>
          </w:rPr>
          <w:t xml:space="preserve">maggio </w:t>
        </w:r>
      </w:ins>
      <w:r>
        <w:rPr>
          <w:rFonts w:ascii="Times New Roman" w:hAnsi="Times New Roman"/>
          <w:color w:val="000000"/>
          <w:sz w:val="24"/>
          <w:szCs w:val="24"/>
        </w:rPr>
        <w:t>ed il 3</w:t>
      </w:r>
      <w:ins w:id="94" w:author="Moretti, Gregorio" w:date="2016-07-15T11:31:00Z">
        <w:r w:rsidR="000207D7">
          <w:rPr>
            <w:rFonts w:ascii="Times New Roman" w:hAnsi="Times New Roman"/>
            <w:color w:val="000000"/>
            <w:sz w:val="24"/>
            <w:szCs w:val="24"/>
          </w:rPr>
          <w:t>1</w:t>
        </w:r>
      </w:ins>
      <w:del w:id="95" w:author="Moretti, Gregorio" w:date="2016-07-15T11:31:00Z">
        <w:r w:rsidDel="000207D7">
          <w:rPr>
            <w:rFonts w:ascii="Times New Roman" w:hAnsi="Times New Roman"/>
            <w:color w:val="000000"/>
            <w:sz w:val="24"/>
            <w:szCs w:val="24"/>
          </w:rPr>
          <w:delText>0</w:delText>
        </w:r>
      </w:del>
      <w:r>
        <w:rPr>
          <w:rFonts w:ascii="Times New Roman" w:hAnsi="Times New Roman"/>
          <w:color w:val="000000"/>
          <w:sz w:val="24"/>
          <w:szCs w:val="24"/>
        </w:rPr>
        <w:t xml:space="preserve"> </w:t>
      </w:r>
      <w:del w:id="96" w:author="Parisi, Carlo" w:date="2016-07-15T08:59:00Z">
        <w:r w:rsidDel="00EB031E">
          <w:rPr>
            <w:rFonts w:ascii="Times New Roman" w:hAnsi="Times New Roman"/>
            <w:color w:val="000000"/>
            <w:sz w:val="24"/>
            <w:szCs w:val="24"/>
          </w:rPr>
          <w:delText>sette</w:delText>
        </w:r>
        <w:r w:rsidDel="00EB031E">
          <w:rPr>
            <w:rFonts w:ascii="Times New Roman" w:hAnsi="Times New Roman"/>
            <w:color w:val="000000"/>
            <w:spacing w:val="-2"/>
            <w:sz w:val="24"/>
            <w:szCs w:val="24"/>
          </w:rPr>
          <w:delText>m</w:delText>
        </w:r>
        <w:r w:rsidDel="00EB031E">
          <w:rPr>
            <w:rFonts w:ascii="Times New Roman" w:hAnsi="Times New Roman"/>
            <w:color w:val="000000"/>
            <w:sz w:val="24"/>
            <w:szCs w:val="24"/>
          </w:rPr>
          <w:delText xml:space="preserve">bre </w:delText>
        </w:r>
      </w:del>
      <w:ins w:id="97" w:author="Parisi, Carlo" w:date="2016-07-15T08:59:00Z">
        <w:r w:rsidR="00EB031E">
          <w:rPr>
            <w:rFonts w:ascii="Times New Roman" w:hAnsi="Times New Roman"/>
            <w:color w:val="000000"/>
            <w:sz w:val="24"/>
            <w:szCs w:val="24"/>
          </w:rPr>
          <w:t xml:space="preserve">ottobre </w:t>
        </w:r>
      </w:ins>
      <w:r>
        <w:rPr>
          <w:rFonts w:ascii="Times New Roman" w:hAnsi="Times New Roman"/>
          <w:color w:val="000000"/>
          <w:sz w:val="24"/>
          <w:szCs w:val="24"/>
        </w:rPr>
        <w:t>viene concesso al personale - salvo</w:t>
      </w:r>
      <w:r>
        <w:rPr>
          <w:rFonts w:ascii="Times New Roman" w:hAnsi="Times New Roman"/>
          <w:color w:val="000000"/>
          <w:spacing w:val="9"/>
          <w:sz w:val="24"/>
          <w:szCs w:val="24"/>
        </w:rPr>
        <w:t xml:space="preserve"> </w:t>
      </w:r>
      <w:r>
        <w:rPr>
          <w:rFonts w:ascii="Times New Roman" w:hAnsi="Times New Roman"/>
          <w:color w:val="000000"/>
          <w:sz w:val="24"/>
          <w:szCs w:val="24"/>
        </w:rPr>
        <w:t>diversa</w:t>
      </w:r>
      <w:r>
        <w:rPr>
          <w:rFonts w:ascii="Times New Roman" w:hAnsi="Times New Roman"/>
          <w:color w:val="000000"/>
          <w:spacing w:val="9"/>
          <w:sz w:val="24"/>
          <w:szCs w:val="24"/>
        </w:rPr>
        <w:t xml:space="preserve"> </w:t>
      </w:r>
      <w:r>
        <w:rPr>
          <w:rFonts w:ascii="Times New Roman" w:hAnsi="Times New Roman"/>
          <w:color w:val="000000"/>
          <w:sz w:val="24"/>
          <w:szCs w:val="24"/>
        </w:rPr>
        <w:t>richiesta</w:t>
      </w:r>
      <w:r>
        <w:rPr>
          <w:rFonts w:ascii="Times New Roman" w:hAnsi="Times New Roman"/>
          <w:color w:val="000000"/>
          <w:spacing w:val="9"/>
          <w:sz w:val="24"/>
          <w:szCs w:val="24"/>
        </w:rPr>
        <w:t xml:space="preserve"> </w:t>
      </w:r>
      <w:r>
        <w:rPr>
          <w:rFonts w:ascii="Times New Roman" w:hAnsi="Times New Roman"/>
          <w:color w:val="000000"/>
          <w:sz w:val="24"/>
          <w:szCs w:val="24"/>
        </w:rPr>
        <w:t>scritta</w:t>
      </w:r>
      <w:r>
        <w:rPr>
          <w:rFonts w:ascii="Times New Roman" w:hAnsi="Times New Roman"/>
          <w:color w:val="000000"/>
          <w:spacing w:val="9"/>
          <w:sz w:val="24"/>
          <w:szCs w:val="24"/>
        </w:rPr>
        <w:t xml:space="preserve"> </w:t>
      </w:r>
      <w:r>
        <w:rPr>
          <w:rFonts w:ascii="Times New Roman" w:hAnsi="Times New Roman"/>
          <w:color w:val="000000"/>
          <w:sz w:val="24"/>
          <w:szCs w:val="24"/>
        </w:rPr>
        <w:t>del</w:t>
      </w:r>
      <w:r>
        <w:rPr>
          <w:rFonts w:ascii="Times New Roman" w:hAnsi="Times New Roman"/>
          <w:color w:val="000000"/>
          <w:spacing w:val="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avoratore</w:t>
      </w:r>
      <w:r>
        <w:rPr>
          <w:rFonts w:ascii="Times New Roman" w:hAnsi="Times New Roman"/>
          <w:color w:val="000000"/>
          <w:spacing w:val="9"/>
          <w:sz w:val="24"/>
          <w:szCs w:val="24"/>
        </w:rPr>
        <w:t xml:space="preserve"> </w:t>
      </w:r>
      <w:r>
        <w:rPr>
          <w:rFonts w:ascii="Times New Roman" w:hAnsi="Times New Roman"/>
          <w:color w:val="000000"/>
          <w:sz w:val="24"/>
          <w:szCs w:val="24"/>
        </w:rPr>
        <w:t>-</w:t>
      </w:r>
      <w:r>
        <w:rPr>
          <w:rFonts w:ascii="Times New Roman" w:hAnsi="Times New Roman"/>
          <w:color w:val="000000"/>
          <w:spacing w:val="9"/>
          <w:sz w:val="24"/>
          <w:szCs w:val="24"/>
        </w:rPr>
        <w:t xml:space="preserve"> </w:t>
      </w:r>
      <w:r>
        <w:rPr>
          <w:rFonts w:ascii="Times New Roman" w:hAnsi="Times New Roman"/>
          <w:color w:val="000000"/>
          <w:sz w:val="24"/>
          <w:szCs w:val="24"/>
        </w:rPr>
        <w:t>un</w:t>
      </w:r>
      <w:r>
        <w:rPr>
          <w:rFonts w:ascii="Times New Roman" w:hAnsi="Times New Roman"/>
          <w:color w:val="000000"/>
          <w:spacing w:val="9"/>
          <w:sz w:val="24"/>
          <w:szCs w:val="24"/>
        </w:rPr>
        <w:t xml:space="preserve"> </w:t>
      </w:r>
      <w:r>
        <w:rPr>
          <w:rFonts w:ascii="Times New Roman" w:hAnsi="Times New Roman"/>
          <w:color w:val="000000"/>
          <w:sz w:val="24"/>
          <w:szCs w:val="24"/>
        </w:rPr>
        <w:t>nu</w:t>
      </w:r>
      <w:r>
        <w:rPr>
          <w:rFonts w:ascii="Times New Roman" w:hAnsi="Times New Roman"/>
          <w:color w:val="000000"/>
          <w:spacing w:val="-2"/>
          <w:sz w:val="24"/>
          <w:szCs w:val="24"/>
        </w:rPr>
        <w:t>m</w:t>
      </w:r>
      <w:r>
        <w:rPr>
          <w:rFonts w:ascii="Times New Roman" w:hAnsi="Times New Roman"/>
          <w:color w:val="000000"/>
          <w:sz w:val="24"/>
          <w:szCs w:val="24"/>
        </w:rPr>
        <w:t>ero</w:t>
      </w:r>
      <w:r>
        <w:rPr>
          <w:rFonts w:ascii="Times New Roman" w:hAnsi="Times New Roman"/>
          <w:color w:val="000000"/>
          <w:spacing w:val="9"/>
          <w:sz w:val="24"/>
          <w:szCs w:val="24"/>
        </w:rPr>
        <w:t xml:space="preserve"> </w:t>
      </w:r>
      <w:r>
        <w:rPr>
          <w:rFonts w:ascii="Times New Roman" w:hAnsi="Times New Roman"/>
          <w:color w:val="000000"/>
          <w:sz w:val="24"/>
          <w:szCs w:val="24"/>
        </w:rPr>
        <w:t>di</w:t>
      </w:r>
      <w:r>
        <w:rPr>
          <w:rFonts w:ascii="Times New Roman" w:hAnsi="Times New Roman"/>
          <w:color w:val="000000"/>
          <w:spacing w:val="9"/>
          <w:sz w:val="24"/>
          <w:szCs w:val="24"/>
        </w:rPr>
        <w:t xml:space="preserve"> </w:t>
      </w:r>
      <w:r>
        <w:rPr>
          <w:rFonts w:ascii="Times New Roman" w:hAnsi="Times New Roman"/>
          <w:color w:val="000000"/>
          <w:spacing w:val="-2"/>
          <w:sz w:val="24"/>
          <w:szCs w:val="24"/>
        </w:rPr>
        <w:t>g</w:t>
      </w:r>
      <w:r>
        <w:rPr>
          <w:rFonts w:ascii="Times New Roman" w:hAnsi="Times New Roman"/>
          <w:color w:val="000000"/>
          <w:sz w:val="24"/>
          <w:szCs w:val="24"/>
        </w:rPr>
        <w:t>iorni</w:t>
      </w:r>
      <w:r>
        <w:rPr>
          <w:rFonts w:ascii="Times New Roman" w:hAnsi="Times New Roman"/>
          <w:color w:val="000000"/>
          <w:spacing w:val="9"/>
          <w:sz w:val="24"/>
          <w:szCs w:val="24"/>
        </w:rPr>
        <w:t xml:space="preserve"> </w:t>
      </w:r>
      <w:r>
        <w:rPr>
          <w:rFonts w:ascii="Times New Roman" w:hAnsi="Times New Roman"/>
          <w:color w:val="000000"/>
          <w:sz w:val="24"/>
          <w:szCs w:val="24"/>
        </w:rPr>
        <w:t>di</w:t>
      </w:r>
      <w:r>
        <w:rPr>
          <w:rFonts w:ascii="Times New Roman" w:hAnsi="Times New Roman"/>
          <w:color w:val="000000"/>
          <w:spacing w:val="9"/>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erie</w:t>
      </w:r>
      <w:r>
        <w:rPr>
          <w:rFonts w:ascii="Times New Roman" w:hAnsi="Times New Roman"/>
          <w:color w:val="000000"/>
          <w:spacing w:val="9"/>
          <w:sz w:val="24"/>
          <w:szCs w:val="24"/>
        </w:rPr>
        <w:t xml:space="preserve"> </w:t>
      </w:r>
      <w:r>
        <w:rPr>
          <w:rFonts w:ascii="Times New Roman" w:hAnsi="Times New Roman"/>
          <w:color w:val="000000"/>
          <w:sz w:val="24"/>
          <w:szCs w:val="24"/>
        </w:rPr>
        <w:t>non</w:t>
      </w:r>
      <w:r>
        <w:rPr>
          <w:rFonts w:ascii="Times New Roman" w:hAnsi="Times New Roman"/>
          <w:color w:val="000000"/>
          <w:spacing w:val="9"/>
          <w:sz w:val="24"/>
          <w:szCs w:val="24"/>
        </w:rPr>
        <w:t xml:space="preserve"> </w:t>
      </w:r>
      <w:r>
        <w:rPr>
          <w:rFonts w:ascii="Times New Roman" w:hAnsi="Times New Roman"/>
          <w:color w:val="000000"/>
          <w:sz w:val="24"/>
          <w:szCs w:val="24"/>
        </w:rPr>
        <w:t>inferiore</w:t>
      </w:r>
      <w:r>
        <w:rPr>
          <w:rFonts w:ascii="Times New Roman" w:hAnsi="Times New Roman"/>
          <w:color w:val="000000"/>
          <w:spacing w:val="9"/>
          <w:sz w:val="24"/>
          <w:szCs w:val="24"/>
        </w:rPr>
        <w:t xml:space="preserve"> </w:t>
      </w:r>
      <w:r>
        <w:rPr>
          <w:rFonts w:ascii="Times New Roman" w:hAnsi="Times New Roman"/>
          <w:color w:val="000000"/>
          <w:sz w:val="24"/>
          <w:szCs w:val="24"/>
        </w:rPr>
        <w:t>al</w:t>
      </w:r>
      <w:r>
        <w:rPr>
          <w:rFonts w:ascii="Times New Roman" w:hAnsi="Times New Roman"/>
          <w:color w:val="000000"/>
          <w:spacing w:val="9"/>
          <w:sz w:val="24"/>
          <w:szCs w:val="24"/>
        </w:rPr>
        <w:t xml:space="preserve"> </w:t>
      </w:r>
      <w:del w:id="98" w:author="Parisi, Carlo" w:date="2016-07-15T08:58:00Z">
        <w:r w:rsidDel="00EB031E">
          <w:rPr>
            <w:rFonts w:ascii="Times New Roman" w:hAnsi="Times New Roman"/>
            <w:color w:val="000000"/>
            <w:sz w:val="24"/>
            <w:szCs w:val="24"/>
          </w:rPr>
          <w:delText>55</w:delText>
        </w:r>
      </w:del>
      <w:ins w:id="99" w:author="Parisi, Carlo" w:date="2016-07-15T08:58:00Z">
        <w:r w:rsidR="00EB031E">
          <w:rPr>
            <w:rFonts w:ascii="Times New Roman" w:hAnsi="Times New Roman"/>
            <w:color w:val="000000"/>
            <w:sz w:val="24"/>
            <w:szCs w:val="24"/>
          </w:rPr>
          <w:t>45</w:t>
        </w:r>
      </w:ins>
      <w:r>
        <w:rPr>
          <w:rFonts w:ascii="Times New Roman" w:hAnsi="Times New Roman"/>
          <w:color w:val="000000"/>
          <w:sz w:val="24"/>
          <w:szCs w:val="24"/>
        </w:rPr>
        <w:t>% di quelle spettanti</w:t>
      </w:r>
      <w:r w:rsidR="00F4545B" w:rsidRPr="00F4545B">
        <w:rPr>
          <w:rFonts w:ascii="Times New Roman" w:hAnsi="Times New Roman"/>
          <w:color w:val="0070C0"/>
          <w:sz w:val="24"/>
          <w:szCs w:val="24"/>
        </w:rPr>
        <w:t xml:space="preserve">, </w:t>
      </w:r>
      <w:del w:id="100" w:author="Parisi, Carlo" w:date="2016-07-15T08:59:00Z">
        <w:r w:rsidR="00F4545B" w:rsidRPr="00F4545B" w:rsidDel="00EB031E">
          <w:rPr>
            <w:rFonts w:ascii="Times New Roman" w:hAnsi="Times New Roman"/>
            <w:color w:val="0070C0"/>
            <w:sz w:val="24"/>
            <w:szCs w:val="24"/>
          </w:rPr>
          <w:delText>garant</w:delText>
        </w:r>
        <w:r w:rsidR="00F4545B" w:rsidDel="00EB031E">
          <w:rPr>
            <w:rFonts w:ascii="Times New Roman" w:hAnsi="Times New Roman"/>
            <w:color w:val="0070C0"/>
            <w:sz w:val="24"/>
            <w:szCs w:val="24"/>
          </w:rPr>
          <w:delText xml:space="preserve">endo, comunque, </w:delText>
        </w:r>
        <w:r w:rsidR="00F4545B" w:rsidRPr="00F4545B" w:rsidDel="00EB031E">
          <w:rPr>
            <w:rFonts w:ascii="Times New Roman" w:hAnsi="Times New Roman"/>
            <w:color w:val="0070C0"/>
            <w:sz w:val="24"/>
            <w:szCs w:val="24"/>
          </w:rPr>
          <w:delText>almeno 2 settimane continuative</w:delText>
        </w:r>
        <w:r w:rsidDel="00EB031E">
          <w:rPr>
            <w:rFonts w:ascii="Times New Roman" w:hAnsi="Times New Roman"/>
            <w:color w:val="000000"/>
            <w:sz w:val="24"/>
            <w:szCs w:val="24"/>
          </w:rPr>
          <w:delText>.</w:delText>
        </w:r>
      </w:del>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EB031E" w:rsidRDefault="008D5A6C" w:rsidP="00EB031E">
      <w:pPr>
        <w:widowControl w:val="0"/>
        <w:autoSpaceDE w:val="0"/>
        <w:autoSpaceDN w:val="0"/>
        <w:adjustRightInd w:val="0"/>
        <w:spacing w:after="0" w:line="240" w:lineRule="auto"/>
        <w:ind w:left="539" w:right="57" w:hanging="283"/>
        <w:jc w:val="both"/>
        <w:rPr>
          <w:ins w:id="101" w:author="Parisi, Carlo" w:date="2016-07-15T08:59:00Z"/>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z w:val="24"/>
          <w:szCs w:val="24"/>
        </w:rPr>
        <w:tab/>
        <w:t>Le ferie devono essere nor</w:t>
      </w:r>
      <w:r>
        <w:rPr>
          <w:rFonts w:ascii="Times New Roman" w:hAnsi="Times New Roman"/>
          <w:color w:val="000000"/>
          <w:spacing w:val="-2"/>
          <w:sz w:val="24"/>
          <w:szCs w:val="24"/>
        </w:rPr>
        <w:t>m</w:t>
      </w:r>
      <w:r>
        <w:rPr>
          <w:rFonts w:ascii="Times New Roman" w:hAnsi="Times New Roman"/>
          <w:color w:val="000000"/>
          <w:sz w:val="24"/>
          <w:szCs w:val="24"/>
        </w:rPr>
        <w:t>a</w:t>
      </w:r>
      <w:r>
        <w:rPr>
          <w:rFonts w:ascii="Times New Roman" w:hAnsi="Times New Roman"/>
          <w:color w:val="000000"/>
          <w:spacing w:val="2"/>
          <w:sz w:val="24"/>
          <w:szCs w:val="24"/>
        </w:rPr>
        <w:t>l</w:t>
      </w:r>
      <w:r>
        <w:rPr>
          <w:rFonts w:ascii="Times New Roman" w:hAnsi="Times New Roman"/>
          <w:color w:val="000000"/>
          <w:spacing w:val="-2"/>
          <w:sz w:val="24"/>
          <w:szCs w:val="24"/>
        </w:rPr>
        <w:t>m</w:t>
      </w:r>
      <w:r>
        <w:rPr>
          <w:rFonts w:ascii="Times New Roman" w:hAnsi="Times New Roman"/>
          <w:color w:val="000000"/>
          <w:sz w:val="24"/>
          <w:szCs w:val="24"/>
        </w:rPr>
        <w:t>e</w:t>
      </w:r>
      <w:r>
        <w:rPr>
          <w:rFonts w:ascii="Times New Roman" w:hAnsi="Times New Roman"/>
          <w:color w:val="000000"/>
          <w:spacing w:val="-1"/>
          <w:sz w:val="24"/>
          <w:szCs w:val="24"/>
        </w:rPr>
        <w:t>n</w:t>
      </w:r>
      <w:r>
        <w:rPr>
          <w:rFonts w:ascii="Times New Roman" w:hAnsi="Times New Roman"/>
          <w:color w:val="000000"/>
          <w:sz w:val="24"/>
          <w:szCs w:val="24"/>
        </w:rPr>
        <w:t>te godute in via continuativa</w:t>
      </w:r>
      <w:ins w:id="102" w:author="Parisi, Carlo" w:date="2016-07-15T08:59:00Z">
        <w:r w:rsidR="00EB031E">
          <w:rPr>
            <w:rFonts w:ascii="Times New Roman" w:hAnsi="Times New Roman"/>
            <w:color w:val="000000"/>
            <w:sz w:val="24"/>
            <w:szCs w:val="24"/>
          </w:rPr>
          <w:t xml:space="preserve">, </w:t>
        </w:r>
        <w:r w:rsidR="00EB031E" w:rsidRPr="00F4545B">
          <w:rPr>
            <w:rFonts w:ascii="Times New Roman" w:hAnsi="Times New Roman"/>
            <w:color w:val="0070C0"/>
            <w:sz w:val="24"/>
            <w:szCs w:val="24"/>
          </w:rPr>
          <w:t>garant</w:t>
        </w:r>
        <w:r w:rsidR="00EB031E">
          <w:rPr>
            <w:rFonts w:ascii="Times New Roman" w:hAnsi="Times New Roman"/>
            <w:color w:val="0070C0"/>
            <w:sz w:val="24"/>
            <w:szCs w:val="24"/>
          </w:rPr>
          <w:t xml:space="preserve">endo, comunque, </w:t>
        </w:r>
        <w:r w:rsidR="00EB031E" w:rsidRPr="00F4545B">
          <w:rPr>
            <w:rFonts w:ascii="Times New Roman" w:hAnsi="Times New Roman"/>
            <w:color w:val="0070C0"/>
            <w:sz w:val="24"/>
            <w:szCs w:val="24"/>
          </w:rPr>
          <w:t>almeno 2 settimane continuative</w:t>
        </w:r>
        <w:r w:rsidR="00EB031E">
          <w:rPr>
            <w:rFonts w:ascii="Times New Roman" w:hAnsi="Times New Roman"/>
            <w:color w:val="000000"/>
            <w:sz w:val="24"/>
            <w:szCs w:val="24"/>
          </w:rPr>
          <w:t>.</w:t>
        </w:r>
      </w:ins>
    </w:p>
    <w:p w:rsidR="008D5A6C" w:rsidRDefault="008D5A6C">
      <w:pPr>
        <w:widowControl w:val="0"/>
        <w:tabs>
          <w:tab w:val="left" w:pos="780"/>
        </w:tabs>
        <w:autoSpaceDE w:val="0"/>
        <w:autoSpaceDN w:val="0"/>
        <w:adjustRightInd w:val="0"/>
        <w:spacing w:after="0" w:line="240" w:lineRule="auto"/>
        <w:ind w:left="76" w:right="2872"/>
        <w:jc w:val="center"/>
        <w:rPr>
          <w:rFonts w:ascii="Times New Roman" w:hAnsi="Times New Roman"/>
          <w:color w:val="000000"/>
          <w:sz w:val="24"/>
          <w:szCs w:val="24"/>
        </w:rPr>
      </w:pPr>
      <w:del w:id="103" w:author="Parisi, Carlo" w:date="2016-07-15T08:59:00Z">
        <w:r w:rsidDel="00EB031E">
          <w:rPr>
            <w:rFonts w:ascii="Times New Roman" w:hAnsi="Times New Roman"/>
            <w:color w:val="000000"/>
            <w:sz w:val="24"/>
            <w:szCs w:val="24"/>
          </w:rPr>
          <w:delText>.</w:delText>
        </w:r>
      </w:del>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Pr="008E383E" w:rsidRDefault="008D5A6C">
      <w:pPr>
        <w:widowControl w:val="0"/>
        <w:tabs>
          <w:tab w:val="left" w:pos="820"/>
        </w:tabs>
        <w:autoSpaceDE w:val="0"/>
        <w:autoSpaceDN w:val="0"/>
        <w:adjustRightInd w:val="0"/>
        <w:spacing w:after="0" w:line="240" w:lineRule="auto"/>
        <w:ind w:left="397" w:right="58" w:hanging="283"/>
        <w:jc w:val="both"/>
        <w:rPr>
          <w:rFonts w:ascii="Times New Roman" w:hAnsi="Times New Roman"/>
          <w:color w:val="FF0000"/>
          <w:sz w:val="24"/>
          <w:szCs w:val="24"/>
        </w:rPr>
      </w:pPr>
      <w:r>
        <w:rPr>
          <w:rFonts w:ascii="Times New Roman" w:hAnsi="Times New Roman"/>
          <w:color w:val="000000"/>
          <w:sz w:val="24"/>
          <w:szCs w:val="24"/>
        </w:rPr>
        <w:t>11.</w:t>
      </w:r>
      <w:r>
        <w:rPr>
          <w:rFonts w:ascii="Times New Roman" w:hAnsi="Times New Roman"/>
          <w:color w:val="000000"/>
          <w:sz w:val="24"/>
          <w:szCs w:val="24"/>
        </w:rPr>
        <w:tab/>
        <w:t>In</w:t>
      </w:r>
      <w:r>
        <w:rPr>
          <w:rFonts w:ascii="Times New Roman" w:hAnsi="Times New Roman"/>
          <w:color w:val="000000"/>
          <w:spacing w:val="40"/>
          <w:sz w:val="24"/>
          <w:szCs w:val="24"/>
        </w:rPr>
        <w:t xml:space="preserve"> </w:t>
      </w:r>
      <w:r>
        <w:rPr>
          <w:rFonts w:ascii="Times New Roman" w:hAnsi="Times New Roman"/>
          <w:color w:val="000000"/>
          <w:sz w:val="24"/>
          <w:szCs w:val="24"/>
        </w:rPr>
        <w:t>caso</w:t>
      </w:r>
      <w:r>
        <w:rPr>
          <w:rFonts w:ascii="Times New Roman" w:hAnsi="Times New Roman"/>
          <w:color w:val="000000"/>
          <w:spacing w:val="40"/>
          <w:sz w:val="24"/>
          <w:szCs w:val="24"/>
        </w:rPr>
        <w:t xml:space="preserve"> </w:t>
      </w:r>
      <w:r>
        <w:rPr>
          <w:rFonts w:ascii="Times New Roman" w:hAnsi="Times New Roman"/>
          <w:color w:val="000000"/>
          <w:sz w:val="24"/>
          <w:szCs w:val="24"/>
        </w:rPr>
        <w:t>di</w:t>
      </w:r>
      <w:r>
        <w:rPr>
          <w:rFonts w:ascii="Times New Roman" w:hAnsi="Times New Roman"/>
          <w:color w:val="000000"/>
          <w:spacing w:val="40"/>
          <w:sz w:val="24"/>
          <w:szCs w:val="24"/>
        </w:rPr>
        <w:t xml:space="preserve"> </w:t>
      </w:r>
      <w:r>
        <w:rPr>
          <w:rFonts w:ascii="Times New Roman" w:hAnsi="Times New Roman"/>
          <w:color w:val="000000"/>
          <w:spacing w:val="-1"/>
          <w:sz w:val="24"/>
          <w:szCs w:val="24"/>
        </w:rPr>
        <w:t>r</w:t>
      </w:r>
      <w:r>
        <w:rPr>
          <w:rFonts w:ascii="Times New Roman" w:hAnsi="Times New Roman"/>
          <w:color w:val="000000"/>
          <w:sz w:val="24"/>
          <w:szCs w:val="24"/>
        </w:rPr>
        <w:t>ichia</w:t>
      </w:r>
      <w:r>
        <w:rPr>
          <w:rFonts w:ascii="Times New Roman" w:hAnsi="Times New Roman"/>
          <w:color w:val="000000"/>
          <w:spacing w:val="-2"/>
          <w:sz w:val="24"/>
          <w:szCs w:val="24"/>
        </w:rPr>
        <w:t>m</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0"/>
          <w:sz w:val="24"/>
          <w:szCs w:val="24"/>
        </w:rPr>
        <w:t xml:space="preserve"> </w:t>
      </w:r>
      <w:r>
        <w:rPr>
          <w:rFonts w:ascii="Times New Roman" w:hAnsi="Times New Roman"/>
          <w:color w:val="000000"/>
          <w:sz w:val="24"/>
          <w:szCs w:val="24"/>
        </w:rPr>
        <w:t>servizio</w:t>
      </w:r>
      <w:r>
        <w:rPr>
          <w:rFonts w:ascii="Times New Roman" w:hAnsi="Times New Roman"/>
          <w:color w:val="000000"/>
          <w:spacing w:val="40"/>
          <w:sz w:val="24"/>
          <w:szCs w:val="24"/>
        </w:rPr>
        <w:t xml:space="preserve"> </w:t>
      </w:r>
      <w:r>
        <w:rPr>
          <w:rFonts w:ascii="Times New Roman" w:hAnsi="Times New Roman"/>
          <w:color w:val="000000"/>
          <w:sz w:val="24"/>
          <w:szCs w:val="24"/>
        </w:rPr>
        <w:t>nel</w:t>
      </w:r>
      <w:r>
        <w:rPr>
          <w:rFonts w:ascii="Times New Roman" w:hAnsi="Times New Roman"/>
          <w:color w:val="000000"/>
          <w:spacing w:val="40"/>
          <w:sz w:val="24"/>
          <w:szCs w:val="24"/>
        </w:rPr>
        <w:t xml:space="preserve"> </w:t>
      </w:r>
      <w:r>
        <w:rPr>
          <w:rFonts w:ascii="Times New Roman" w:hAnsi="Times New Roman"/>
          <w:color w:val="000000"/>
          <w:sz w:val="24"/>
          <w:szCs w:val="24"/>
        </w:rPr>
        <w:t>corso</w:t>
      </w:r>
      <w:r>
        <w:rPr>
          <w:rFonts w:ascii="Times New Roman" w:hAnsi="Times New Roman"/>
          <w:color w:val="000000"/>
          <w:spacing w:val="40"/>
          <w:sz w:val="24"/>
          <w:szCs w:val="24"/>
        </w:rPr>
        <w:t xml:space="preserve"> </w:t>
      </w:r>
      <w:r>
        <w:rPr>
          <w:rFonts w:ascii="Times New Roman" w:hAnsi="Times New Roman"/>
          <w:color w:val="000000"/>
          <w:sz w:val="24"/>
          <w:szCs w:val="24"/>
        </w:rPr>
        <w:t>del</w:t>
      </w:r>
      <w:r>
        <w:rPr>
          <w:rFonts w:ascii="Times New Roman" w:hAnsi="Times New Roman"/>
          <w:color w:val="000000"/>
          <w:spacing w:val="38"/>
          <w:sz w:val="24"/>
          <w:szCs w:val="24"/>
        </w:rPr>
        <w:t xml:space="preserve"> </w:t>
      </w:r>
      <w:r>
        <w:rPr>
          <w:rFonts w:ascii="Times New Roman" w:hAnsi="Times New Roman"/>
          <w:color w:val="000000"/>
          <w:sz w:val="24"/>
          <w:szCs w:val="24"/>
        </w:rPr>
        <w:t>godi</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40"/>
          <w:sz w:val="24"/>
          <w:szCs w:val="24"/>
        </w:rPr>
        <w:t xml:space="preserve"> </w:t>
      </w:r>
      <w:r>
        <w:rPr>
          <w:rFonts w:ascii="Times New Roman" w:hAnsi="Times New Roman"/>
          <w:color w:val="000000"/>
          <w:sz w:val="24"/>
          <w:szCs w:val="24"/>
        </w:rPr>
        <w:t>del</w:t>
      </w:r>
      <w:r>
        <w:rPr>
          <w:rFonts w:ascii="Times New Roman" w:hAnsi="Times New Roman"/>
          <w:color w:val="000000"/>
          <w:spacing w:val="40"/>
          <w:sz w:val="24"/>
          <w:szCs w:val="24"/>
        </w:rPr>
        <w:t xml:space="preserve"> </w:t>
      </w:r>
      <w:r>
        <w:rPr>
          <w:rFonts w:ascii="Times New Roman" w:hAnsi="Times New Roman"/>
          <w:color w:val="000000"/>
          <w:sz w:val="24"/>
          <w:szCs w:val="24"/>
        </w:rPr>
        <w:t>pe</w:t>
      </w:r>
      <w:r>
        <w:rPr>
          <w:rFonts w:ascii="Times New Roman" w:hAnsi="Times New Roman"/>
          <w:color w:val="000000"/>
          <w:spacing w:val="-1"/>
          <w:sz w:val="24"/>
          <w:szCs w:val="24"/>
        </w:rPr>
        <w:t>r</w:t>
      </w:r>
      <w:r>
        <w:rPr>
          <w:rFonts w:ascii="Times New Roman" w:hAnsi="Times New Roman"/>
          <w:color w:val="000000"/>
          <w:sz w:val="24"/>
          <w:szCs w:val="24"/>
        </w:rPr>
        <w:t>iodo</w:t>
      </w:r>
      <w:r>
        <w:rPr>
          <w:rFonts w:ascii="Times New Roman" w:hAnsi="Times New Roman"/>
          <w:color w:val="000000"/>
          <w:spacing w:val="39"/>
          <w:sz w:val="24"/>
          <w:szCs w:val="24"/>
        </w:rPr>
        <w:t xml:space="preserve"> </w:t>
      </w:r>
      <w:r>
        <w:rPr>
          <w:rFonts w:ascii="Times New Roman" w:hAnsi="Times New Roman"/>
          <w:color w:val="000000"/>
          <w:sz w:val="24"/>
          <w:szCs w:val="24"/>
        </w:rPr>
        <w:t>feriale</w:t>
      </w:r>
      <w:r>
        <w:rPr>
          <w:rFonts w:ascii="Times New Roman" w:hAnsi="Times New Roman"/>
          <w:color w:val="000000"/>
          <w:spacing w:val="39"/>
          <w:sz w:val="24"/>
          <w:szCs w:val="24"/>
        </w:rPr>
        <w:t xml:space="preserve"> </w:t>
      </w:r>
      <w:r>
        <w:rPr>
          <w:rFonts w:ascii="Times New Roman" w:hAnsi="Times New Roman"/>
          <w:color w:val="000000"/>
          <w:sz w:val="24"/>
          <w:szCs w:val="24"/>
        </w:rPr>
        <w:t>al</w:t>
      </w:r>
      <w:r>
        <w:rPr>
          <w:rFonts w:ascii="Times New Roman" w:hAnsi="Times New Roman"/>
          <w:color w:val="000000"/>
          <w:spacing w:val="3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avoratore co</w:t>
      </w:r>
      <w:r>
        <w:rPr>
          <w:rFonts w:ascii="Times New Roman" w:hAnsi="Times New Roman"/>
          <w:color w:val="000000"/>
          <w:spacing w:val="-2"/>
          <w:sz w:val="24"/>
          <w:szCs w:val="24"/>
        </w:rPr>
        <w:t>m</w:t>
      </w:r>
      <w:r>
        <w:rPr>
          <w:rFonts w:ascii="Times New Roman" w:hAnsi="Times New Roman"/>
          <w:color w:val="000000"/>
          <w:sz w:val="24"/>
          <w:szCs w:val="24"/>
        </w:rPr>
        <w:t>pete,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predetto</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periodo, </w:t>
      </w:r>
      <w:r w:rsidRPr="007456A0">
        <w:rPr>
          <w:rFonts w:ascii="Times New Roman" w:hAnsi="Times New Roman"/>
          <w:i/>
          <w:iCs/>
          <w:color w:val="0070C0"/>
          <w:sz w:val="24"/>
          <w:szCs w:val="24"/>
        </w:rPr>
        <w:t xml:space="preserve">un rimborso giornaliero </w:t>
      </w:r>
      <w:del w:id="104" w:author="Parisi, Carlo" w:date="2016-07-15T09:00:00Z">
        <w:r w:rsidRPr="007456A0" w:rsidDel="00EB031E">
          <w:rPr>
            <w:rFonts w:ascii="Times New Roman" w:hAnsi="Times New Roman"/>
            <w:i/>
            <w:iCs/>
            <w:color w:val="0070C0"/>
            <w:sz w:val="24"/>
            <w:szCs w:val="24"/>
          </w:rPr>
          <w:delText>pari</w:delText>
        </w:r>
        <w:r w:rsidRPr="007456A0" w:rsidDel="00EB031E">
          <w:rPr>
            <w:rFonts w:ascii="Times New Roman" w:hAnsi="Times New Roman"/>
            <w:i/>
            <w:iCs/>
            <w:color w:val="0070C0"/>
            <w:spacing w:val="1"/>
            <w:sz w:val="24"/>
            <w:szCs w:val="24"/>
          </w:rPr>
          <w:delText xml:space="preserve"> </w:delText>
        </w:r>
        <w:r w:rsidR="000E44F0" w:rsidRPr="007456A0" w:rsidDel="00EB031E">
          <w:rPr>
            <w:rFonts w:ascii="Times New Roman" w:hAnsi="Times New Roman"/>
            <w:i/>
            <w:iCs/>
            <w:color w:val="0070C0"/>
            <w:sz w:val="24"/>
            <w:szCs w:val="24"/>
          </w:rPr>
          <w:delText>a</w:delText>
        </w:r>
        <w:r w:rsidR="007456A0" w:rsidRPr="007456A0" w:rsidDel="00EB031E">
          <w:rPr>
            <w:rFonts w:ascii="Times New Roman" w:hAnsi="Times New Roman"/>
            <w:i/>
            <w:iCs/>
            <w:color w:val="0070C0"/>
            <w:sz w:val="24"/>
            <w:szCs w:val="24"/>
          </w:rPr>
          <w:delText>l 10% del minimo tabellare al livello C</w:delText>
        </w:r>
        <w:r w:rsidR="000E44F0" w:rsidRPr="007456A0" w:rsidDel="00EB031E">
          <w:rPr>
            <w:rFonts w:ascii="Times New Roman" w:hAnsi="Times New Roman"/>
            <w:i/>
            <w:iCs/>
            <w:color w:val="0070C0"/>
            <w:sz w:val="24"/>
            <w:szCs w:val="24"/>
          </w:rPr>
          <w:delText>.</w:delText>
        </w:r>
      </w:del>
      <w:ins w:id="105" w:author="Parisi, Carlo" w:date="2016-07-15T09:00:00Z">
        <w:r w:rsidR="00EB031E">
          <w:rPr>
            <w:rFonts w:ascii="Times New Roman" w:hAnsi="Times New Roman"/>
            <w:i/>
            <w:iCs/>
            <w:color w:val="0070C0"/>
            <w:sz w:val="24"/>
            <w:szCs w:val="24"/>
          </w:rPr>
          <w:t>di 50€ .</w:t>
        </w:r>
      </w:ins>
    </w:p>
    <w:p w:rsidR="008D5A6C" w:rsidRDefault="008D5A6C">
      <w:pPr>
        <w:widowControl w:val="0"/>
        <w:autoSpaceDE w:val="0"/>
        <w:autoSpaceDN w:val="0"/>
        <w:adjustRightInd w:val="0"/>
        <w:spacing w:before="8" w:after="0" w:line="110" w:lineRule="exact"/>
        <w:rPr>
          <w:rFonts w:ascii="Times New Roman" w:hAnsi="Times New Roman"/>
          <w:color w:val="000000"/>
          <w:sz w:val="11"/>
          <w:szCs w:val="11"/>
        </w:rPr>
      </w:pPr>
    </w:p>
    <w:p w:rsidR="008D5A6C" w:rsidRDefault="008D5A6C">
      <w:pPr>
        <w:widowControl w:val="0"/>
        <w:tabs>
          <w:tab w:val="left" w:pos="820"/>
        </w:tabs>
        <w:autoSpaceDE w:val="0"/>
        <w:autoSpaceDN w:val="0"/>
        <w:adjustRightInd w:val="0"/>
        <w:spacing w:after="0" w:line="240" w:lineRule="auto"/>
        <w:ind w:left="539" w:right="57" w:hanging="283"/>
        <w:jc w:val="both"/>
        <w:rPr>
          <w:rFonts w:ascii="Times New Roman" w:hAnsi="Times New Roman"/>
          <w:color w:val="000000"/>
          <w:sz w:val="24"/>
          <w:szCs w:val="24"/>
        </w:rPr>
      </w:pPr>
      <w:r>
        <w:rPr>
          <w:rFonts w:ascii="Times New Roman" w:hAnsi="Times New Roman"/>
          <w:color w:val="000000"/>
          <w:sz w:val="24"/>
          <w:szCs w:val="24"/>
        </w:rPr>
        <w:t>12.</w:t>
      </w:r>
      <w:r>
        <w:rPr>
          <w:rFonts w:ascii="Times New Roman" w:hAnsi="Times New Roman"/>
          <w:color w:val="000000"/>
          <w:sz w:val="24"/>
          <w:szCs w:val="24"/>
        </w:rPr>
        <w:tab/>
        <w:t>In</w:t>
      </w:r>
      <w:r>
        <w:rPr>
          <w:rFonts w:ascii="Times New Roman" w:hAnsi="Times New Roman"/>
          <w:color w:val="000000"/>
          <w:spacing w:val="-11"/>
          <w:sz w:val="24"/>
          <w:szCs w:val="24"/>
        </w:rPr>
        <w:t xml:space="preserve"> </w:t>
      </w:r>
      <w:r>
        <w:rPr>
          <w:rFonts w:ascii="Times New Roman" w:hAnsi="Times New Roman"/>
          <w:color w:val="000000"/>
          <w:sz w:val="24"/>
          <w:szCs w:val="24"/>
        </w:rPr>
        <w:t>caso</w:t>
      </w:r>
      <w:r>
        <w:rPr>
          <w:rFonts w:ascii="Times New Roman" w:hAnsi="Times New Roman"/>
          <w:color w:val="000000"/>
          <w:spacing w:val="-11"/>
          <w:sz w:val="24"/>
          <w:szCs w:val="24"/>
        </w:rPr>
        <w:t xml:space="preserve"> </w:t>
      </w:r>
      <w:r>
        <w:rPr>
          <w:rFonts w:ascii="Times New Roman" w:hAnsi="Times New Roman"/>
          <w:color w:val="000000"/>
          <w:sz w:val="24"/>
          <w:szCs w:val="24"/>
        </w:rPr>
        <w:t>di</w:t>
      </w:r>
      <w:r>
        <w:rPr>
          <w:rFonts w:ascii="Times New Roman" w:hAnsi="Times New Roman"/>
          <w:color w:val="000000"/>
          <w:spacing w:val="-11"/>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osta</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11"/>
          <w:sz w:val="24"/>
          <w:szCs w:val="24"/>
        </w:rPr>
        <w:t xml:space="preserve"> </w:t>
      </w:r>
      <w:r>
        <w:rPr>
          <w:rFonts w:ascii="Times New Roman" w:hAnsi="Times New Roman"/>
          <w:color w:val="000000"/>
          <w:sz w:val="24"/>
          <w:szCs w:val="24"/>
        </w:rPr>
        <w:t>del</w:t>
      </w:r>
      <w:r>
        <w:rPr>
          <w:rFonts w:ascii="Times New Roman" w:hAnsi="Times New Roman"/>
          <w:color w:val="000000"/>
          <w:spacing w:val="-11"/>
          <w:sz w:val="24"/>
          <w:szCs w:val="24"/>
        </w:rPr>
        <w:t xml:space="preserve"> </w:t>
      </w:r>
      <w:r>
        <w:rPr>
          <w:rFonts w:ascii="Times New Roman" w:hAnsi="Times New Roman"/>
          <w:color w:val="000000"/>
          <w:sz w:val="24"/>
          <w:szCs w:val="24"/>
        </w:rPr>
        <w:t>perio</w:t>
      </w:r>
      <w:r>
        <w:rPr>
          <w:rFonts w:ascii="Times New Roman" w:hAnsi="Times New Roman"/>
          <w:color w:val="000000"/>
          <w:spacing w:val="-1"/>
          <w:sz w:val="24"/>
          <w:szCs w:val="24"/>
        </w:rPr>
        <w:t>d</w:t>
      </w:r>
      <w:r>
        <w:rPr>
          <w:rFonts w:ascii="Times New Roman" w:hAnsi="Times New Roman"/>
          <w:color w:val="000000"/>
          <w:sz w:val="24"/>
          <w:szCs w:val="24"/>
        </w:rPr>
        <w:t>o</w:t>
      </w:r>
      <w:r>
        <w:rPr>
          <w:rFonts w:ascii="Times New Roman" w:hAnsi="Times New Roman"/>
          <w:color w:val="000000"/>
          <w:spacing w:val="-1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eriale</w:t>
      </w:r>
      <w:r>
        <w:rPr>
          <w:rFonts w:ascii="Times New Roman" w:hAnsi="Times New Roman"/>
          <w:color w:val="000000"/>
          <w:spacing w:val="-11"/>
          <w:sz w:val="24"/>
          <w:szCs w:val="24"/>
        </w:rPr>
        <w:t xml:space="preserve"> </w:t>
      </w:r>
      <w:r>
        <w:rPr>
          <w:rFonts w:ascii="Times New Roman" w:hAnsi="Times New Roman"/>
          <w:color w:val="000000"/>
          <w:sz w:val="24"/>
          <w:szCs w:val="24"/>
        </w:rPr>
        <w:t>precedente</w:t>
      </w:r>
      <w:r>
        <w:rPr>
          <w:rFonts w:ascii="Times New Roman" w:hAnsi="Times New Roman"/>
          <w:color w:val="000000"/>
          <w:spacing w:val="-2"/>
          <w:sz w:val="24"/>
          <w:szCs w:val="24"/>
        </w:rPr>
        <w:t>m</w:t>
      </w:r>
      <w:r>
        <w:rPr>
          <w:rFonts w:ascii="Times New Roman" w:hAnsi="Times New Roman"/>
          <w:color w:val="000000"/>
          <w:sz w:val="24"/>
          <w:szCs w:val="24"/>
        </w:rPr>
        <w:t>ente</w:t>
      </w:r>
      <w:r>
        <w:rPr>
          <w:rFonts w:ascii="Times New Roman" w:hAnsi="Times New Roman"/>
          <w:color w:val="000000"/>
          <w:spacing w:val="-11"/>
          <w:sz w:val="24"/>
          <w:szCs w:val="24"/>
        </w:rPr>
        <w:t xml:space="preserve"> </w:t>
      </w:r>
      <w:r>
        <w:rPr>
          <w:rFonts w:ascii="Times New Roman" w:hAnsi="Times New Roman"/>
          <w:color w:val="000000"/>
          <w:sz w:val="24"/>
          <w:szCs w:val="24"/>
        </w:rPr>
        <w:t>sta</w:t>
      </w:r>
      <w:r>
        <w:rPr>
          <w:rFonts w:ascii="Times New Roman" w:hAnsi="Times New Roman"/>
          <w:color w:val="000000"/>
          <w:spacing w:val="-2"/>
          <w:sz w:val="24"/>
          <w:szCs w:val="24"/>
        </w:rPr>
        <w:t>b</w:t>
      </w:r>
      <w:r>
        <w:rPr>
          <w:rFonts w:ascii="Times New Roman" w:hAnsi="Times New Roman"/>
          <w:color w:val="000000"/>
          <w:sz w:val="24"/>
          <w:szCs w:val="24"/>
        </w:rPr>
        <w:t>ilito</w:t>
      </w:r>
      <w:r>
        <w:rPr>
          <w:rFonts w:ascii="Times New Roman" w:hAnsi="Times New Roman"/>
          <w:color w:val="000000"/>
          <w:spacing w:val="-11"/>
          <w:sz w:val="24"/>
          <w:szCs w:val="24"/>
        </w:rPr>
        <w:t xml:space="preserve"> </w:t>
      </w:r>
      <w:r>
        <w:rPr>
          <w:rFonts w:ascii="Times New Roman" w:hAnsi="Times New Roman"/>
          <w:color w:val="000000"/>
          <w:sz w:val="24"/>
          <w:szCs w:val="24"/>
        </w:rPr>
        <w:t>dalla</w:t>
      </w:r>
      <w:r>
        <w:rPr>
          <w:rFonts w:ascii="Times New Roman" w:hAnsi="Times New Roman"/>
          <w:color w:val="000000"/>
          <w:spacing w:val="-11"/>
          <w:sz w:val="24"/>
          <w:szCs w:val="24"/>
        </w:rPr>
        <w:t xml:space="preserve"> </w:t>
      </w:r>
      <w:r>
        <w:rPr>
          <w:rFonts w:ascii="Times New Roman" w:hAnsi="Times New Roman"/>
          <w:color w:val="000000"/>
          <w:sz w:val="24"/>
          <w:szCs w:val="24"/>
        </w:rPr>
        <w:t>Società</w:t>
      </w:r>
      <w:r>
        <w:rPr>
          <w:rFonts w:ascii="Times New Roman" w:hAnsi="Times New Roman"/>
          <w:color w:val="000000"/>
          <w:spacing w:val="-11"/>
          <w:sz w:val="24"/>
          <w:szCs w:val="24"/>
        </w:rPr>
        <w:t xml:space="preserve"> </w:t>
      </w:r>
      <w:r>
        <w:rPr>
          <w:rFonts w:ascii="Times New Roman" w:hAnsi="Times New Roman"/>
          <w:color w:val="000000"/>
          <w:sz w:val="24"/>
          <w:szCs w:val="24"/>
        </w:rPr>
        <w:t>il</w:t>
      </w:r>
      <w:r>
        <w:rPr>
          <w:rFonts w:ascii="Times New Roman" w:hAnsi="Times New Roman"/>
          <w:color w:val="000000"/>
          <w:spacing w:val="-11"/>
          <w:sz w:val="24"/>
          <w:szCs w:val="24"/>
        </w:rPr>
        <w:t xml:space="preserve"> </w:t>
      </w:r>
      <w:r>
        <w:rPr>
          <w:rFonts w:ascii="Times New Roman" w:hAnsi="Times New Roman"/>
          <w:color w:val="000000"/>
          <w:sz w:val="24"/>
          <w:szCs w:val="24"/>
        </w:rPr>
        <w:t>lav</w:t>
      </w:r>
      <w:r>
        <w:rPr>
          <w:rFonts w:ascii="Times New Roman" w:hAnsi="Times New Roman"/>
          <w:color w:val="000000"/>
          <w:spacing w:val="-1"/>
          <w:sz w:val="24"/>
          <w:szCs w:val="24"/>
        </w:rPr>
        <w:t>o</w:t>
      </w:r>
      <w:r>
        <w:rPr>
          <w:rFonts w:ascii="Times New Roman" w:hAnsi="Times New Roman"/>
          <w:color w:val="000000"/>
          <w:sz w:val="24"/>
          <w:szCs w:val="24"/>
        </w:rPr>
        <w:t>rato</w:t>
      </w:r>
      <w:r>
        <w:rPr>
          <w:rFonts w:ascii="Times New Roman" w:hAnsi="Times New Roman"/>
          <w:color w:val="000000"/>
          <w:spacing w:val="-1"/>
          <w:sz w:val="24"/>
          <w:szCs w:val="24"/>
        </w:rPr>
        <w:t>r</w:t>
      </w:r>
      <w:r>
        <w:rPr>
          <w:rFonts w:ascii="Times New Roman" w:hAnsi="Times New Roman"/>
          <w:color w:val="000000"/>
          <w:sz w:val="24"/>
          <w:szCs w:val="24"/>
        </w:rPr>
        <w:t>e ha diritto</w:t>
      </w:r>
      <w:r>
        <w:rPr>
          <w:rFonts w:ascii="Times New Roman" w:hAnsi="Times New Roman"/>
          <w:color w:val="000000"/>
          <w:spacing w:val="-1"/>
          <w:sz w:val="24"/>
          <w:szCs w:val="24"/>
        </w:rPr>
        <w:t xml:space="preserve"> </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ri</w:t>
      </w:r>
      <w:r>
        <w:rPr>
          <w:rFonts w:ascii="Times New Roman" w:hAnsi="Times New Roman"/>
          <w:color w:val="000000"/>
          <w:spacing w:val="-2"/>
          <w:sz w:val="24"/>
          <w:szCs w:val="24"/>
        </w:rPr>
        <w:t>m</w:t>
      </w:r>
      <w:r>
        <w:rPr>
          <w:rFonts w:ascii="Times New Roman" w:hAnsi="Times New Roman"/>
          <w:color w:val="000000"/>
          <w:sz w:val="24"/>
          <w:szCs w:val="24"/>
        </w:rPr>
        <w:t>borso delle spese</w:t>
      </w:r>
      <w:r>
        <w:rPr>
          <w:rFonts w:ascii="Times New Roman" w:hAnsi="Times New Roman"/>
          <w:color w:val="000000"/>
          <w:spacing w:val="-1"/>
          <w:sz w:val="24"/>
          <w:szCs w:val="24"/>
        </w:rPr>
        <w:t xml:space="preserve"> </w:t>
      </w:r>
      <w:r>
        <w:rPr>
          <w:rFonts w:ascii="Times New Roman" w:hAnsi="Times New Roman"/>
          <w:color w:val="000000"/>
          <w:sz w:val="24"/>
          <w:szCs w:val="24"/>
        </w:rPr>
        <w:t>effetti</w:t>
      </w:r>
      <w:r>
        <w:rPr>
          <w:rFonts w:ascii="Times New Roman" w:hAnsi="Times New Roman"/>
          <w:color w:val="000000"/>
          <w:spacing w:val="-1"/>
          <w:sz w:val="24"/>
          <w:szCs w:val="24"/>
        </w:rPr>
        <w:t>v</w:t>
      </w:r>
      <w:r>
        <w:rPr>
          <w:rFonts w:ascii="Times New Roman" w:hAnsi="Times New Roman"/>
          <w:color w:val="000000"/>
          <w:sz w:val="24"/>
          <w:szCs w:val="24"/>
        </w:rPr>
        <w:t>a</w:t>
      </w:r>
      <w:r>
        <w:rPr>
          <w:rFonts w:ascii="Times New Roman" w:hAnsi="Times New Roman"/>
          <w:color w:val="000000"/>
          <w:spacing w:val="-2"/>
          <w:sz w:val="24"/>
          <w:szCs w:val="24"/>
        </w:rPr>
        <w:t>m</w:t>
      </w:r>
      <w:r>
        <w:rPr>
          <w:rFonts w:ascii="Times New Roman" w:hAnsi="Times New Roman"/>
          <w:color w:val="000000"/>
          <w:sz w:val="24"/>
          <w:szCs w:val="24"/>
        </w:rPr>
        <w:t xml:space="preserve">ente sostenute e </w:t>
      </w:r>
      <w:r>
        <w:rPr>
          <w:rFonts w:ascii="Times New Roman" w:hAnsi="Times New Roman"/>
          <w:color w:val="000000"/>
          <w:spacing w:val="-1"/>
          <w:sz w:val="24"/>
          <w:szCs w:val="24"/>
        </w:rPr>
        <w:t>r</w:t>
      </w:r>
      <w:r>
        <w:rPr>
          <w:rFonts w:ascii="Times New Roman" w:hAnsi="Times New Roman"/>
          <w:color w:val="000000"/>
          <w:sz w:val="24"/>
          <w:szCs w:val="24"/>
        </w:rPr>
        <w:t>egolar</w:t>
      </w:r>
      <w:r>
        <w:rPr>
          <w:rFonts w:ascii="Times New Roman" w:hAnsi="Times New Roman"/>
          <w:color w:val="000000"/>
          <w:spacing w:val="-2"/>
          <w:sz w:val="24"/>
          <w:szCs w:val="24"/>
        </w:rPr>
        <w:t>m</w:t>
      </w:r>
      <w:r>
        <w:rPr>
          <w:rFonts w:ascii="Times New Roman" w:hAnsi="Times New Roman"/>
          <w:color w:val="000000"/>
          <w:sz w:val="24"/>
          <w:szCs w:val="24"/>
        </w:rPr>
        <w:t>ente co</w:t>
      </w:r>
      <w:r>
        <w:rPr>
          <w:rFonts w:ascii="Times New Roman" w:hAnsi="Times New Roman"/>
          <w:color w:val="000000"/>
          <w:spacing w:val="-2"/>
          <w:sz w:val="24"/>
          <w:szCs w:val="24"/>
        </w:rPr>
        <w:t>m</w:t>
      </w:r>
      <w:r>
        <w:rPr>
          <w:rFonts w:ascii="Times New Roman" w:hAnsi="Times New Roman"/>
          <w:color w:val="000000"/>
          <w:sz w:val="24"/>
          <w:szCs w:val="24"/>
        </w:rPr>
        <w:t>provate.</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tabs>
          <w:tab w:val="left" w:pos="820"/>
        </w:tabs>
        <w:autoSpaceDE w:val="0"/>
        <w:autoSpaceDN w:val="0"/>
        <w:adjustRightInd w:val="0"/>
        <w:spacing w:after="0" w:line="240" w:lineRule="auto"/>
        <w:ind w:left="539" w:right="55" w:hanging="283"/>
        <w:jc w:val="both"/>
        <w:rPr>
          <w:rFonts w:ascii="Times New Roman" w:hAnsi="Times New Roman"/>
          <w:color w:val="000000"/>
          <w:sz w:val="24"/>
          <w:szCs w:val="24"/>
        </w:rPr>
      </w:pPr>
      <w:r>
        <w:rPr>
          <w:rFonts w:ascii="Times New Roman" w:hAnsi="Times New Roman"/>
          <w:color w:val="000000"/>
          <w:sz w:val="24"/>
          <w:szCs w:val="24"/>
        </w:rPr>
        <w:t>13.</w:t>
      </w:r>
      <w:r>
        <w:rPr>
          <w:rFonts w:ascii="Times New Roman" w:hAnsi="Times New Roman"/>
          <w:color w:val="000000"/>
          <w:sz w:val="24"/>
          <w:szCs w:val="24"/>
        </w:rPr>
        <w:tab/>
        <w:t xml:space="preserve">Il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decorso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delle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 xml:space="preserve">erie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resta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nterrotto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nel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caso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cui,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nel </w:t>
      </w:r>
      <w:r>
        <w:rPr>
          <w:rFonts w:ascii="Times New Roman" w:hAnsi="Times New Roman"/>
          <w:color w:val="000000"/>
          <w:spacing w:val="21"/>
          <w:sz w:val="24"/>
          <w:szCs w:val="24"/>
        </w:rPr>
        <w:t xml:space="preserve"> </w:t>
      </w:r>
      <w:r>
        <w:rPr>
          <w:rFonts w:ascii="Times New Roman" w:hAnsi="Times New Roman"/>
          <w:color w:val="000000"/>
          <w:sz w:val="24"/>
          <w:szCs w:val="24"/>
        </w:rPr>
        <w:t>pe</w:t>
      </w:r>
      <w:r>
        <w:rPr>
          <w:rFonts w:ascii="Times New Roman" w:hAnsi="Times New Roman"/>
          <w:color w:val="000000"/>
          <w:spacing w:val="-1"/>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odo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delle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e</w:t>
      </w:r>
      <w:r>
        <w:rPr>
          <w:rFonts w:ascii="Times New Roman" w:hAnsi="Times New Roman"/>
          <w:color w:val="000000"/>
          <w:spacing w:val="-1"/>
          <w:sz w:val="24"/>
          <w:szCs w:val="24"/>
        </w:rPr>
        <w:t>r</w:t>
      </w:r>
      <w:r>
        <w:rPr>
          <w:rFonts w:ascii="Times New Roman" w:hAnsi="Times New Roman"/>
          <w:color w:val="000000"/>
          <w:sz w:val="24"/>
          <w:szCs w:val="24"/>
        </w:rPr>
        <w:t xml:space="preserve">ie </w:t>
      </w:r>
      <w:r>
        <w:rPr>
          <w:rFonts w:ascii="Times New Roman" w:hAnsi="Times New Roman"/>
          <w:color w:val="000000"/>
          <w:spacing w:val="19"/>
          <w:sz w:val="24"/>
          <w:szCs w:val="24"/>
        </w:rPr>
        <w:t xml:space="preserve"> </w:t>
      </w:r>
      <w:r>
        <w:rPr>
          <w:rFonts w:ascii="Times New Roman" w:hAnsi="Times New Roman"/>
          <w:color w:val="000000"/>
          <w:sz w:val="24"/>
          <w:szCs w:val="24"/>
        </w:rPr>
        <w:t>stesse, sopraggiun</w:t>
      </w:r>
      <w:r>
        <w:rPr>
          <w:rFonts w:ascii="Times New Roman" w:hAnsi="Times New Roman"/>
          <w:color w:val="000000"/>
          <w:spacing w:val="-1"/>
          <w:sz w:val="24"/>
          <w:szCs w:val="24"/>
        </w:rPr>
        <w:t>g</w:t>
      </w:r>
      <w:r>
        <w:rPr>
          <w:rFonts w:ascii="Times New Roman" w:hAnsi="Times New Roman"/>
          <w:color w:val="000000"/>
          <w:sz w:val="24"/>
          <w:szCs w:val="24"/>
        </w:rPr>
        <w:t>ano</w:t>
      </w:r>
      <w:r>
        <w:rPr>
          <w:rFonts w:ascii="Times New Roman" w:hAnsi="Times New Roman"/>
          <w:color w:val="000000"/>
          <w:spacing w:val="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alattie</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z w:val="24"/>
          <w:szCs w:val="24"/>
        </w:rPr>
        <w:t>durata</w:t>
      </w:r>
      <w:r>
        <w:rPr>
          <w:rFonts w:ascii="Times New Roman" w:hAnsi="Times New Roman"/>
          <w:color w:val="000000"/>
          <w:spacing w:val="1"/>
          <w:sz w:val="24"/>
          <w:szCs w:val="24"/>
        </w:rPr>
        <w:t xml:space="preserve"> </w:t>
      </w:r>
      <w:r>
        <w:rPr>
          <w:rFonts w:ascii="Times New Roman" w:hAnsi="Times New Roman"/>
          <w:color w:val="000000"/>
          <w:sz w:val="24"/>
          <w:szCs w:val="24"/>
        </w:rPr>
        <w:t>non</w:t>
      </w:r>
      <w:r>
        <w:rPr>
          <w:rFonts w:ascii="Times New Roman" w:hAnsi="Times New Roman"/>
          <w:color w:val="000000"/>
          <w:spacing w:val="1"/>
          <w:sz w:val="24"/>
          <w:szCs w:val="24"/>
        </w:rPr>
        <w:t xml:space="preserve"> </w:t>
      </w:r>
      <w:r>
        <w:rPr>
          <w:rFonts w:ascii="Times New Roman" w:hAnsi="Times New Roman"/>
          <w:color w:val="000000"/>
          <w:sz w:val="24"/>
          <w:szCs w:val="24"/>
        </w:rPr>
        <w:t>inferiore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6</w:t>
      </w:r>
      <w:r>
        <w:rPr>
          <w:rFonts w:ascii="Times New Roman" w:hAnsi="Times New Roman"/>
          <w:color w:val="000000"/>
          <w:spacing w:val="1"/>
          <w:sz w:val="24"/>
          <w:szCs w:val="24"/>
        </w:rPr>
        <w:t xml:space="preserve"> </w:t>
      </w:r>
      <w:r>
        <w:rPr>
          <w:rFonts w:ascii="Times New Roman" w:hAnsi="Times New Roman"/>
          <w:color w:val="000000"/>
          <w:sz w:val="24"/>
          <w:szCs w:val="24"/>
        </w:rPr>
        <w:t>giorni e</w:t>
      </w:r>
      <w:r>
        <w:rPr>
          <w:rFonts w:ascii="Times New Roman" w:hAnsi="Times New Roman"/>
          <w:color w:val="000000"/>
          <w:spacing w:val="1"/>
          <w:sz w:val="24"/>
          <w:szCs w:val="24"/>
        </w:rPr>
        <w:t xml:space="preserve"> </w:t>
      </w:r>
      <w:r>
        <w:rPr>
          <w:rFonts w:ascii="Times New Roman" w:hAnsi="Times New Roman"/>
          <w:color w:val="000000"/>
          <w:sz w:val="24"/>
          <w:szCs w:val="24"/>
        </w:rPr>
        <w:t>se</w:t>
      </w:r>
      <w:r>
        <w:rPr>
          <w:rFonts w:ascii="Times New Roman" w:hAnsi="Times New Roman"/>
          <w:color w:val="000000"/>
          <w:spacing w:val="-2"/>
          <w:sz w:val="24"/>
          <w:szCs w:val="24"/>
        </w:rPr>
        <w:t>m</w:t>
      </w:r>
      <w:r>
        <w:rPr>
          <w:rFonts w:ascii="Times New Roman" w:hAnsi="Times New Roman"/>
          <w:color w:val="000000"/>
          <w:sz w:val="24"/>
          <w:szCs w:val="24"/>
        </w:rPr>
        <w:t>pre</w:t>
      </w:r>
      <w:r>
        <w:rPr>
          <w:rFonts w:ascii="Times New Roman" w:hAnsi="Times New Roman"/>
          <w:color w:val="000000"/>
          <w:spacing w:val="1"/>
          <w:sz w:val="24"/>
          <w:szCs w:val="24"/>
        </w:rPr>
        <w:t xml:space="preserve"> </w:t>
      </w:r>
      <w:r>
        <w:rPr>
          <w:rFonts w:ascii="Times New Roman" w:hAnsi="Times New Roman"/>
          <w:color w:val="000000"/>
          <w:sz w:val="24"/>
          <w:szCs w:val="24"/>
        </w:rPr>
        <w:t>che</w:t>
      </w:r>
      <w:r>
        <w:rPr>
          <w:rFonts w:ascii="Times New Roman" w:hAnsi="Times New Roman"/>
          <w:color w:val="000000"/>
          <w:spacing w:val="1"/>
          <w:sz w:val="24"/>
          <w:szCs w:val="24"/>
        </w:rPr>
        <w:t xml:space="preserve"> </w:t>
      </w:r>
      <w:r>
        <w:rPr>
          <w:rFonts w:ascii="Times New Roman" w:hAnsi="Times New Roman"/>
          <w:color w:val="000000"/>
          <w:sz w:val="24"/>
          <w:szCs w:val="24"/>
        </w:rPr>
        <w:t>il</w:t>
      </w:r>
      <w:r>
        <w:rPr>
          <w:rFonts w:ascii="Times New Roman" w:hAnsi="Times New Roman"/>
          <w:color w:val="000000"/>
          <w:spacing w:val="1"/>
          <w:sz w:val="24"/>
          <w:szCs w:val="24"/>
        </w:rPr>
        <w:t xml:space="preserve"> </w:t>
      </w:r>
      <w:r>
        <w:rPr>
          <w:rFonts w:ascii="Times New Roman" w:hAnsi="Times New Roman"/>
          <w:color w:val="000000"/>
          <w:sz w:val="24"/>
          <w:szCs w:val="24"/>
        </w:rPr>
        <w:t>lavoratore</w:t>
      </w:r>
      <w:r>
        <w:rPr>
          <w:rFonts w:ascii="Times New Roman" w:hAnsi="Times New Roman"/>
          <w:color w:val="000000"/>
          <w:spacing w:val="1"/>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dia te</w:t>
      </w:r>
      <w:r>
        <w:rPr>
          <w:rFonts w:ascii="Times New Roman" w:hAnsi="Times New Roman"/>
          <w:color w:val="000000"/>
          <w:spacing w:val="-2"/>
          <w:sz w:val="24"/>
          <w:szCs w:val="24"/>
        </w:rPr>
        <w:t>m</w:t>
      </w:r>
      <w:r>
        <w:rPr>
          <w:rFonts w:ascii="Times New Roman" w:hAnsi="Times New Roman"/>
          <w:color w:val="000000"/>
          <w:sz w:val="24"/>
          <w:szCs w:val="24"/>
        </w:rPr>
        <w:t>pestiva co</w:t>
      </w:r>
      <w:r>
        <w:rPr>
          <w:rFonts w:ascii="Times New Roman" w:hAnsi="Times New Roman"/>
          <w:color w:val="000000"/>
          <w:spacing w:val="-2"/>
          <w:sz w:val="24"/>
          <w:szCs w:val="24"/>
        </w:rPr>
        <w:t>m</w:t>
      </w:r>
      <w:r>
        <w:rPr>
          <w:rFonts w:ascii="Times New Roman" w:hAnsi="Times New Roman"/>
          <w:color w:val="000000"/>
          <w:sz w:val="24"/>
          <w:szCs w:val="24"/>
        </w:rPr>
        <w:t>unicazi</w:t>
      </w:r>
      <w:r>
        <w:rPr>
          <w:rFonts w:ascii="Times New Roman" w:hAnsi="Times New Roman"/>
          <w:color w:val="000000"/>
          <w:spacing w:val="-1"/>
          <w:sz w:val="24"/>
          <w:szCs w:val="24"/>
        </w:rPr>
        <w:t>o</w:t>
      </w:r>
      <w:r>
        <w:rPr>
          <w:rFonts w:ascii="Times New Roman" w:hAnsi="Times New Roman"/>
          <w:color w:val="000000"/>
          <w:sz w:val="24"/>
          <w:szCs w:val="24"/>
        </w:rPr>
        <w:t xml:space="preserve">ne alla Società per </w:t>
      </w:r>
      <w:r>
        <w:rPr>
          <w:rFonts w:ascii="Times New Roman" w:hAnsi="Times New Roman"/>
          <w:color w:val="000000"/>
          <w:spacing w:val="-1"/>
          <w:sz w:val="24"/>
          <w:szCs w:val="24"/>
        </w:rPr>
        <w:t>g</w:t>
      </w:r>
      <w:r>
        <w:rPr>
          <w:rFonts w:ascii="Times New Roman" w:hAnsi="Times New Roman"/>
          <w:color w:val="000000"/>
          <w:sz w:val="24"/>
          <w:szCs w:val="24"/>
        </w:rPr>
        <w:t>li o</w:t>
      </w:r>
      <w:r>
        <w:rPr>
          <w:rFonts w:ascii="Times New Roman" w:hAnsi="Times New Roman"/>
          <w:color w:val="000000"/>
          <w:spacing w:val="-1"/>
          <w:sz w:val="24"/>
          <w:szCs w:val="24"/>
        </w:rPr>
        <w:t>p</w:t>
      </w:r>
      <w:r>
        <w:rPr>
          <w:rFonts w:ascii="Times New Roman" w:hAnsi="Times New Roman"/>
          <w:color w:val="000000"/>
          <w:sz w:val="24"/>
          <w:szCs w:val="24"/>
        </w:rPr>
        <w:t>portuni</w:t>
      </w:r>
      <w:r>
        <w:rPr>
          <w:rFonts w:ascii="Times New Roman" w:hAnsi="Times New Roman"/>
          <w:color w:val="000000"/>
          <w:spacing w:val="-1"/>
          <w:sz w:val="24"/>
          <w:szCs w:val="24"/>
        </w:rPr>
        <w:t xml:space="preserve"> </w:t>
      </w:r>
      <w:r>
        <w:rPr>
          <w:rFonts w:ascii="Times New Roman" w:hAnsi="Times New Roman"/>
          <w:color w:val="000000"/>
          <w:sz w:val="24"/>
          <w:szCs w:val="24"/>
        </w:rPr>
        <w:t>contro</w:t>
      </w:r>
      <w:r>
        <w:rPr>
          <w:rFonts w:ascii="Times New Roman" w:hAnsi="Times New Roman"/>
          <w:color w:val="000000"/>
          <w:spacing w:val="-1"/>
          <w:sz w:val="24"/>
          <w:szCs w:val="24"/>
        </w:rPr>
        <w:t>lli.</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tabs>
          <w:tab w:val="left" w:pos="820"/>
        </w:tabs>
        <w:autoSpaceDE w:val="0"/>
        <w:autoSpaceDN w:val="0"/>
        <w:adjustRightInd w:val="0"/>
        <w:spacing w:after="0" w:line="240" w:lineRule="auto"/>
        <w:ind w:left="539" w:right="56" w:hanging="283"/>
        <w:jc w:val="both"/>
        <w:rPr>
          <w:rFonts w:ascii="Times New Roman" w:hAnsi="Times New Roman"/>
          <w:color w:val="000000"/>
          <w:sz w:val="24"/>
          <w:szCs w:val="24"/>
        </w:rPr>
      </w:pPr>
      <w:r>
        <w:rPr>
          <w:rFonts w:ascii="Times New Roman" w:hAnsi="Times New Roman"/>
          <w:color w:val="000000"/>
          <w:sz w:val="24"/>
          <w:szCs w:val="24"/>
        </w:rPr>
        <w:t>14.</w:t>
      </w:r>
      <w:r>
        <w:rPr>
          <w:rFonts w:ascii="Times New Roman" w:hAnsi="Times New Roman"/>
          <w:color w:val="000000"/>
          <w:sz w:val="24"/>
          <w:szCs w:val="24"/>
        </w:rPr>
        <w:tab/>
        <w:t>Ove</w:t>
      </w:r>
      <w:r>
        <w:rPr>
          <w:rFonts w:ascii="Times New Roman" w:hAnsi="Times New Roman"/>
          <w:color w:val="000000"/>
          <w:spacing w:val="11"/>
          <w:sz w:val="24"/>
          <w:szCs w:val="24"/>
        </w:rPr>
        <w:t xml:space="preserve"> </w:t>
      </w:r>
      <w:r>
        <w:rPr>
          <w:rFonts w:ascii="Times New Roman" w:hAnsi="Times New Roman"/>
          <w:color w:val="000000"/>
          <w:sz w:val="24"/>
          <w:szCs w:val="24"/>
        </w:rPr>
        <w:t>la</w:t>
      </w:r>
      <w:r>
        <w:rPr>
          <w:rFonts w:ascii="Times New Roman" w:hAnsi="Times New Roman"/>
          <w:color w:val="000000"/>
          <w:spacing w:val="1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alattia</w:t>
      </w:r>
      <w:r>
        <w:rPr>
          <w:rFonts w:ascii="Times New Roman" w:hAnsi="Times New Roman"/>
          <w:color w:val="000000"/>
          <w:spacing w:val="11"/>
          <w:sz w:val="24"/>
          <w:szCs w:val="24"/>
        </w:rPr>
        <w:t xml:space="preserve"> </w:t>
      </w:r>
      <w:r>
        <w:rPr>
          <w:rFonts w:ascii="Times New Roman" w:hAnsi="Times New Roman"/>
          <w:color w:val="000000"/>
          <w:sz w:val="24"/>
          <w:szCs w:val="24"/>
        </w:rPr>
        <w:t>i</w:t>
      </w:r>
      <w:r>
        <w:rPr>
          <w:rFonts w:ascii="Times New Roman" w:hAnsi="Times New Roman"/>
          <w:color w:val="000000"/>
          <w:spacing w:val="-2"/>
          <w:sz w:val="24"/>
          <w:szCs w:val="24"/>
        </w:rPr>
        <w:t>m</w:t>
      </w:r>
      <w:r>
        <w:rPr>
          <w:rFonts w:ascii="Times New Roman" w:hAnsi="Times New Roman"/>
          <w:color w:val="000000"/>
          <w:sz w:val="24"/>
          <w:szCs w:val="24"/>
        </w:rPr>
        <w:t>pedi</w:t>
      </w:r>
      <w:r>
        <w:rPr>
          <w:rFonts w:ascii="Times New Roman" w:hAnsi="Times New Roman"/>
          <w:color w:val="000000"/>
          <w:spacing w:val="-1"/>
          <w:sz w:val="24"/>
          <w:szCs w:val="24"/>
        </w:rPr>
        <w:t>s</w:t>
      </w:r>
      <w:r>
        <w:rPr>
          <w:rFonts w:ascii="Times New Roman" w:hAnsi="Times New Roman"/>
          <w:color w:val="000000"/>
          <w:sz w:val="24"/>
          <w:szCs w:val="24"/>
        </w:rPr>
        <w:t>ca</w:t>
      </w:r>
      <w:r>
        <w:rPr>
          <w:rFonts w:ascii="Times New Roman" w:hAnsi="Times New Roman"/>
          <w:color w:val="000000"/>
          <w:spacing w:val="11"/>
          <w:sz w:val="24"/>
          <w:szCs w:val="24"/>
        </w:rPr>
        <w:t xml:space="preserve"> </w:t>
      </w:r>
      <w:r>
        <w:rPr>
          <w:rFonts w:ascii="Times New Roman" w:hAnsi="Times New Roman"/>
          <w:color w:val="000000"/>
          <w:sz w:val="24"/>
          <w:szCs w:val="24"/>
        </w:rPr>
        <w:t>il</w:t>
      </w:r>
      <w:r>
        <w:rPr>
          <w:rFonts w:ascii="Times New Roman" w:hAnsi="Times New Roman"/>
          <w:color w:val="000000"/>
          <w:spacing w:val="11"/>
          <w:sz w:val="24"/>
          <w:szCs w:val="24"/>
        </w:rPr>
        <w:t xml:space="preserve"> </w:t>
      </w:r>
      <w:r>
        <w:rPr>
          <w:rFonts w:ascii="Times New Roman" w:hAnsi="Times New Roman"/>
          <w:color w:val="000000"/>
          <w:sz w:val="24"/>
          <w:szCs w:val="24"/>
        </w:rPr>
        <w:t>go</w:t>
      </w:r>
      <w:r>
        <w:rPr>
          <w:rFonts w:ascii="Times New Roman" w:hAnsi="Times New Roman"/>
          <w:color w:val="000000"/>
          <w:spacing w:val="-2"/>
          <w:sz w:val="24"/>
          <w:szCs w:val="24"/>
        </w:rPr>
        <w:t>d</w:t>
      </w:r>
      <w:r>
        <w:rPr>
          <w:rFonts w:ascii="Times New Roman" w:hAnsi="Times New Roman"/>
          <w:color w:val="000000"/>
          <w:sz w:val="24"/>
          <w:szCs w:val="24"/>
        </w:rPr>
        <w:t>i</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11"/>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r</w:t>
      </w:r>
      <w:r>
        <w:rPr>
          <w:rFonts w:ascii="Times New Roman" w:hAnsi="Times New Roman"/>
          <w:color w:val="000000"/>
          <w:sz w:val="24"/>
          <w:szCs w:val="24"/>
        </w:rPr>
        <w:t>zi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1"/>
          <w:sz w:val="24"/>
          <w:szCs w:val="24"/>
        </w:rPr>
        <w:t xml:space="preserve"> </w:t>
      </w:r>
      <w:r>
        <w:rPr>
          <w:rFonts w:ascii="Times New Roman" w:hAnsi="Times New Roman"/>
          <w:color w:val="000000"/>
          <w:sz w:val="24"/>
          <w:szCs w:val="24"/>
        </w:rPr>
        <w:t>totale</w:t>
      </w:r>
      <w:r>
        <w:rPr>
          <w:rFonts w:ascii="Times New Roman" w:hAnsi="Times New Roman"/>
          <w:color w:val="000000"/>
          <w:spacing w:val="10"/>
          <w:sz w:val="24"/>
          <w:szCs w:val="24"/>
        </w:rPr>
        <w:t xml:space="preserve"> </w:t>
      </w:r>
      <w:r>
        <w:rPr>
          <w:rFonts w:ascii="Times New Roman" w:hAnsi="Times New Roman"/>
          <w:color w:val="000000"/>
          <w:sz w:val="24"/>
          <w:szCs w:val="24"/>
        </w:rPr>
        <w:t>ent</w:t>
      </w:r>
      <w:r>
        <w:rPr>
          <w:rFonts w:ascii="Times New Roman" w:hAnsi="Times New Roman"/>
          <w:color w:val="000000"/>
          <w:spacing w:val="-1"/>
          <w:sz w:val="24"/>
          <w:szCs w:val="24"/>
        </w:rPr>
        <w:t>r</w:t>
      </w:r>
      <w:r>
        <w:rPr>
          <w:rFonts w:ascii="Times New Roman" w:hAnsi="Times New Roman"/>
          <w:color w:val="000000"/>
          <w:sz w:val="24"/>
          <w:szCs w:val="24"/>
        </w:rPr>
        <w:t>o</w:t>
      </w:r>
      <w:r>
        <w:rPr>
          <w:rFonts w:ascii="Times New Roman" w:hAnsi="Times New Roman"/>
          <w:color w:val="000000"/>
          <w:spacing w:val="9"/>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w:t>
      </w:r>
      <w:r>
        <w:rPr>
          <w:rFonts w:ascii="Times New Roman" w:hAnsi="Times New Roman"/>
          <w:color w:val="000000"/>
          <w:sz w:val="24"/>
          <w:szCs w:val="24"/>
        </w:rPr>
        <w:t>anno</w:t>
      </w:r>
      <w:r>
        <w:rPr>
          <w:rFonts w:ascii="Times New Roman" w:hAnsi="Times New Roman"/>
          <w:color w:val="000000"/>
          <w:spacing w:val="11"/>
          <w:sz w:val="24"/>
          <w:szCs w:val="24"/>
        </w:rPr>
        <w:t xml:space="preserve"> </w:t>
      </w:r>
      <w:r>
        <w:rPr>
          <w:rFonts w:ascii="Times New Roman" w:hAnsi="Times New Roman"/>
          <w:color w:val="000000"/>
          <w:sz w:val="24"/>
          <w:szCs w:val="24"/>
        </w:rPr>
        <w:t>delle</w:t>
      </w:r>
      <w:r>
        <w:rPr>
          <w:rFonts w:ascii="Times New Roman" w:hAnsi="Times New Roman"/>
          <w:color w:val="000000"/>
          <w:spacing w:val="1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erie</w:t>
      </w:r>
      <w:r>
        <w:rPr>
          <w:rFonts w:ascii="Times New Roman" w:hAnsi="Times New Roman"/>
          <w:color w:val="000000"/>
          <w:spacing w:val="1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aturate,</w:t>
      </w:r>
      <w:r>
        <w:rPr>
          <w:rFonts w:ascii="Times New Roman" w:hAnsi="Times New Roman"/>
          <w:color w:val="000000"/>
          <w:spacing w:val="1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 stesse saranno godute, a guarig</w:t>
      </w:r>
      <w:r>
        <w:rPr>
          <w:rFonts w:ascii="Times New Roman" w:hAnsi="Times New Roman"/>
          <w:color w:val="000000"/>
          <w:spacing w:val="1"/>
          <w:sz w:val="24"/>
          <w:szCs w:val="24"/>
        </w:rPr>
        <w:t>i</w:t>
      </w:r>
      <w:r>
        <w:rPr>
          <w:rFonts w:ascii="Times New Roman" w:hAnsi="Times New Roman"/>
          <w:color w:val="000000"/>
          <w:sz w:val="24"/>
          <w:szCs w:val="24"/>
        </w:rPr>
        <w:t>one avvenuta, nell</w:t>
      </w:r>
      <w:r>
        <w:rPr>
          <w:rFonts w:ascii="Times New Roman" w:hAnsi="Times New Roman"/>
          <w:color w:val="000000"/>
          <w:spacing w:val="-1"/>
          <w:sz w:val="24"/>
          <w:szCs w:val="24"/>
        </w:rPr>
        <w:t>'</w:t>
      </w:r>
      <w:r>
        <w:rPr>
          <w:rFonts w:ascii="Times New Roman" w:hAnsi="Times New Roman"/>
          <w:color w:val="000000"/>
          <w:sz w:val="24"/>
          <w:szCs w:val="24"/>
        </w:rPr>
        <w:t>anno succes</w:t>
      </w:r>
      <w:r>
        <w:rPr>
          <w:rFonts w:ascii="Times New Roman" w:hAnsi="Times New Roman"/>
          <w:color w:val="000000"/>
          <w:spacing w:val="-1"/>
          <w:sz w:val="24"/>
          <w:szCs w:val="24"/>
        </w:rPr>
        <w:t>s</w:t>
      </w:r>
      <w:r>
        <w:rPr>
          <w:rFonts w:ascii="Times New Roman" w:hAnsi="Times New Roman"/>
          <w:color w:val="000000"/>
          <w:sz w:val="24"/>
          <w:szCs w:val="24"/>
        </w:rPr>
        <w:t>ivo.</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tabs>
          <w:tab w:val="left" w:pos="820"/>
        </w:tabs>
        <w:autoSpaceDE w:val="0"/>
        <w:autoSpaceDN w:val="0"/>
        <w:adjustRightInd w:val="0"/>
        <w:spacing w:after="0" w:line="240" w:lineRule="auto"/>
        <w:ind w:left="539" w:right="56" w:hanging="283"/>
        <w:jc w:val="both"/>
        <w:rPr>
          <w:rFonts w:ascii="Times New Roman" w:hAnsi="Times New Roman"/>
          <w:color w:val="000000"/>
          <w:sz w:val="24"/>
          <w:szCs w:val="24"/>
        </w:rPr>
      </w:pPr>
      <w:r>
        <w:rPr>
          <w:rFonts w:ascii="Times New Roman" w:hAnsi="Times New Roman"/>
          <w:color w:val="000000"/>
          <w:sz w:val="24"/>
          <w:szCs w:val="24"/>
        </w:rPr>
        <w:t>15.</w:t>
      </w:r>
      <w:r>
        <w:rPr>
          <w:rFonts w:ascii="Times New Roman" w:hAnsi="Times New Roman"/>
          <w:color w:val="000000"/>
          <w:sz w:val="24"/>
          <w:szCs w:val="24"/>
        </w:rPr>
        <w:tab/>
        <w:t>Il</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avoratore</w:t>
      </w:r>
      <w:r>
        <w:rPr>
          <w:rFonts w:ascii="Times New Roman" w:hAnsi="Times New Roman"/>
          <w:color w:val="000000"/>
          <w:spacing w:val="14"/>
          <w:sz w:val="24"/>
          <w:szCs w:val="24"/>
        </w:rPr>
        <w:t xml:space="preserve"> </w:t>
      </w:r>
      <w:r>
        <w:rPr>
          <w:rFonts w:ascii="Times New Roman" w:hAnsi="Times New Roman"/>
          <w:color w:val="000000"/>
          <w:sz w:val="24"/>
          <w:szCs w:val="24"/>
        </w:rPr>
        <w:t>che,</w:t>
      </w:r>
      <w:r>
        <w:rPr>
          <w:rFonts w:ascii="Times New Roman" w:hAnsi="Times New Roman"/>
          <w:color w:val="000000"/>
          <w:spacing w:val="14"/>
          <w:sz w:val="24"/>
          <w:szCs w:val="24"/>
        </w:rPr>
        <w:t xml:space="preserve"> </w:t>
      </w:r>
      <w:r>
        <w:rPr>
          <w:rFonts w:ascii="Times New Roman" w:hAnsi="Times New Roman"/>
          <w:color w:val="000000"/>
          <w:sz w:val="24"/>
          <w:szCs w:val="24"/>
        </w:rPr>
        <w:t>nonostante</w:t>
      </w:r>
      <w:r>
        <w:rPr>
          <w:rFonts w:ascii="Times New Roman" w:hAnsi="Times New Roman"/>
          <w:color w:val="000000"/>
          <w:spacing w:val="14"/>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w:t>
      </w:r>
      <w:r>
        <w:rPr>
          <w:rFonts w:ascii="Times New Roman" w:hAnsi="Times New Roman"/>
          <w:color w:val="000000"/>
          <w:sz w:val="24"/>
          <w:szCs w:val="24"/>
        </w:rPr>
        <w:t>assegnazione</w:t>
      </w:r>
      <w:r>
        <w:rPr>
          <w:rFonts w:ascii="Times New Roman" w:hAnsi="Times New Roman"/>
          <w:color w:val="000000"/>
          <w:spacing w:val="14"/>
          <w:sz w:val="24"/>
          <w:szCs w:val="24"/>
        </w:rPr>
        <w:t xml:space="preserve"> </w:t>
      </w:r>
      <w:r>
        <w:rPr>
          <w:rFonts w:ascii="Times New Roman" w:hAnsi="Times New Roman"/>
          <w:color w:val="000000"/>
          <w:sz w:val="24"/>
          <w:szCs w:val="24"/>
        </w:rPr>
        <w:t>delle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erie,</w:t>
      </w:r>
      <w:r>
        <w:rPr>
          <w:rFonts w:ascii="Times New Roman" w:hAnsi="Times New Roman"/>
          <w:color w:val="000000"/>
          <w:spacing w:val="14"/>
          <w:sz w:val="24"/>
          <w:szCs w:val="24"/>
        </w:rPr>
        <w:t xml:space="preserve"> </w:t>
      </w:r>
      <w:r>
        <w:rPr>
          <w:rFonts w:ascii="Times New Roman" w:hAnsi="Times New Roman"/>
          <w:color w:val="000000"/>
          <w:sz w:val="24"/>
          <w:szCs w:val="24"/>
        </w:rPr>
        <w:t>non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sufruisca</w:t>
      </w:r>
      <w:r>
        <w:rPr>
          <w:rFonts w:ascii="Times New Roman" w:hAnsi="Times New Roman"/>
          <w:color w:val="000000"/>
          <w:spacing w:val="15"/>
          <w:sz w:val="24"/>
          <w:szCs w:val="24"/>
        </w:rPr>
        <w:t xml:space="preserve"> </w:t>
      </w:r>
      <w:r>
        <w:rPr>
          <w:rFonts w:ascii="Times New Roman" w:hAnsi="Times New Roman"/>
          <w:color w:val="000000"/>
          <w:sz w:val="24"/>
          <w:szCs w:val="24"/>
        </w:rPr>
        <w:t>delle</w:t>
      </w:r>
      <w:r>
        <w:rPr>
          <w:rFonts w:ascii="Times New Roman" w:hAnsi="Times New Roman"/>
          <w:color w:val="000000"/>
          <w:spacing w:val="15"/>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edesime,</w:t>
      </w:r>
      <w:r>
        <w:rPr>
          <w:rFonts w:ascii="Times New Roman" w:hAnsi="Times New Roman"/>
          <w:color w:val="000000"/>
          <w:spacing w:val="15"/>
          <w:sz w:val="24"/>
          <w:szCs w:val="24"/>
        </w:rPr>
        <w:t xml:space="preserve"> </w:t>
      </w:r>
      <w:r>
        <w:rPr>
          <w:rFonts w:ascii="Times New Roman" w:hAnsi="Times New Roman"/>
          <w:color w:val="000000"/>
          <w:sz w:val="24"/>
          <w:szCs w:val="24"/>
        </w:rPr>
        <w:t>non ha diritto</w:t>
      </w:r>
      <w:r>
        <w:rPr>
          <w:rFonts w:ascii="Times New Roman" w:hAnsi="Times New Roman"/>
          <w:color w:val="000000"/>
          <w:spacing w:val="-1"/>
          <w:sz w:val="24"/>
          <w:szCs w:val="24"/>
        </w:rPr>
        <w:t xml:space="preserve"> </w:t>
      </w:r>
      <w:r>
        <w:rPr>
          <w:rFonts w:ascii="Times New Roman" w:hAnsi="Times New Roman"/>
          <w:color w:val="000000"/>
          <w:sz w:val="24"/>
          <w:szCs w:val="24"/>
        </w:rPr>
        <w:t>a co</w:t>
      </w:r>
      <w:r>
        <w:rPr>
          <w:rFonts w:ascii="Times New Roman" w:hAnsi="Times New Roman"/>
          <w:color w:val="000000"/>
          <w:spacing w:val="-2"/>
          <w:sz w:val="24"/>
          <w:szCs w:val="24"/>
        </w:rPr>
        <w:t>m</w:t>
      </w:r>
      <w:r>
        <w:rPr>
          <w:rFonts w:ascii="Times New Roman" w:hAnsi="Times New Roman"/>
          <w:color w:val="000000"/>
          <w:sz w:val="24"/>
          <w:szCs w:val="24"/>
        </w:rPr>
        <w:t>penso alcuno né al recupero ne</w:t>
      </w:r>
      <w:r>
        <w:rPr>
          <w:rFonts w:ascii="Times New Roman" w:hAnsi="Times New Roman"/>
          <w:color w:val="000000"/>
          <w:spacing w:val="-1"/>
          <w:sz w:val="24"/>
          <w:szCs w:val="24"/>
        </w:rPr>
        <w:t>g</w:t>
      </w:r>
      <w:r>
        <w:rPr>
          <w:rFonts w:ascii="Times New Roman" w:hAnsi="Times New Roman"/>
          <w:color w:val="000000"/>
          <w:spacing w:val="1"/>
          <w:sz w:val="24"/>
          <w:szCs w:val="24"/>
        </w:rPr>
        <w:t>l</w:t>
      </w:r>
      <w:r>
        <w:rPr>
          <w:rFonts w:ascii="Times New Roman" w:hAnsi="Times New Roman"/>
          <w:color w:val="000000"/>
          <w:sz w:val="24"/>
          <w:szCs w:val="24"/>
        </w:rPr>
        <w:t>i anni succe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vi.</w:t>
      </w:r>
    </w:p>
    <w:p w:rsidR="008D5A6C" w:rsidRDefault="008D5A6C">
      <w:pPr>
        <w:widowControl w:val="0"/>
        <w:autoSpaceDE w:val="0"/>
        <w:autoSpaceDN w:val="0"/>
        <w:adjustRightInd w:val="0"/>
        <w:spacing w:after="0" w:line="120" w:lineRule="exact"/>
        <w:rPr>
          <w:rFonts w:ascii="Times New Roman" w:hAnsi="Times New Roman"/>
          <w:color w:val="000000"/>
          <w:sz w:val="12"/>
          <w:szCs w:val="12"/>
        </w:rPr>
      </w:pPr>
    </w:p>
    <w:p w:rsidR="008D5A6C" w:rsidRDefault="008D5A6C">
      <w:pPr>
        <w:widowControl w:val="0"/>
        <w:tabs>
          <w:tab w:val="left" w:pos="820"/>
        </w:tabs>
        <w:autoSpaceDE w:val="0"/>
        <w:autoSpaceDN w:val="0"/>
        <w:adjustRightInd w:val="0"/>
        <w:spacing w:after="0" w:line="240" w:lineRule="auto"/>
        <w:ind w:left="256" w:right="-20"/>
        <w:rPr>
          <w:rFonts w:ascii="Times New Roman" w:hAnsi="Times New Roman"/>
          <w:color w:val="000000"/>
          <w:sz w:val="24"/>
          <w:szCs w:val="24"/>
        </w:rPr>
      </w:pPr>
      <w:r>
        <w:rPr>
          <w:rFonts w:ascii="Times New Roman" w:hAnsi="Times New Roman"/>
          <w:color w:val="000000"/>
          <w:sz w:val="24"/>
          <w:szCs w:val="24"/>
        </w:rPr>
        <w:t>16.</w:t>
      </w:r>
      <w:r>
        <w:rPr>
          <w:rFonts w:ascii="Times New Roman" w:hAnsi="Times New Roman"/>
          <w:color w:val="000000"/>
          <w:sz w:val="24"/>
          <w:szCs w:val="24"/>
        </w:rPr>
        <w:tab/>
        <w:t>L</w:t>
      </w:r>
      <w:r>
        <w:rPr>
          <w:rFonts w:ascii="Times New Roman" w:hAnsi="Times New Roman"/>
          <w:color w:val="000000"/>
          <w:spacing w:val="-1"/>
          <w:sz w:val="24"/>
          <w:szCs w:val="24"/>
        </w:rPr>
        <w:t>'</w:t>
      </w:r>
      <w:r>
        <w:rPr>
          <w:rFonts w:ascii="Times New Roman" w:hAnsi="Times New Roman"/>
          <w:color w:val="000000"/>
          <w:sz w:val="24"/>
          <w:szCs w:val="24"/>
        </w:rPr>
        <w:t>assegnazione delle ferie non può aver luogo durante il perio</w:t>
      </w:r>
      <w:r>
        <w:rPr>
          <w:rFonts w:ascii="Times New Roman" w:hAnsi="Times New Roman"/>
          <w:color w:val="000000"/>
          <w:spacing w:val="1"/>
          <w:sz w:val="24"/>
          <w:szCs w:val="24"/>
        </w:rPr>
        <w:t>d</w:t>
      </w:r>
      <w:r>
        <w:rPr>
          <w:rFonts w:ascii="Times New Roman" w:hAnsi="Times New Roman"/>
          <w:color w:val="000000"/>
          <w:sz w:val="24"/>
          <w:szCs w:val="24"/>
        </w:rPr>
        <w:t>o di preavviso.</w:t>
      </w:r>
    </w:p>
    <w:p w:rsidR="008D5A6C" w:rsidRDefault="008D5A6C">
      <w:pPr>
        <w:widowControl w:val="0"/>
        <w:tabs>
          <w:tab w:val="left" w:pos="820"/>
        </w:tabs>
        <w:autoSpaceDE w:val="0"/>
        <w:autoSpaceDN w:val="0"/>
        <w:adjustRightInd w:val="0"/>
        <w:spacing w:after="0" w:line="240" w:lineRule="auto"/>
        <w:ind w:left="256" w:right="-20"/>
        <w:rPr>
          <w:rFonts w:ascii="Times New Roman" w:hAnsi="Times New Roman"/>
          <w:color w:val="000000"/>
          <w:sz w:val="24"/>
          <w:szCs w:val="24"/>
        </w:rPr>
        <w:sectPr w:rsidR="008D5A6C">
          <w:pgSz w:w="11920" w:h="16840"/>
          <w:pgMar w:top="1580" w:right="1020" w:bottom="280" w:left="1020" w:header="720" w:footer="720" w:gutter="0"/>
          <w:cols w:space="720" w:equalWidth="0">
            <w:col w:w="9880"/>
          </w:cols>
          <w:noEndnote/>
        </w:sectPr>
      </w:pPr>
    </w:p>
    <w:p w:rsidR="008D5A6C" w:rsidRDefault="008D5A6C">
      <w:pPr>
        <w:widowControl w:val="0"/>
        <w:autoSpaceDE w:val="0"/>
        <w:autoSpaceDN w:val="0"/>
        <w:adjustRightInd w:val="0"/>
        <w:spacing w:before="29" w:after="0" w:line="240" w:lineRule="auto"/>
        <w:ind w:left="114" w:right="5540"/>
        <w:jc w:val="both"/>
        <w:rPr>
          <w:rFonts w:ascii="Times New Roman" w:hAnsi="Times New Roman"/>
          <w:color w:val="000000"/>
          <w:sz w:val="24"/>
          <w:szCs w:val="24"/>
        </w:rPr>
      </w:pPr>
      <w:r>
        <w:rPr>
          <w:rFonts w:ascii="Times New Roman" w:hAnsi="Times New Roman"/>
          <w:i/>
          <w:iCs/>
          <w:color w:val="000000"/>
          <w:sz w:val="24"/>
          <w:szCs w:val="24"/>
        </w:rPr>
        <w:lastRenderedPageBreak/>
        <w:t>Personale a tempo determinato di esazione</w:t>
      </w:r>
    </w:p>
    <w:p w:rsidR="008D5A6C" w:rsidRDefault="008D5A6C">
      <w:pPr>
        <w:widowControl w:val="0"/>
        <w:autoSpaceDE w:val="0"/>
        <w:autoSpaceDN w:val="0"/>
        <w:adjustRightInd w:val="0"/>
        <w:spacing w:before="9" w:after="0" w:line="110" w:lineRule="exact"/>
        <w:rPr>
          <w:rFonts w:ascii="Times New Roman" w:hAnsi="Times New Roman"/>
          <w:color w:val="000000"/>
          <w:sz w:val="11"/>
          <w:szCs w:val="11"/>
        </w:rPr>
      </w:pPr>
    </w:p>
    <w:p w:rsidR="008D5A6C" w:rsidRDefault="008D5A6C">
      <w:pPr>
        <w:widowControl w:val="0"/>
        <w:tabs>
          <w:tab w:val="left" w:pos="820"/>
        </w:tabs>
        <w:autoSpaceDE w:val="0"/>
        <w:autoSpaceDN w:val="0"/>
        <w:adjustRightInd w:val="0"/>
        <w:spacing w:after="0" w:line="240" w:lineRule="auto"/>
        <w:ind w:left="397" w:right="55" w:hanging="283"/>
        <w:jc w:val="both"/>
        <w:rPr>
          <w:rFonts w:ascii="Times New Roman" w:hAnsi="Times New Roman"/>
          <w:color w:val="000000"/>
          <w:sz w:val="24"/>
          <w:szCs w:val="24"/>
        </w:rPr>
      </w:pPr>
      <w:r>
        <w:rPr>
          <w:rFonts w:ascii="Times New Roman" w:hAnsi="Times New Roman"/>
          <w:color w:val="000000"/>
          <w:sz w:val="24"/>
          <w:szCs w:val="24"/>
        </w:rPr>
        <w:t>17.</w:t>
      </w:r>
      <w:r>
        <w:rPr>
          <w:rFonts w:ascii="Times New Roman" w:hAnsi="Times New Roman"/>
          <w:color w:val="000000"/>
          <w:sz w:val="24"/>
          <w:szCs w:val="24"/>
        </w:rPr>
        <w:tab/>
        <w:t>Poiché</w:t>
      </w:r>
      <w:r>
        <w:rPr>
          <w:rFonts w:ascii="Times New Roman" w:hAnsi="Times New Roman"/>
          <w:color w:val="000000"/>
          <w:spacing w:val="5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52"/>
          <w:sz w:val="24"/>
          <w:szCs w:val="24"/>
        </w:rPr>
        <w:t xml:space="preserve"> </w:t>
      </w:r>
      <w:r>
        <w:rPr>
          <w:rFonts w:ascii="Times New Roman" w:hAnsi="Times New Roman"/>
          <w:color w:val="000000"/>
          <w:spacing w:val="-1"/>
          <w:sz w:val="24"/>
          <w:szCs w:val="24"/>
        </w:rPr>
        <w:t>b</w:t>
      </w:r>
      <w:r>
        <w:rPr>
          <w:rFonts w:ascii="Times New Roman" w:hAnsi="Times New Roman"/>
          <w:color w:val="000000"/>
          <w:sz w:val="24"/>
          <w:szCs w:val="24"/>
        </w:rPr>
        <w:t>revità</w:t>
      </w:r>
      <w:r>
        <w:rPr>
          <w:rFonts w:ascii="Times New Roman" w:hAnsi="Times New Roman"/>
          <w:color w:val="000000"/>
          <w:spacing w:val="52"/>
          <w:sz w:val="24"/>
          <w:szCs w:val="24"/>
        </w:rPr>
        <w:t xml:space="preserve"> </w:t>
      </w:r>
      <w:r>
        <w:rPr>
          <w:rFonts w:ascii="Times New Roman" w:hAnsi="Times New Roman"/>
          <w:color w:val="000000"/>
          <w:sz w:val="24"/>
          <w:szCs w:val="24"/>
        </w:rPr>
        <w:t>della</w:t>
      </w:r>
      <w:r>
        <w:rPr>
          <w:rFonts w:ascii="Times New Roman" w:hAnsi="Times New Roman"/>
          <w:color w:val="000000"/>
          <w:spacing w:val="52"/>
          <w:sz w:val="24"/>
          <w:szCs w:val="24"/>
        </w:rPr>
        <w:t xml:space="preserve"> </w:t>
      </w:r>
      <w:r>
        <w:rPr>
          <w:rFonts w:ascii="Times New Roman" w:hAnsi="Times New Roman"/>
          <w:color w:val="000000"/>
          <w:sz w:val="24"/>
          <w:szCs w:val="24"/>
        </w:rPr>
        <w:t>durata</w:t>
      </w:r>
      <w:r>
        <w:rPr>
          <w:rFonts w:ascii="Times New Roman" w:hAnsi="Times New Roman"/>
          <w:color w:val="000000"/>
          <w:spacing w:val="52"/>
          <w:sz w:val="24"/>
          <w:szCs w:val="24"/>
        </w:rPr>
        <w:t xml:space="preserve"> </w:t>
      </w:r>
      <w:r>
        <w:rPr>
          <w:rFonts w:ascii="Times New Roman" w:hAnsi="Times New Roman"/>
          <w:color w:val="000000"/>
          <w:sz w:val="24"/>
          <w:szCs w:val="24"/>
        </w:rPr>
        <w:t>e</w:t>
      </w:r>
      <w:r>
        <w:rPr>
          <w:rFonts w:ascii="Times New Roman" w:hAnsi="Times New Roman"/>
          <w:color w:val="000000"/>
          <w:spacing w:val="50"/>
          <w:sz w:val="24"/>
          <w:szCs w:val="24"/>
        </w:rPr>
        <w:t xml:space="preserve"> </w:t>
      </w:r>
      <w:r>
        <w:rPr>
          <w:rFonts w:ascii="Times New Roman" w:hAnsi="Times New Roman"/>
          <w:color w:val="000000"/>
          <w:sz w:val="24"/>
          <w:szCs w:val="24"/>
        </w:rPr>
        <w:t>la</w:t>
      </w:r>
      <w:r>
        <w:rPr>
          <w:rFonts w:ascii="Times New Roman" w:hAnsi="Times New Roman"/>
          <w:color w:val="000000"/>
          <w:spacing w:val="52"/>
          <w:sz w:val="24"/>
          <w:szCs w:val="24"/>
        </w:rPr>
        <w:t xml:space="preserve"> </w:t>
      </w:r>
      <w:r>
        <w:rPr>
          <w:rFonts w:ascii="Times New Roman" w:hAnsi="Times New Roman"/>
          <w:color w:val="000000"/>
          <w:sz w:val="24"/>
          <w:szCs w:val="24"/>
        </w:rPr>
        <w:t>particolarità</w:t>
      </w:r>
      <w:r>
        <w:rPr>
          <w:rFonts w:ascii="Times New Roman" w:hAnsi="Times New Roman"/>
          <w:color w:val="000000"/>
          <w:spacing w:val="52"/>
          <w:sz w:val="24"/>
          <w:szCs w:val="24"/>
        </w:rPr>
        <w:t xml:space="preserve"> </w:t>
      </w:r>
      <w:r>
        <w:rPr>
          <w:rFonts w:ascii="Times New Roman" w:hAnsi="Times New Roman"/>
          <w:color w:val="000000"/>
          <w:sz w:val="24"/>
          <w:szCs w:val="24"/>
        </w:rPr>
        <w:t>della</w:t>
      </w:r>
      <w:r>
        <w:rPr>
          <w:rFonts w:ascii="Times New Roman" w:hAnsi="Times New Roman"/>
          <w:color w:val="000000"/>
          <w:spacing w:val="5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z</w:t>
      </w:r>
      <w:r>
        <w:rPr>
          <w:rFonts w:ascii="Times New Roman" w:hAnsi="Times New Roman"/>
          <w:color w:val="000000"/>
          <w:spacing w:val="1"/>
          <w:sz w:val="24"/>
          <w:szCs w:val="24"/>
        </w:rPr>
        <w:t>i</w:t>
      </w:r>
      <w:r>
        <w:rPr>
          <w:rFonts w:ascii="Times New Roman" w:hAnsi="Times New Roman"/>
          <w:color w:val="000000"/>
          <w:sz w:val="24"/>
          <w:szCs w:val="24"/>
        </w:rPr>
        <w:t>o</w:t>
      </w:r>
      <w:r>
        <w:rPr>
          <w:rFonts w:ascii="Times New Roman" w:hAnsi="Times New Roman"/>
          <w:color w:val="000000"/>
          <w:spacing w:val="-1"/>
          <w:sz w:val="24"/>
          <w:szCs w:val="24"/>
        </w:rPr>
        <w:t>n</w:t>
      </w:r>
      <w:r>
        <w:rPr>
          <w:rFonts w:ascii="Times New Roman" w:hAnsi="Times New Roman"/>
          <w:color w:val="000000"/>
          <w:sz w:val="24"/>
          <w:szCs w:val="24"/>
        </w:rPr>
        <w:t>e</w:t>
      </w:r>
      <w:r>
        <w:rPr>
          <w:rFonts w:ascii="Times New Roman" w:hAnsi="Times New Roman"/>
          <w:color w:val="000000"/>
          <w:spacing w:val="52"/>
          <w:sz w:val="24"/>
          <w:szCs w:val="24"/>
        </w:rPr>
        <w:t xml:space="preserve"> </w:t>
      </w:r>
      <w:r>
        <w:rPr>
          <w:rFonts w:ascii="Times New Roman" w:hAnsi="Times New Roman"/>
          <w:color w:val="000000"/>
          <w:sz w:val="24"/>
          <w:szCs w:val="24"/>
        </w:rPr>
        <w:t>del</w:t>
      </w:r>
      <w:r>
        <w:rPr>
          <w:rFonts w:ascii="Times New Roman" w:hAnsi="Times New Roman"/>
          <w:color w:val="000000"/>
          <w:spacing w:val="51"/>
          <w:sz w:val="24"/>
          <w:szCs w:val="24"/>
        </w:rPr>
        <w:t xml:space="preserve"> </w:t>
      </w:r>
      <w:r>
        <w:rPr>
          <w:rFonts w:ascii="Times New Roman" w:hAnsi="Times New Roman"/>
          <w:color w:val="000000"/>
          <w:sz w:val="24"/>
          <w:szCs w:val="24"/>
        </w:rPr>
        <w:t>persona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2"/>
          <w:sz w:val="24"/>
          <w:szCs w:val="24"/>
        </w:rPr>
        <w:t xml:space="preserve"> </w:t>
      </w:r>
      <w:r>
        <w:rPr>
          <w:rFonts w:ascii="Times New Roman" w:hAnsi="Times New Roman"/>
          <w:color w:val="000000"/>
          <w:sz w:val="24"/>
          <w:szCs w:val="24"/>
        </w:rPr>
        <w:t>a</w:t>
      </w:r>
      <w:r>
        <w:rPr>
          <w:rFonts w:ascii="Times New Roman" w:hAnsi="Times New Roman"/>
          <w:color w:val="000000"/>
          <w:spacing w:val="5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m</w:t>
      </w:r>
      <w:r>
        <w:rPr>
          <w:rFonts w:ascii="Times New Roman" w:hAnsi="Times New Roman"/>
          <w:color w:val="000000"/>
          <w:spacing w:val="1"/>
          <w:sz w:val="24"/>
          <w:szCs w:val="24"/>
        </w:rPr>
        <w:t>p</w:t>
      </w:r>
      <w:r>
        <w:rPr>
          <w:rFonts w:ascii="Times New Roman" w:hAnsi="Times New Roman"/>
          <w:color w:val="000000"/>
          <w:sz w:val="24"/>
          <w:szCs w:val="24"/>
        </w:rPr>
        <w:t>o deter</w:t>
      </w:r>
      <w:r>
        <w:rPr>
          <w:rFonts w:ascii="Times New Roman" w:hAnsi="Times New Roman"/>
          <w:color w:val="000000"/>
          <w:spacing w:val="-2"/>
          <w:sz w:val="24"/>
          <w:szCs w:val="24"/>
        </w:rPr>
        <w:t>m</w:t>
      </w:r>
      <w:r>
        <w:rPr>
          <w:rFonts w:ascii="Times New Roman" w:hAnsi="Times New Roman"/>
          <w:color w:val="000000"/>
          <w:sz w:val="24"/>
          <w:szCs w:val="24"/>
        </w:rPr>
        <w:t>inato</w:t>
      </w:r>
      <w:r>
        <w:rPr>
          <w:rFonts w:ascii="Times New Roman" w:hAnsi="Times New Roman"/>
          <w:color w:val="000000"/>
          <w:spacing w:val="-3"/>
          <w:sz w:val="24"/>
          <w:szCs w:val="24"/>
        </w:rPr>
        <w:t xml:space="preserve"> </w:t>
      </w:r>
      <w:r>
        <w:rPr>
          <w:rFonts w:ascii="Times New Roman" w:hAnsi="Times New Roman"/>
          <w:color w:val="000000"/>
          <w:sz w:val="24"/>
          <w:szCs w:val="24"/>
        </w:rPr>
        <w:t>di</w:t>
      </w:r>
      <w:r>
        <w:rPr>
          <w:rFonts w:ascii="Times New Roman" w:hAnsi="Times New Roman"/>
          <w:color w:val="000000"/>
          <w:spacing w:val="-2"/>
          <w:sz w:val="24"/>
          <w:szCs w:val="24"/>
        </w:rPr>
        <w:t xml:space="preserve"> </w:t>
      </w:r>
      <w:r>
        <w:rPr>
          <w:rFonts w:ascii="Times New Roman" w:hAnsi="Times New Roman"/>
          <w:color w:val="000000"/>
          <w:sz w:val="24"/>
          <w:szCs w:val="24"/>
        </w:rPr>
        <w:t>esazio</w:t>
      </w:r>
      <w:r>
        <w:rPr>
          <w:rFonts w:ascii="Times New Roman" w:hAnsi="Times New Roman"/>
          <w:color w:val="000000"/>
          <w:spacing w:val="-1"/>
          <w:sz w:val="24"/>
          <w:szCs w:val="24"/>
        </w:rPr>
        <w:t>n</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non</w:t>
      </w:r>
      <w:r>
        <w:rPr>
          <w:rFonts w:ascii="Times New Roman" w:hAnsi="Times New Roman"/>
          <w:color w:val="000000"/>
          <w:spacing w:val="-2"/>
          <w:sz w:val="24"/>
          <w:szCs w:val="24"/>
        </w:rPr>
        <w:t xml:space="preserve"> </w:t>
      </w:r>
      <w:r>
        <w:rPr>
          <w:rFonts w:ascii="Times New Roman" w:hAnsi="Times New Roman"/>
          <w:color w:val="000000"/>
          <w:sz w:val="24"/>
          <w:szCs w:val="24"/>
        </w:rPr>
        <w:t>consentono</w:t>
      </w:r>
      <w:r>
        <w:rPr>
          <w:rFonts w:ascii="Times New Roman" w:hAnsi="Times New Roman"/>
          <w:color w:val="000000"/>
          <w:spacing w:val="-2"/>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w:t>
      </w:r>
      <w:r>
        <w:rPr>
          <w:rFonts w:ascii="Times New Roman" w:hAnsi="Times New Roman"/>
          <w:color w:val="000000"/>
          <w:sz w:val="24"/>
          <w:szCs w:val="24"/>
        </w:rPr>
        <w:t>effetti</w:t>
      </w:r>
      <w:r>
        <w:rPr>
          <w:rFonts w:ascii="Times New Roman" w:hAnsi="Times New Roman"/>
          <w:color w:val="000000"/>
          <w:spacing w:val="-1"/>
          <w:sz w:val="24"/>
          <w:szCs w:val="24"/>
        </w:rPr>
        <w:t>v</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godi</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lle</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erie,</w:t>
      </w:r>
      <w:r>
        <w:rPr>
          <w:rFonts w:ascii="Times New Roman" w:hAnsi="Times New Roman"/>
          <w:color w:val="000000"/>
          <w:spacing w:val="-3"/>
          <w:sz w:val="24"/>
          <w:szCs w:val="24"/>
        </w:rPr>
        <w:t xml:space="preserve"> </w:t>
      </w:r>
      <w:r>
        <w:rPr>
          <w:rFonts w:ascii="Times New Roman" w:hAnsi="Times New Roman"/>
          <w:color w:val="000000"/>
          <w:sz w:val="24"/>
          <w:szCs w:val="24"/>
        </w:rPr>
        <w:t>si</w:t>
      </w:r>
      <w:r>
        <w:rPr>
          <w:rFonts w:ascii="Times New Roman" w:hAnsi="Times New Roman"/>
          <w:color w:val="000000"/>
          <w:spacing w:val="-2"/>
          <w:sz w:val="24"/>
          <w:szCs w:val="24"/>
        </w:rPr>
        <w:t xml:space="preserve"> </w:t>
      </w:r>
      <w:r>
        <w:rPr>
          <w:rFonts w:ascii="Times New Roman" w:hAnsi="Times New Roman"/>
          <w:color w:val="000000"/>
          <w:sz w:val="24"/>
          <w:szCs w:val="24"/>
        </w:rPr>
        <w:t>procederà</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liquidare, in</w:t>
      </w:r>
      <w:r>
        <w:rPr>
          <w:rFonts w:ascii="Times New Roman" w:hAnsi="Times New Roman"/>
          <w:color w:val="000000"/>
          <w:spacing w:val="1"/>
          <w:sz w:val="24"/>
          <w:szCs w:val="24"/>
        </w:rPr>
        <w:t xml:space="preserve"> </w:t>
      </w:r>
      <w:r>
        <w:rPr>
          <w:rFonts w:ascii="Times New Roman" w:hAnsi="Times New Roman"/>
          <w:color w:val="000000"/>
          <w:sz w:val="24"/>
          <w:szCs w:val="24"/>
        </w:rPr>
        <w:t>sede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di </w:t>
      </w:r>
      <w:r>
        <w:rPr>
          <w:rFonts w:ascii="Times New Roman" w:hAnsi="Times New Roman"/>
          <w:color w:val="000000"/>
          <w:spacing w:val="1"/>
          <w:sz w:val="24"/>
          <w:szCs w:val="24"/>
        </w:rPr>
        <w:t>t</w:t>
      </w:r>
      <w:r>
        <w:rPr>
          <w:rFonts w:ascii="Times New Roman" w:hAnsi="Times New Roman"/>
          <w:color w:val="000000"/>
          <w:sz w:val="24"/>
          <w:szCs w:val="24"/>
        </w:rPr>
        <w:t>ratta</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ine</w:t>
      </w:r>
      <w:r>
        <w:rPr>
          <w:rFonts w:ascii="Times New Roman" w:hAnsi="Times New Roman"/>
          <w:color w:val="000000"/>
          <w:spacing w:val="1"/>
          <w:sz w:val="24"/>
          <w:szCs w:val="24"/>
        </w:rPr>
        <w:t xml:space="preserve"> </w:t>
      </w:r>
      <w:r>
        <w:rPr>
          <w:rFonts w:ascii="Times New Roman" w:hAnsi="Times New Roman"/>
          <w:color w:val="000000"/>
          <w:sz w:val="24"/>
          <w:szCs w:val="24"/>
        </w:rPr>
        <w:t>rapporto,</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ratei</w:t>
      </w:r>
      <w:r>
        <w:rPr>
          <w:rFonts w:ascii="Times New Roman" w:hAnsi="Times New Roman"/>
          <w:color w:val="000000"/>
          <w:spacing w:val="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aturati</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z w:val="24"/>
          <w:szCs w:val="24"/>
        </w:rPr>
        <w:t>gione</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z w:val="24"/>
          <w:szCs w:val="24"/>
        </w:rPr>
        <w:t>giorni</w:t>
      </w:r>
      <w:r>
        <w:rPr>
          <w:rFonts w:ascii="Times New Roman" w:hAnsi="Times New Roman"/>
          <w:color w:val="000000"/>
          <w:spacing w:val="1"/>
          <w:sz w:val="24"/>
          <w:szCs w:val="24"/>
        </w:rPr>
        <w:t xml:space="preserve"> </w:t>
      </w:r>
      <w:r>
        <w:rPr>
          <w:rFonts w:ascii="Times New Roman" w:hAnsi="Times New Roman"/>
          <w:color w:val="000000"/>
          <w:sz w:val="24"/>
          <w:szCs w:val="24"/>
        </w:rPr>
        <w:t>1,65</w:t>
      </w:r>
      <w:r>
        <w:rPr>
          <w:rFonts w:ascii="Times New Roman" w:hAnsi="Times New Roman"/>
          <w:color w:val="000000"/>
          <w:spacing w:val="1"/>
          <w:sz w:val="24"/>
          <w:szCs w:val="24"/>
        </w:rPr>
        <w:t xml:space="preserve"> </w:t>
      </w:r>
      <w:r>
        <w:rPr>
          <w:rFonts w:ascii="Times New Roman" w:hAnsi="Times New Roman"/>
          <w:color w:val="000000"/>
          <w:sz w:val="24"/>
          <w:szCs w:val="24"/>
        </w:rPr>
        <w:t>della</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retribuzione globale di fatto prevista dal punto 7 del presente articolo per ogni </w:t>
      </w:r>
      <w:r>
        <w:rPr>
          <w:rFonts w:ascii="Times New Roman" w:hAnsi="Times New Roman"/>
          <w:color w:val="000000"/>
          <w:spacing w:val="-2"/>
          <w:sz w:val="24"/>
          <w:szCs w:val="24"/>
        </w:rPr>
        <w:t>m</w:t>
      </w:r>
      <w:r>
        <w:rPr>
          <w:rFonts w:ascii="Times New Roman" w:hAnsi="Times New Roman"/>
          <w:color w:val="000000"/>
          <w:sz w:val="24"/>
          <w:szCs w:val="24"/>
        </w:rPr>
        <w:t>ese di servizio.</w:t>
      </w:r>
    </w:p>
    <w:p w:rsidR="008D5A6C" w:rsidRDefault="008D5A6C">
      <w:pPr>
        <w:widowControl w:val="0"/>
        <w:autoSpaceDE w:val="0"/>
        <w:autoSpaceDN w:val="0"/>
        <w:adjustRightInd w:val="0"/>
        <w:spacing w:before="7"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40" w:lineRule="auto"/>
        <w:ind w:left="114" w:right="7047"/>
        <w:jc w:val="both"/>
        <w:rPr>
          <w:rFonts w:ascii="Times New Roman" w:hAnsi="Times New Roman"/>
          <w:color w:val="000000"/>
          <w:sz w:val="24"/>
          <w:szCs w:val="24"/>
        </w:rPr>
      </w:pPr>
      <w:r>
        <w:rPr>
          <w:rFonts w:ascii="Times New Roman" w:hAnsi="Times New Roman"/>
          <w:i/>
          <w:iCs/>
          <w:color w:val="000000"/>
          <w:sz w:val="24"/>
          <w:szCs w:val="24"/>
        </w:rPr>
        <w:t>Personale a tempo parziale</w:t>
      </w:r>
    </w:p>
    <w:p w:rsidR="008D5A6C" w:rsidRDefault="008D5A6C">
      <w:pPr>
        <w:widowControl w:val="0"/>
        <w:autoSpaceDE w:val="0"/>
        <w:autoSpaceDN w:val="0"/>
        <w:adjustRightInd w:val="0"/>
        <w:spacing w:before="9" w:after="0" w:line="110" w:lineRule="exact"/>
        <w:rPr>
          <w:rFonts w:ascii="Times New Roman" w:hAnsi="Times New Roman"/>
          <w:color w:val="000000"/>
          <w:sz w:val="11"/>
          <w:szCs w:val="11"/>
        </w:rPr>
      </w:pPr>
    </w:p>
    <w:p w:rsidR="008D5A6C" w:rsidRDefault="008D5A6C">
      <w:pPr>
        <w:widowControl w:val="0"/>
        <w:tabs>
          <w:tab w:val="left" w:pos="820"/>
        </w:tabs>
        <w:autoSpaceDE w:val="0"/>
        <w:autoSpaceDN w:val="0"/>
        <w:adjustRightInd w:val="0"/>
        <w:spacing w:after="0" w:line="240" w:lineRule="auto"/>
        <w:ind w:left="397" w:right="56" w:hanging="283"/>
        <w:jc w:val="both"/>
        <w:rPr>
          <w:rFonts w:ascii="Times New Roman" w:hAnsi="Times New Roman"/>
          <w:color w:val="000000"/>
          <w:sz w:val="24"/>
          <w:szCs w:val="24"/>
        </w:rPr>
      </w:pPr>
      <w:r>
        <w:rPr>
          <w:rFonts w:ascii="Times New Roman" w:hAnsi="Times New Roman"/>
          <w:color w:val="000000"/>
          <w:sz w:val="24"/>
          <w:szCs w:val="24"/>
        </w:rPr>
        <w:t>18.</w:t>
      </w:r>
      <w:r>
        <w:rPr>
          <w:rFonts w:ascii="Times New Roman" w:hAnsi="Times New Roman"/>
          <w:color w:val="000000"/>
          <w:sz w:val="24"/>
          <w:szCs w:val="24"/>
        </w:rPr>
        <w:tab/>
        <w:t>Allo</w:t>
      </w:r>
      <w:r>
        <w:rPr>
          <w:rFonts w:ascii="Times New Roman" w:hAnsi="Times New Roman"/>
          <w:color w:val="000000"/>
          <w:spacing w:val="7"/>
          <w:sz w:val="24"/>
          <w:szCs w:val="24"/>
        </w:rPr>
        <w:t xml:space="preserve"> </w:t>
      </w:r>
      <w:r>
        <w:rPr>
          <w:rFonts w:ascii="Times New Roman" w:hAnsi="Times New Roman"/>
          <w:color w:val="000000"/>
          <w:sz w:val="24"/>
          <w:szCs w:val="24"/>
        </w:rPr>
        <w:t>scopo</w:t>
      </w:r>
      <w:r>
        <w:rPr>
          <w:rFonts w:ascii="Times New Roman" w:hAnsi="Times New Roman"/>
          <w:color w:val="000000"/>
          <w:spacing w:val="5"/>
          <w:sz w:val="24"/>
          <w:szCs w:val="24"/>
        </w:rPr>
        <w:t xml:space="preserve"> </w:t>
      </w:r>
      <w:r>
        <w:rPr>
          <w:rFonts w:ascii="Times New Roman" w:hAnsi="Times New Roman"/>
          <w:color w:val="000000"/>
          <w:sz w:val="24"/>
          <w:szCs w:val="24"/>
        </w:rPr>
        <w:t>di</w:t>
      </w:r>
      <w:r>
        <w:rPr>
          <w:rFonts w:ascii="Times New Roman" w:hAnsi="Times New Roman"/>
          <w:color w:val="000000"/>
          <w:spacing w:val="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a</w:t>
      </w:r>
      <w:r>
        <w:rPr>
          <w:rFonts w:ascii="Times New Roman" w:hAnsi="Times New Roman"/>
          <w:color w:val="000000"/>
          <w:sz w:val="24"/>
          <w:szCs w:val="24"/>
        </w:rPr>
        <w:t>rantire</w:t>
      </w:r>
      <w:r>
        <w:rPr>
          <w:rFonts w:ascii="Times New Roman" w:hAnsi="Times New Roman"/>
          <w:color w:val="000000"/>
          <w:spacing w:val="5"/>
          <w:sz w:val="24"/>
          <w:szCs w:val="24"/>
        </w:rPr>
        <w:t xml:space="preserve"> </w:t>
      </w:r>
      <w:r>
        <w:rPr>
          <w:rFonts w:ascii="Times New Roman" w:hAnsi="Times New Roman"/>
          <w:color w:val="000000"/>
          <w:sz w:val="24"/>
          <w:szCs w:val="24"/>
        </w:rPr>
        <w:t>parità</w:t>
      </w:r>
      <w:r>
        <w:rPr>
          <w:rFonts w:ascii="Times New Roman" w:hAnsi="Times New Roman"/>
          <w:color w:val="000000"/>
          <w:spacing w:val="7"/>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n</w:t>
      </w:r>
      <w:r>
        <w:rPr>
          <w:rFonts w:ascii="Times New Roman" w:hAnsi="Times New Roman"/>
          <w:color w:val="000000"/>
          <w:sz w:val="24"/>
          <w:szCs w:val="24"/>
        </w:rPr>
        <w:t>dizio</w:t>
      </w:r>
      <w:r>
        <w:rPr>
          <w:rFonts w:ascii="Times New Roman" w:hAnsi="Times New Roman"/>
          <w:color w:val="000000"/>
          <w:spacing w:val="-1"/>
          <w:sz w:val="24"/>
          <w:szCs w:val="24"/>
        </w:rPr>
        <w:t>n</w:t>
      </w:r>
      <w:r>
        <w:rPr>
          <w:rFonts w:ascii="Times New Roman" w:hAnsi="Times New Roman"/>
          <w:color w:val="000000"/>
          <w:sz w:val="24"/>
          <w:szCs w:val="24"/>
        </w:rPr>
        <w:t>i</w:t>
      </w:r>
      <w:r>
        <w:rPr>
          <w:rFonts w:ascii="Times New Roman" w:hAnsi="Times New Roman"/>
          <w:color w:val="000000"/>
          <w:spacing w:val="8"/>
          <w:sz w:val="24"/>
          <w:szCs w:val="24"/>
        </w:rPr>
        <w:t xml:space="preserve"> </w:t>
      </w:r>
      <w:r>
        <w:rPr>
          <w:rFonts w:ascii="Times New Roman" w:hAnsi="Times New Roman"/>
          <w:color w:val="000000"/>
          <w:spacing w:val="-1"/>
          <w:sz w:val="24"/>
          <w:szCs w:val="24"/>
        </w:rPr>
        <w:t>r</w:t>
      </w:r>
      <w:r>
        <w:rPr>
          <w:rFonts w:ascii="Times New Roman" w:hAnsi="Times New Roman"/>
          <w:color w:val="000000"/>
          <w:sz w:val="24"/>
          <w:szCs w:val="24"/>
        </w:rPr>
        <w:t>isp</w:t>
      </w:r>
      <w:r>
        <w:rPr>
          <w:rFonts w:ascii="Times New Roman" w:hAnsi="Times New Roman"/>
          <w:color w:val="000000"/>
          <w:spacing w:val="-1"/>
          <w:sz w:val="24"/>
          <w:szCs w:val="24"/>
        </w:rPr>
        <w:t>e</w:t>
      </w:r>
      <w:r>
        <w:rPr>
          <w:rFonts w:ascii="Times New Roman" w:hAnsi="Times New Roman"/>
          <w:color w:val="000000"/>
          <w:sz w:val="24"/>
          <w:szCs w:val="24"/>
        </w:rPr>
        <w:t>tto</w:t>
      </w:r>
      <w:r>
        <w:rPr>
          <w:rFonts w:ascii="Times New Roman" w:hAnsi="Times New Roman"/>
          <w:color w:val="000000"/>
          <w:spacing w:val="6"/>
          <w:sz w:val="24"/>
          <w:szCs w:val="24"/>
        </w:rPr>
        <w:t xml:space="preserve"> </w:t>
      </w:r>
      <w:r>
        <w:rPr>
          <w:rFonts w:ascii="Times New Roman" w:hAnsi="Times New Roman"/>
          <w:color w:val="000000"/>
          <w:sz w:val="24"/>
          <w:szCs w:val="24"/>
        </w:rPr>
        <w:t>al</w:t>
      </w:r>
      <w:r>
        <w:rPr>
          <w:rFonts w:ascii="Times New Roman" w:hAnsi="Times New Roman"/>
          <w:color w:val="000000"/>
          <w:spacing w:val="6"/>
          <w:sz w:val="24"/>
          <w:szCs w:val="24"/>
        </w:rPr>
        <w:t xml:space="preserve"> </w:t>
      </w:r>
      <w:r>
        <w:rPr>
          <w:rFonts w:ascii="Times New Roman" w:hAnsi="Times New Roman"/>
          <w:color w:val="000000"/>
          <w:sz w:val="24"/>
          <w:szCs w:val="24"/>
        </w:rPr>
        <w:t>lav</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z w:val="24"/>
          <w:szCs w:val="24"/>
        </w:rPr>
        <w:t>tore</w:t>
      </w:r>
      <w:r>
        <w:rPr>
          <w:rFonts w:ascii="Times New Roman" w:hAnsi="Times New Roman"/>
          <w:color w:val="000000"/>
          <w:spacing w:val="7"/>
          <w:sz w:val="24"/>
          <w:szCs w:val="24"/>
        </w:rPr>
        <w:t xml:space="preserve"> </w:t>
      </w:r>
      <w:r>
        <w:rPr>
          <w:rFonts w:ascii="Times New Roman" w:hAnsi="Times New Roman"/>
          <w:color w:val="000000"/>
          <w:sz w:val="24"/>
          <w:szCs w:val="24"/>
        </w:rPr>
        <w:t>a</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m</w:t>
      </w:r>
      <w:r>
        <w:rPr>
          <w:rFonts w:ascii="Times New Roman" w:hAnsi="Times New Roman"/>
          <w:color w:val="000000"/>
          <w:sz w:val="24"/>
          <w:szCs w:val="24"/>
        </w:rPr>
        <w:t>po</w:t>
      </w:r>
      <w:r>
        <w:rPr>
          <w:rFonts w:ascii="Times New Roman" w:hAnsi="Times New Roman"/>
          <w:color w:val="000000"/>
          <w:spacing w:val="7"/>
          <w:sz w:val="24"/>
          <w:szCs w:val="24"/>
        </w:rPr>
        <w:t xml:space="preserve"> </w:t>
      </w:r>
      <w:r>
        <w:rPr>
          <w:rFonts w:ascii="Times New Roman" w:hAnsi="Times New Roman"/>
          <w:color w:val="000000"/>
          <w:sz w:val="24"/>
          <w:szCs w:val="24"/>
        </w:rPr>
        <w:t>pieno,</w:t>
      </w:r>
      <w:r>
        <w:rPr>
          <w:rFonts w:ascii="Times New Roman" w:hAnsi="Times New Roman"/>
          <w:color w:val="000000"/>
          <w:spacing w:val="6"/>
          <w:sz w:val="24"/>
          <w:szCs w:val="24"/>
        </w:rPr>
        <w:t xml:space="preserve"> </w:t>
      </w:r>
      <w:r>
        <w:rPr>
          <w:rFonts w:ascii="Times New Roman" w:hAnsi="Times New Roman"/>
          <w:color w:val="000000"/>
          <w:sz w:val="24"/>
          <w:szCs w:val="24"/>
        </w:rPr>
        <w:t>il</w:t>
      </w:r>
      <w:r>
        <w:rPr>
          <w:rFonts w:ascii="Times New Roman" w:hAnsi="Times New Roman"/>
          <w:color w:val="000000"/>
          <w:spacing w:val="7"/>
          <w:sz w:val="24"/>
          <w:szCs w:val="24"/>
        </w:rPr>
        <w:t xml:space="preserve"> </w:t>
      </w:r>
      <w:r>
        <w:rPr>
          <w:rFonts w:ascii="Times New Roman" w:hAnsi="Times New Roman"/>
          <w:color w:val="000000"/>
          <w:sz w:val="24"/>
          <w:szCs w:val="24"/>
        </w:rPr>
        <w:t>personale a te</w:t>
      </w:r>
      <w:r>
        <w:rPr>
          <w:rFonts w:ascii="Times New Roman" w:hAnsi="Times New Roman"/>
          <w:color w:val="000000"/>
          <w:spacing w:val="-2"/>
          <w:sz w:val="24"/>
          <w:szCs w:val="24"/>
        </w:rPr>
        <w:t>m</w:t>
      </w:r>
      <w:r>
        <w:rPr>
          <w:rFonts w:ascii="Times New Roman" w:hAnsi="Times New Roman"/>
          <w:color w:val="000000"/>
          <w:sz w:val="24"/>
          <w:szCs w:val="24"/>
        </w:rPr>
        <w:t>po pa</w:t>
      </w:r>
      <w:r>
        <w:rPr>
          <w:rFonts w:ascii="Times New Roman" w:hAnsi="Times New Roman"/>
          <w:color w:val="000000"/>
          <w:spacing w:val="2"/>
          <w:sz w:val="24"/>
          <w:szCs w:val="24"/>
        </w:rPr>
        <w:t>r</w:t>
      </w:r>
      <w:r>
        <w:rPr>
          <w:rFonts w:ascii="Times New Roman" w:hAnsi="Times New Roman"/>
          <w:color w:val="000000"/>
          <w:sz w:val="24"/>
          <w:szCs w:val="24"/>
        </w:rPr>
        <w:t>ziale ha diritto, per ogni anno solare, ad un perio</w:t>
      </w:r>
      <w:r>
        <w:rPr>
          <w:rFonts w:ascii="Times New Roman" w:hAnsi="Times New Roman"/>
          <w:color w:val="000000"/>
          <w:spacing w:val="-2"/>
          <w:sz w:val="24"/>
          <w:szCs w:val="24"/>
        </w:rPr>
        <w:t>d</w:t>
      </w:r>
      <w:r>
        <w:rPr>
          <w:rFonts w:ascii="Times New Roman" w:hAnsi="Times New Roman"/>
          <w:color w:val="000000"/>
          <w:sz w:val="24"/>
          <w:szCs w:val="24"/>
        </w:rPr>
        <w:t>o retribuito di ferie pari a 1/12 della sua</w:t>
      </w:r>
      <w:r>
        <w:rPr>
          <w:rFonts w:ascii="Times New Roman" w:hAnsi="Times New Roman"/>
          <w:color w:val="000000"/>
          <w:spacing w:val="-11"/>
          <w:sz w:val="24"/>
          <w:szCs w:val="24"/>
        </w:rPr>
        <w:t xml:space="preserve"> </w:t>
      </w:r>
      <w:r>
        <w:rPr>
          <w:rFonts w:ascii="Times New Roman" w:hAnsi="Times New Roman"/>
          <w:color w:val="000000"/>
          <w:sz w:val="24"/>
          <w:szCs w:val="24"/>
        </w:rPr>
        <w:t>prestazione</w:t>
      </w:r>
      <w:r>
        <w:rPr>
          <w:rFonts w:ascii="Times New Roman" w:hAnsi="Times New Roman"/>
          <w:color w:val="000000"/>
          <w:spacing w:val="-9"/>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ini</w:t>
      </w:r>
      <w:r>
        <w:rPr>
          <w:rFonts w:ascii="Times New Roman" w:hAnsi="Times New Roman"/>
          <w:color w:val="000000"/>
          <w:spacing w:val="-2"/>
          <w:sz w:val="24"/>
          <w:szCs w:val="24"/>
        </w:rPr>
        <w:t>m</w:t>
      </w:r>
      <w:r>
        <w:rPr>
          <w:rFonts w:ascii="Times New Roman" w:hAnsi="Times New Roman"/>
          <w:color w:val="000000"/>
          <w:sz w:val="24"/>
          <w:szCs w:val="24"/>
        </w:rPr>
        <w:t>a</w:t>
      </w:r>
      <w:r>
        <w:rPr>
          <w:rFonts w:ascii="Times New Roman" w:hAnsi="Times New Roman"/>
          <w:color w:val="000000"/>
          <w:spacing w:val="-8"/>
          <w:sz w:val="24"/>
          <w:szCs w:val="24"/>
        </w:rPr>
        <w:t xml:space="preserve"> </w:t>
      </w:r>
      <w:r>
        <w:rPr>
          <w:rFonts w:ascii="Times New Roman" w:hAnsi="Times New Roman"/>
          <w:color w:val="000000"/>
          <w:sz w:val="24"/>
          <w:szCs w:val="24"/>
        </w:rPr>
        <w:t>annua</w:t>
      </w:r>
      <w:r>
        <w:rPr>
          <w:rFonts w:ascii="Times New Roman" w:hAnsi="Times New Roman"/>
          <w:color w:val="000000"/>
          <w:spacing w:val="-11"/>
          <w:sz w:val="24"/>
          <w:szCs w:val="24"/>
        </w:rPr>
        <w:t xml:space="preserve"> </w:t>
      </w:r>
      <w:r>
        <w:rPr>
          <w:rFonts w:ascii="Times New Roman" w:hAnsi="Times New Roman"/>
          <w:color w:val="000000"/>
          <w:sz w:val="24"/>
          <w:szCs w:val="24"/>
        </w:rPr>
        <w:t>per</w:t>
      </w:r>
      <w:r>
        <w:rPr>
          <w:rFonts w:ascii="Times New Roman" w:hAnsi="Times New Roman"/>
          <w:color w:val="000000"/>
          <w:spacing w:val="-11"/>
          <w:sz w:val="24"/>
          <w:szCs w:val="24"/>
        </w:rPr>
        <w:t xml:space="preserve"> </w:t>
      </w:r>
      <w:r>
        <w:rPr>
          <w:rFonts w:ascii="Times New Roman" w:hAnsi="Times New Roman"/>
          <w:color w:val="000000"/>
          <w:sz w:val="24"/>
          <w:szCs w:val="24"/>
        </w:rPr>
        <w:t>anzianità</w:t>
      </w:r>
      <w:r>
        <w:rPr>
          <w:rFonts w:ascii="Times New Roman" w:hAnsi="Times New Roman"/>
          <w:color w:val="000000"/>
          <w:spacing w:val="-11"/>
          <w:sz w:val="24"/>
          <w:szCs w:val="24"/>
        </w:rPr>
        <w:t xml:space="preserve"> </w:t>
      </w:r>
      <w:r>
        <w:rPr>
          <w:rFonts w:ascii="Times New Roman" w:hAnsi="Times New Roman"/>
          <w:color w:val="000000"/>
          <w:sz w:val="24"/>
          <w:szCs w:val="24"/>
        </w:rPr>
        <w:t>di</w:t>
      </w:r>
      <w:r>
        <w:rPr>
          <w:rFonts w:ascii="Times New Roman" w:hAnsi="Times New Roman"/>
          <w:color w:val="000000"/>
          <w:spacing w:val="-11"/>
          <w:sz w:val="24"/>
          <w:szCs w:val="24"/>
        </w:rPr>
        <w:t xml:space="preserve"> </w:t>
      </w:r>
      <w:r>
        <w:rPr>
          <w:rFonts w:ascii="Times New Roman" w:hAnsi="Times New Roman"/>
          <w:color w:val="000000"/>
          <w:sz w:val="24"/>
          <w:szCs w:val="24"/>
        </w:rPr>
        <w:t>servizio</w:t>
      </w:r>
      <w:r>
        <w:rPr>
          <w:rFonts w:ascii="Times New Roman" w:hAnsi="Times New Roman"/>
          <w:color w:val="000000"/>
          <w:spacing w:val="-1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ino</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1"/>
          <w:sz w:val="24"/>
          <w:szCs w:val="24"/>
        </w:rPr>
        <w:t xml:space="preserve"> </w:t>
      </w:r>
      <w:r>
        <w:rPr>
          <w:rFonts w:ascii="Times New Roman" w:hAnsi="Times New Roman"/>
          <w:color w:val="000000"/>
          <w:sz w:val="24"/>
          <w:szCs w:val="24"/>
        </w:rPr>
        <w:t>8</w:t>
      </w:r>
      <w:r>
        <w:rPr>
          <w:rFonts w:ascii="Times New Roman" w:hAnsi="Times New Roman"/>
          <w:color w:val="000000"/>
          <w:spacing w:val="-13"/>
          <w:sz w:val="24"/>
          <w:szCs w:val="24"/>
        </w:rPr>
        <w:t xml:space="preserve"> </w:t>
      </w:r>
      <w:r>
        <w:rPr>
          <w:rFonts w:ascii="Times New Roman" w:hAnsi="Times New Roman"/>
          <w:color w:val="000000"/>
          <w:sz w:val="24"/>
          <w:szCs w:val="24"/>
        </w:rPr>
        <w:t>anni.</w:t>
      </w:r>
      <w:r>
        <w:rPr>
          <w:rFonts w:ascii="Times New Roman" w:hAnsi="Times New Roman"/>
          <w:color w:val="000000"/>
          <w:spacing w:val="-11"/>
          <w:sz w:val="24"/>
          <w:szCs w:val="24"/>
        </w:rPr>
        <w:t xml:space="preserve"> </w:t>
      </w:r>
      <w:r>
        <w:rPr>
          <w:rFonts w:ascii="Times New Roman" w:hAnsi="Times New Roman"/>
          <w:color w:val="000000"/>
          <w:sz w:val="24"/>
          <w:szCs w:val="24"/>
        </w:rPr>
        <w:t>Tale</w:t>
      </w:r>
      <w:r>
        <w:rPr>
          <w:rFonts w:ascii="Times New Roman" w:hAnsi="Times New Roman"/>
          <w:color w:val="000000"/>
          <w:spacing w:val="-11"/>
          <w:sz w:val="24"/>
          <w:szCs w:val="24"/>
        </w:rPr>
        <w:t xml:space="preserve"> </w:t>
      </w:r>
      <w:r>
        <w:rPr>
          <w:rFonts w:ascii="Times New Roman" w:hAnsi="Times New Roman"/>
          <w:color w:val="000000"/>
          <w:sz w:val="24"/>
          <w:szCs w:val="24"/>
        </w:rPr>
        <w:t>periodo</w:t>
      </w:r>
      <w:r>
        <w:rPr>
          <w:rFonts w:ascii="Times New Roman" w:hAnsi="Times New Roman"/>
          <w:color w:val="000000"/>
          <w:spacing w:val="-11"/>
          <w:sz w:val="24"/>
          <w:szCs w:val="24"/>
        </w:rPr>
        <w:t xml:space="preserve"> </w:t>
      </w:r>
      <w:r>
        <w:rPr>
          <w:rFonts w:ascii="Times New Roman" w:hAnsi="Times New Roman"/>
          <w:color w:val="000000"/>
          <w:sz w:val="24"/>
          <w:szCs w:val="24"/>
        </w:rPr>
        <w:t>viene</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2"/>
          <w:sz w:val="24"/>
          <w:szCs w:val="24"/>
        </w:rPr>
        <w:t>m</w:t>
      </w:r>
      <w:r>
        <w:rPr>
          <w:rFonts w:ascii="Times New Roman" w:hAnsi="Times New Roman"/>
          <w:color w:val="000000"/>
          <w:sz w:val="24"/>
          <w:szCs w:val="24"/>
        </w:rPr>
        <w:t xml:space="preserve">entato del 25% della prestazione </w:t>
      </w:r>
      <w:r>
        <w:rPr>
          <w:rFonts w:ascii="Times New Roman" w:hAnsi="Times New Roman"/>
          <w:color w:val="000000"/>
          <w:spacing w:val="-2"/>
          <w:sz w:val="24"/>
          <w:szCs w:val="24"/>
        </w:rPr>
        <w:t>m</w:t>
      </w:r>
      <w:r>
        <w:rPr>
          <w:rFonts w:ascii="Times New Roman" w:hAnsi="Times New Roman"/>
          <w:color w:val="000000"/>
          <w:sz w:val="24"/>
          <w:szCs w:val="24"/>
        </w:rPr>
        <w:t>in</w:t>
      </w:r>
      <w:r>
        <w:rPr>
          <w:rFonts w:ascii="Times New Roman" w:hAnsi="Times New Roman"/>
          <w:color w:val="000000"/>
          <w:spacing w:val="2"/>
          <w:sz w:val="24"/>
          <w:szCs w:val="24"/>
        </w:rPr>
        <w:t>i</w:t>
      </w:r>
      <w:r>
        <w:rPr>
          <w:rFonts w:ascii="Times New Roman" w:hAnsi="Times New Roman"/>
          <w:color w:val="000000"/>
          <w:spacing w:val="-2"/>
          <w:sz w:val="24"/>
          <w:szCs w:val="24"/>
        </w:rPr>
        <w:t>m</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annua per</w:t>
      </w:r>
      <w:r>
        <w:rPr>
          <w:rFonts w:ascii="Times New Roman" w:hAnsi="Times New Roman"/>
          <w:color w:val="000000"/>
          <w:spacing w:val="-2"/>
          <w:sz w:val="24"/>
          <w:szCs w:val="24"/>
        </w:rPr>
        <w:t xml:space="preserve"> </w:t>
      </w:r>
      <w:r>
        <w:rPr>
          <w:rFonts w:ascii="Times New Roman" w:hAnsi="Times New Roman"/>
          <w:color w:val="000000"/>
          <w:sz w:val="24"/>
          <w:szCs w:val="24"/>
        </w:rPr>
        <w:t>anzianità di servizio</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 xml:space="preserve">i </w:t>
      </w:r>
      <w:r>
        <w:rPr>
          <w:rFonts w:ascii="Times New Roman" w:hAnsi="Times New Roman"/>
          <w:color w:val="000000"/>
          <w:spacing w:val="-1"/>
          <w:sz w:val="24"/>
          <w:szCs w:val="24"/>
        </w:rPr>
        <w:t>ol</w:t>
      </w:r>
      <w:r>
        <w:rPr>
          <w:rFonts w:ascii="Times New Roman" w:hAnsi="Times New Roman"/>
          <w:color w:val="000000"/>
          <w:spacing w:val="1"/>
          <w:sz w:val="24"/>
          <w:szCs w:val="24"/>
        </w:rPr>
        <w:t>t</w:t>
      </w:r>
      <w:r>
        <w:rPr>
          <w:rFonts w:ascii="Times New Roman" w:hAnsi="Times New Roman"/>
          <w:color w:val="000000"/>
          <w:sz w:val="24"/>
          <w:szCs w:val="24"/>
        </w:rPr>
        <w:t>re</w:t>
      </w:r>
      <w:r>
        <w:rPr>
          <w:rFonts w:ascii="Times New Roman" w:hAnsi="Times New Roman"/>
          <w:color w:val="000000"/>
          <w:spacing w:val="-2"/>
          <w:sz w:val="24"/>
          <w:szCs w:val="24"/>
        </w:rPr>
        <w:t xml:space="preserve"> </w:t>
      </w:r>
      <w:r>
        <w:rPr>
          <w:rFonts w:ascii="Times New Roman" w:hAnsi="Times New Roman"/>
          <w:color w:val="000000"/>
          <w:sz w:val="24"/>
          <w:szCs w:val="24"/>
        </w:rPr>
        <w:t>8</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nn</w:t>
      </w:r>
      <w:r>
        <w:rPr>
          <w:rFonts w:ascii="Times New Roman" w:hAnsi="Times New Roman"/>
          <w:color w:val="000000"/>
          <w:sz w:val="24"/>
          <w:szCs w:val="24"/>
        </w:rPr>
        <w:t>i e</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1</w:t>
      </w:r>
      <w:r>
        <w:rPr>
          <w:rFonts w:ascii="Times New Roman" w:hAnsi="Times New Roman"/>
          <w:color w:val="000000"/>
          <w:sz w:val="24"/>
          <w:szCs w:val="24"/>
        </w:rPr>
        <w:t>5</w:t>
      </w:r>
      <w:r>
        <w:rPr>
          <w:rFonts w:ascii="Times New Roman" w:hAnsi="Times New Roman"/>
          <w:color w:val="000000"/>
          <w:spacing w:val="-2"/>
          <w:sz w:val="24"/>
          <w:szCs w:val="24"/>
        </w:rPr>
        <w:t xml:space="preserve"> </w:t>
      </w:r>
      <w:r>
        <w:rPr>
          <w:rFonts w:ascii="Times New Roman" w:hAnsi="Times New Roman"/>
          <w:color w:val="000000"/>
          <w:sz w:val="24"/>
          <w:szCs w:val="24"/>
        </w:rPr>
        <w:t>an</w:t>
      </w:r>
      <w:r>
        <w:rPr>
          <w:rFonts w:ascii="Times New Roman" w:hAnsi="Times New Roman"/>
          <w:color w:val="000000"/>
          <w:spacing w:val="-1"/>
          <w:sz w:val="24"/>
          <w:szCs w:val="24"/>
        </w:rPr>
        <w:t>n</w:t>
      </w:r>
      <w:r>
        <w:rPr>
          <w:rFonts w:ascii="Times New Roman" w:hAnsi="Times New Roman"/>
          <w:color w:val="000000"/>
          <w:sz w:val="24"/>
          <w:szCs w:val="24"/>
        </w:rPr>
        <w:t>i e del 50% della stessa per anzia</w:t>
      </w:r>
      <w:r>
        <w:rPr>
          <w:rFonts w:ascii="Times New Roman" w:hAnsi="Times New Roman"/>
          <w:color w:val="000000"/>
          <w:spacing w:val="-2"/>
          <w:sz w:val="24"/>
          <w:szCs w:val="24"/>
        </w:rPr>
        <w:t>n</w:t>
      </w:r>
      <w:r>
        <w:rPr>
          <w:rFonts w:ascii="Times New Roman" w:hAnsi="Times New Roman"/>
          <w:color w:val="000000"/>
          <w:sz w:val="24"/>
          <w:szCs w:val="24"/>
        </w:rPr>
        <w:t>ità di servizio oltre i 15 anni.</w:t>
      </w:r>
    </w:p>
    <w:p w:rsidR="008D5A6C" w:rsidRDefault="008D5A6C">
      <w:pPr>
        <w:widowControl w:val="0"/>
        <w:autoSpaceDE w:val="0"/>
        <w:autoSpaceDN w:val="0"/>
        <w:adjustRightInd w:val="0"/>
        <w:spacing w:after="0" w:line="240" w:lineRule="auto"/>
        <w:ind w:left="398" w:right="55"/>
        <w:jc w:val="both"/>
        <w:rPr>
          <w:rFonts w:ascii="Times New Roman" w:hAnsi="Times New Roman"/>
          <w:color w:val="000000"/>
          <w:sz w:val="24"/>
          <w:szCs w:val="24"/>
        </w:rPr>
      </w:pPr>
      <w:r>
        <w:rPr>
          <w:rFonts w:ascii="Times New Roman" w:hAnsi="Times New Roman"/>
          <w:color w:val="000000"/>
          <w:sz w:val="24"/>
          <w:szCs w:val="24"/>
        </w:rPr>
        <w:t>La</w:t>
      </w:r>
      <w:r>
        <w:rPr>
          <w:rFonts w:ascii="Times New Roman" w:hAnsi="Times New Roman"/>
          <w:color w:val="000000"/>
          <w:spacing w:val="1"/>
          <w:sz w:val="24"/>
          <w:szCs w:val="24"/>
        </w:rPr>
        <w:t xml:space="preserve"> </w:t>
      </w:r>
      <w:r>
        <w:rPr>
          <w:rFonts w:ascii="Times New Roman" w:hAnsi="Times New Roman"/>
          <w:color w:val="000000"/>
          <w:sz w:val="24"/>
          <w:szCs w:val="24"/>
        </w:rPr>
        <w:t>retribuzione</w:t>
      </w:r>
      <w:r>
        <w:rPr>
          <w:rFonts w:ascii="Times New Roman" w:hAnsi="Times New Roman"/>
          <w:color w:val="000000"/>
          <w:spacing w:val="1"/>
          <w:sz w:val="24"/>
          <w:szCs w:val="24"/>
        </w:rPr>
        <w:t xml:space="preserve"> </w:t>
      </w:r>
      <w:r>
        <w:rPr>
          <w:rFonts w:ascii="Times New Roman" w:hAnsi="Times New Roman"/>
          <w:color w:val="000000"/>
          <w:sz w:val="24"/>
          <w:szCs w:val="24"/>
        </w:rPr>
        <w:t>giornaliera</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 xml:space="preserve"> </w:t>
      </w:r>
      <w:r>
        <w:rPr>
          <w:rFonts w:ascii="Times New Roman" w:hAnsi="Times New Roman"/>
          <w:color w:val="000000"/>
          <w:sz w:val="24"/>
          <w:szCs w:val="24"/>
        </w:rPr>
        <w:t>caso</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erie</w:t>
      </w:r>
      <w:r>
        <w:rPr>
          <w:rFonts w:ascii="Times New Roman" w:hAnsi="Times New Roman"/>
          <w:color w:val="000000"/>
          <w:spacing w:val="1"/>
          <w:sz w:val="24"/>
          <w:szCs w:val="24"/>
        </w:rPr>
        <w:t xml:space="preserve"> </w:t>
      </w:r>
      <w:r>
        <w:rPr>
          <w:rFonts w:ascii="Times New Roman" w:hAnsi="Times New Roman"/>
          <w:color w:val="000000"/>
          <w:sz w:val="24"/>
          <w:szCs w:val="24"/>
        </w:rPr>
        <w:t>è</w:t>
      </w:r>
      <w:r>
        <w:rPr>
          <w:rFonts w:ascii="Times New Roman" w:hAnsi="Times New Roman"/>
          <w:color w:val="000000"/>
          <w:spacing w:val="2"/>
          <w:sz w:val="24"/>
          <w:szCs w:val="24"/>
        </w:rPr>
        <w:t xml:space="preserve"> </w:t>
      </w:r>
      <w:r>
        <w:rPr>
          <w:rFonts w:ascii="Times New Roman" w:hAnsi="Times New Roman"/>
          <w:color w:val="000000"/>
          <w:sz w:val="24"/>
          <w:szCs w:val="24"/>
        </w:rPr>
        <w:t>corrispondente</w:t>
      </w:r>
      <w:r>
        <w:rPr>
          <w:rFonts w:ascii="Times New Roman" w:hAnsi="Times New Roman"/>
          <w:color w:val="000000"/>
          <w:spacing w:val="1"/>
          <w:sz w:val="24"/>
          <w:szCs w:val="24"/>
        </w:rPr>
        <w:t xml:space="preserve"> a</w:t>
      </w:r>
      <w:r>
        <w:rPr>
          <w:rFonts w:ascii="Times New Roman" w:hAnsi="Times New Roman"/>
          <w:color w:val="000000"/>
          <w:sz w:val="24"/>
          <w:szCs w:val="24"/>
        </w:rPr>
        <w:t>lla</w:t>
      </w:r>
      <w:r>
        <w:rPr>
          <w:rFonts w:ascii="Times New Roman" w:hAnsi="Times New Roman"/>
          <w:color w:val="000000"/>
          <w:spacing w:val="2"/>
          <w:sz w:val="24"/>
          <w:szCs w:val="24"/>
        </w:rPr>
        <w:t xml:space="preserve"> </w:t>
      </w:r>
      <w:r>
        <w:rPr>
          <w:rFonts w:ascii="Times New Roman" w:hAnsi="Times New Roman"/>
          <w:color w:val="000000"/>
          <w:sz w:val="24"/>
          <w:szCs w:val="24"/>
        </w:rPr>
        <w:t>durata</w:t>
      </w:r>
      <w:r>
        <w:rPr>
          <w:rFonts w:ascii="Times New Roman" w:hAnsi="Times New Roman"/>
          <w:color w:val="000000"/>
          <w:spacing w:val="2"/>
          <w:sz w:val="24"/>
          <w:szCs w:val="24"/>
        </w:rPr>
        <w:t xml:space="preserve"> </w:t>
      </w:r>
      <w:r>
        <w:rPr>
          <w:rFonts w:ascii="Times New Roman" w:hAnsi="Times New Roman"/>
          <w:color w:val="000000"/>
          <w:sz w:val="24"/>
          <w:szCs w:val="24"/>
        </w:rPr>
        <w:t>della prest</w:t>
      </w:r>
      <w:r>
        <w:rPr>
          <w:rFonts w:ascii="Times New Roman" w:hAnsi="Times New Roman"/>
          <w:color w:val="000000"/>
          <w:spacing w:val="-1"/>
          <w:sz w:val="24"/>
          <w:szCs w:val="24"/>
        </w:rPr>
        <w:t>a</w:t>
      </w:r>
      <w:r>
        <w:rPr>
          <w:rFonts w:ascii="Times New Roman" w:hAnsi="Times New Roman"/>
          <w:color w:val="000000"/>
          <w:sz w:val="24"/>
          <w:szCs w:val="24"/>
        </w:rPr>
        <w:t>zio</w:t>
      </w:r>
      <w:r>
        <w:rPr>
          <w:rFonts w:ascii="Times New Roman" w:hAnsi="Times New Roman"/>
          <w:color w:val="000000"/>
          <w:spacing w:val="-1"/>
          <w:sz w:val="24"/>
          <w:szCs w:val="24"/>
        </w:rPr>
        <w:t>n</w:t>
      </w:r>
      <w:r>
        <w:rPr>
          <w:rFonts w:ascii="Times New Roman" w:hAnsi="Times New Roman"/>
          <w:color w:val="000000"/>
          <w:sz w:val="24"/>
          <w:szCs w:val="24"/>
        </w:rPr>
        <w:t>e program</w:t>
      </w:r>
      <w:r>
        <w:rPr>
          <w:rFonts w:ascii="Times New Roman" w:hAnsi="Times New Roman"/>
          <w:color w:val="000000"/>
          <w:spacing w:val="-2"/>
          <w:sz w:val="24"/>
          <w:szCs w:val="24"/>
        </w:rPr>
        <w:t>m</w:t>
      </w:r>
      <w:r>
        <w:rPr>
          <w:rFonts w:ascii="Times New Roman" w:hAnsi="Times New Roman"/>
          <w:color w:val="000000"/>
          <w:sz w:val="24"/>
          <w:szCs w:val="24"/>
        </w:rPr>
        <w:t>ata coincide</w:t>
      </w:r>
      <w:r>
        <w:rPr>
          <w:rFonts w:ascii="Times New Roman" w:hAnsi="Times New Roman"/>
          <w:color w:val="000000"/>
          <w:spacing w:val="-1"/>
          <w:sz w:val="24"/>
          <w:szCs w:val="24"/>
        </w:rPr>
        <w:t>n</w:t>
      </w:r>
      <w:r>
        <w:rPr>
          <w:rFonts w:ascii="Times New Roman" w:hAnsi="Times New Roman"/>
          <w:color w:val="000000"/>
          <w:sz w:val="24"/>
          <w:szCs w:val="24"/>
        </w:rPr>
        <w:t>te con la richiesta.</w:t>
      </w:r>
    </w:p>
    <w:p w:rsidR="008D5A6C" w:rsidRDefault="008D5A6C">
      <w:pPr>
        <w:widowControl w:val="0"/>
        <w:autoSpaceDE w:val="0"/>
        <w:autoSpaceDN w:val="0"/>
        <w:adjustRightInd w:val="0"/>
        <w:spacing w:after="0" w:line="240" w:lineRule="auto"/>
        <w:ind w:left="398" w:right="54"/>
        <w:jc w:val="both"/>
        <w:rPr>
          <w:rFonts w:ascii="Times New Roman" w:hAnsi="Times New Roman"/>
          <w:color w:val="000000"/>
          <w:sz w:val="24"/>
          <w:szCs w:val="24"/>
        </w:rPr>
      </w:pPr>
      <w:r>
        <w:rPr>
          <w:rFonts w:ascii="Times New Roman" w:hAnsi="Times New Roman"/>
          <w:color w:val="000000"/>
          <w:sz w:val="24"/>
          <w:szCs w:val="24"/>
        </w:rPr>
        <w:t>Qualora</w:t>
      </w:r>
      <w:r>
        <w:rPr>
          <w:rFonts w:ascii="Times New Roman" w:hAnsi="Times New Roman"/>
          <w:color w:val="000000"/>
          <w:spacing w:val="1"/>
          <w:sz w:val="24"/>
          <w:szCs w:val="24"/>
        </w:rPr>
        <w:t xml:space="preserve"> </w:t>
      </w:r>
      <w:r>
        <w:rPr>
          <w:rFonts w:ascii="Times New Roman" w:hAnsi="Times New Roman"/>
          <w:color w:val="000000"/>
          <w:sz w:val="24"/>
          <w:szCs w:val="24"/>
        </w:rPr>
        <w:t>la</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restazione</w:t>
      </w:r>
      <w:r>
        <w:rPr>
          <w:rFonts w:ascii="Times New Roman" w:hAnsi="Times New Roman"/>
          <w:color w:val="000000"/>
          <w:spacing w:val="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edia</w:t>
      </w:r>
      <w:r>
        <w:rPr>
          <w:rFonts w:ascii="Times New Roman" w:hAnsi="Times New Roman"/>
          <w:color w:val="000000"/>
          <w:spacing w:val="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ensile,</w:t>
      </w:r>
      <w:r>
        <w:rPr>
          <w:rFonts w:ascii="Times New Roman" w:hAnsi="Times New Roman"/>
          <w:color w:val="000000"/>
          <w:spacing w:val="1"/>
          <w:sz w:val="24"/>
          <w:szCs w:val="24"/>
        </w:rPr>
        <w:t xml:space="preserve"> </w:t>
      </w:r>
      <w:r>
        <w:rPr>
          <w:rFonts w:ascii="Times New Roman" w:hAnsi="Times New Roman"/>
          <w:color w:val="000000"/>
          <w:sz w:val="24"/>
          <w:szCs w:val="24"/>
        </w:rPr>
        <w:t>pari</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1/12 delle</w:t>
      </w:r>
      <w:r>
        <w:rPr>
          <w:rFonts w:ascii="Times New Roman" w:hAnsi="Times New Roman"/>
          <w:color w:val="000000"/>
          <w:spacing w:val="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z w:val="24"/>
          <w:szCs w:val="24"/>
        </w:rPr>
        <w:t>ef</w:t>
      </w:r>
      <w:r>
        <w:rPr>
          <w:rFonts w:ascii="Times New Roman" w:hAnsi="Times New Roman"/>
          <w:color w:val="000000"/>
          <w:spacing w:val="-1"/>
          <w:sz w:val="24"/>
          <w:szCs w:val="24"/>
        </w:rPr>
        <w:t>f</w:t>
      </w:r>
      <w:r>
        <w:rPr>
          <w:rFonts w:ascii="Times New Roman" w:hAnsi="Times New Roman"/>
          <w:color w:val="000000"/>
          <w:sz w:val="24"/>
          <w:szCs w:val="24"/>
        </w:rPr>
        <w:t>ettiva</w:t>
      </w:r>
      <w:r>
        <w:rPr>
          <w:rFonts w:ascii="Times New Roman" w:hAnsi="Times New Roman"/>
          <w:color w:val="000000"/>
          <w:spacing w:val="-2"/>
          <w:sz w:val="24"/>
          <w:szCs w:val="24"/>
        </w:rPr>
        <w:t>m</w:t>
      </w:r>
      <w:r>
        <w:rPr>
          <w:rFonts w:ascii="Times New Roman" w:hAnsi="Times New Roman"/>
          <w:color w:val="000000"/>
          <w:sz w:val="24"/>
          <w:szCs w:val="24"/>
        </w:rPr>
        <w:t>ente</w:t>
      </w:r>
      <w:r>
        <w:rPr>
          <w:rFonts w:ascii="Times New Roman" w:hAnsi="Times New Roman"/>
          <w:color w:val="000000"/>
          <w:spacing w:val="1"/>
          <w:sz w:val="24"/>
          <w:szCs w:val="24"/>
        </w:rPr>
        <w:t xml:space="preserve"> </w:t>
      </w:r>
      <w:r>
        <w:rPr>
          <w:rFonts w:ascii="Times New Roman" w:hAnsi="Times New Roman"/>
          <w:color w:val="000000"/>
          <w:sz w:val="24"/>
          <w:szCs w:val="24"/>
        </w:rPr>
        <w:t>lavorate</w:t>
      </w:r>
      <w:r>
        <w:rPr>
          <w:rFonts w:ascii="Times New Roman" w:hAnsi="Times New Roman"/>
          <w:color w:val="000000"/>
          <w:spacing w:val="1"/>
          <w:sz w:val="24"/>
          <w:szCs w:val="24"/>
        </w:rPr>
        <w:t xml:space="preserve"> </w:t>
      </w:r>
      <w:r>
        <w:rPr>
          <w:rFonts w:ascii="Times New Roman" w:hAnsi="Times New Roman"/>
          <w:color w:val="000000"/>
          <w:sz w:val="24"/>
          <w:szCs w:val="24"/>
        </w:rPr>
        <w:t>nell’anno,</w:t>
      </w:r>
      <w:r>
        <w:rPr>
          <w:rFonts w:ascii="Times New Roman" w:hAnsi="Times New Roman"/>
          <w:color w:val="000000"/>
          <w:spacing w:val="1"/>
          <w:sz w:val="24"/>
          <w:szCs w:val="24"/>
        </w:rPr>
        <w:t xml:space="preserve"> </w:t>
      </w:r>
      <w:r>
        <w:rPr>
          <w:rFonts w:ascii="Times New Roman" w:hAnsi="Times New Roman"/>
          <w:color w:val="000000"/>
          <w:sz w:val="24"/>
          <w:szCs w:val="24"/>
        </w:rPr>
        <w:t>sia superi</w:t>
      </w:r>
      <w:r>
        <w:rPr>
          <w:rFonts w:ascii="Times New Roman" w:hAnsi="Times New Roman"/>
          <w:color w:val="000000"/>
          <w:spacing w:val="-1"/>
          <w:sz w:val="24"/>
          <w:szCs w:val="24"/>
        </w:rPr>
        <w:t>o</w:t>
      </w:r>
      <w:r>
        <w:rPr>
          <w:rFonts w:ascii="Times New Roman" w:hAnsi="Times New Roman"/>
          <w:color w:val="000000"/>
          <w:sz w:val="24"/>
          <w:szCs w:val="24"/>
        </w:rPr>
        <w:t>re</w:t>
      </w:r>
      <w:r>
        <w:rPr>
          <w:rFonts w:ascii="Times New Roman" w:hAnsi="Times New Roman"/>
          <w:color w:val="000000"/>
          <w:spacing w:val="-9"/>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la</w:t>
      </w:r>
      <w:r>
        <w:rPr>
          <w:rFonts w:ascii="Times New Roman" w:hAnsi="Times New Roman"/>
          <w:color w:val="000000"/>
          <w:spacing w:val="-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z</w:t>
      </w:r>
      <w:r>
        <w:rPr>
          <w:rFonts w:ascii="Times New Roman" w:hAnsi="Times New Roman"/>
          <w:color w:val="000000"/>
          <w:sz w:val="24"/>
          <w:szCs w:val="24"/>
        </w:rPr>
        <w:t>io</w:t>
      </w:r>
      <w:r>
        <w:rPr>
          <w:rFonts w:ascii="Times New Roman" w:hAnsi="Times New Roman"/>
          <w:color w:val="000000"/>
          <w:spacing w:val="-1"/>
          <w:sz w:val="24"/>
          <w:szCs w:val="24"/>
        </w:rPr>
        <w:t>n</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ini</w:t>
      </w:r>
      <w:r>
        <w:rPr>
          <w:rFonts w:ascii="Times New Roman" w:hAnsi="Times New Roman"/>
          <w:color w:val="000000"/>
          <w:spacing w:val="-2"/>
          <w:sz w:val="24"/>
          <w:szCs w:val="24"/>
        </w:rPr>
        <w:t>m</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ai</w:t>
      </w:r>
      <w:r>
        <w:rPr>
          <w:rFonts w:ascii="Times New Roman" w:hAnsi="Times New Roman"/>
          <w:color w:val="000000"/>
          <w:spacing w:val="-11"/>
          <w:sz w:val="24"/>
          <w:szCs w:val="24"/>
        </w:rPr>
        <w:t xml:space="preserve"> </w:t>
      </w:r>
      <w:r>
        <w:rPr>
          <w:rFonts w:ascii="Times New Roman" w:hAnsi="Times New Roman"/>
          <w:color w:val="000000"/>
          <w:sz w:val="24"/>
          <w:szCs w:val="24"/>
        </w:rPr>
        <w:t>soli</w:t>
      </w:r>
      <w:r>
        <w:rPr>
          <w:rFonts w:ascii="Times New Roman" w:hAnsi="Times New Roman"/>
          <w:color w:val="000000"/>
          <w:spacing w:val="-9"/>
          <w:sz w:val="24"/>
          <w:szCs w:val="24"/>
        </w:rPr>
        <w:t xml:space="preserve"> </w:t>
      </w:r>
      <w:r>
        <w:rPr>
          <w:rFonts w:ascii="Times New Roman" w:hAnsi="Times New Roman"/>
          <w:color w:val="000000"/>
          <w:spacing w:val="-1"/>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n</w:t>
      </w:r>
      <w:r>
        <w:rPr>
          <w:rFonts w:ascii="Times New Roman" w:hAnsi="Times New Roman"/>
          <w:color w:val="000000"/>
          <w:sz w:val="24"/>
          <w:szCs w:val="24"/>
        </w:rPr>
        <w:t>i</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ri</w:t>
      </w:r>
      <w:r>
        <w:rPr>
          <w:rFonts w:ascii="Times New Roman" w:hAnsi="Times New Roman"/>
          <w:color w:val="000000"/>
          <w:sz w:val="24"/>
          <w:szCs w:val="24"/>
        </w:rPr>
        <w:t>butivi</w:t>
      </w:r>
      <w:r>
        <w:rPr>
          <w:rFonts w:ascii="Times New Roman" w:hAnsi="Times New Roman"/>
          <w:color w:val="000000"/>
          <w:spacing w:val="-9"/>
          <w:sz w:val="24"/>
          <w:szCs w:val="24"/>
        </w:rPr>
        <w:t xml:space="preserve"> </w:t>
      </w:r>
      <w:r>
        <w:rPr>
          <w:rFonts w:ascii="Times New Roman" w:hAnsi="Times New Roman"/>
          <w:color w:val="000000"/>
          <w:sz w:val="24"/>
          <w:szCs w:val="24"/>
        </w:rPr>
        <w:t>sa</w:t>
      </w:r>
      <w:r>
        <w:rPr>
          <w:rFonts w:ascii="Times New Roman" w:hAnsi="Times New Roman"/>
          <w:color w:val="000000"/>
          <w:spacing w:val="-3"/>
          <w:sz w:val="24"/>
          <w:szCs w:val="24"/>
        </w:rPr>
        <w:t>r</w:t>
      </w:r>
      <w:r>
        <w:rPr>
          <w:rFonts w:ascii="Times New Roman" w:hAnsi="Times New Roman"/>
          <w:color w:val="000000"/>
          <w:sz w:val="24"/>
          <w:szCs w:val="24"/>
        </w:rPr>
        <w:t>à</w:t>
      </w:r>
      <w:r>
        <w:rPr>
          <w:rFonts w:ascii="Times New Roman" w:hAnsi="Times New Roman"/>
          <w:color w:val="000000"/>
          <w:spacing w:val="-10"/>
          <w:sz w:val="24"/>
          <w:szCs w:val="24"/>
        </w:rPr>
        <w:t xml:space="preserve"> </w:t>
      </w:r>
      <w:r>
        <w:rPr>
          <w:rFonts w:ascii="Times New Roman" w:hAnsi="Times New Roman"/>
          <w:color w:val="000000"/>
          <w:sz w:val="24"/>
          <w:szCs w:val="24"/>
        </w:rPr>
        <w:t>riconosciuta</w:t>
      </w:r>
      <w:r>
        <w:rPr>
          <w:rFonts w:ascii="Times New Roman" w:hAnsi="Times New Roman"/>
          <w:color w:val="000000"/>
          <w:spacing w:val="-10"/>
          <w:sz w:val="24"/>
          <w:szCs w:val="24"/>
        </w:rPr>
        <w:t xml:space="preserve"> </w:t>
      </w:r>
      <w:r>
        <w:rPr>
          <w:rFonts w:ascii="Times New Roman" w:hAnsi="Times New Roman"/>
          <w:color w:val="000000"/>
          <w:sz w:val="24"/>
          <w:szCs w:val="24"/>
        </w:rPr>
        <w:t>la</w:t>
      </w:r>
      <w:r>
        <w:rPr>
          <w:rFonts w:ascii="Times New Roman" w:hAnsi="Times New Roman"/>
          <w:color w:val="000000"/>
          <w:spacing w:val="-10"/>
          <w:sz w:val="24"/>
          <w:szCs w:val="24"/>
        </w:rPr>
        <w:t xml:space="preserve"> </w:t>
      </w:r>
      <w:r>
        <w:rPr>
          <w:rFonts w:ascii="Times New Roman" w:hAnsi="Times New Roman"/>
          <w:color w:val="000000"/>
          <w:sz w:val="24"/>
          <w:szCs w:val="24"/>
        </w:rPr>
        <w:t>relativa</w:t>
      </w:r>
      <w:r>
        <w:rPr>
          <w:rFonts w:ascii="Times New Roman" w:hAnsi="Times New Roman"/>
          <w:color w:val="000000"/>
          <w:spacing w:val="-10"/>
          <w:sz w:val="24"/>
          <w:szCs w:val="24"/>
        </w:rPr>
        <w:t xml:space="preserve"> </w:t>
      </w:r>
      <w:r>
        <w:rPr>
          <w:rFonts w:ascii="Times New Roman" w:hAnsi="Times New Roman"/>
          <w:color w:val="000000"/>
          <w:sz w:val="24"/>
          <w:szCs w:val="24"/>
        </w:rPr>
        <w:t>differenza</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che verrà liquidata nel </w:t>
      </w:r>
      <w:r>
        <w:rPr>
          <w:rFonts w:ascii="Times New Roman" w:hAnsi="Times New Roman"/>
          <w:color w:val="000000"/>
          <w:spacing w:val="-2"/>
          <w:sz w:val="24"/>
          <w:szCs w:val="24"/>
        </w:rPr>
        <w:t>m</w:t>
      </w:r>
      <w:r>
        <w:rPr>
          <w:rFonts w:ascii="Times New Roman" w:hAnsi="Times New Roman"/>
          <w:color w:val="000000"/>
          <w:sz w:val="24"/>
          <w:szCs w:val="24"/>
        </w:rPr>
        <w:t xml:space="preserve">ese di </w:t>
      </w:r>
      <w:r>
        <w:rPr>
          <w:rFonts w:ascii="Times New Roman" w:hAnsi="Times New Roman"/>
          <w:color w:val="000000"/>
          <w:spacing w:val="-1"/>
          <w:sz w:val="24"/>
          <w:szCs w:val="24"/>
        </w:rPr>
        <w:t>f</w:t>
      </w:r>
      <w:r>
        <w:rPr>
          <w:rFonts w:ascii="Times New Roman" w:hAnsi="Times New Roman"/>
          <w:color w:val="000000"/>
          <w:sz w:val="24"/>
          <w:szCs w:val="24"/>
        </w:rPr>
        <w:t>ebbraio dell’anno successivo.</w:t>
      </w:r>
    </w:p>
    <w:p w:rsidR="008D5A6C" w:rsidRDefault="008D5A6C">
      <w:pPr>
        <w:widowControl w:val="0"/>
        <w:autoSpaceDE w:val="0"/>
        <w:autoSpaceDN w:val="0"/>
        <w:adjustRightInd w:val="0"/>
        <w:spacing w:before="6"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40" w:lineRule="auto"/>
        <w:ind w:left="114" w:right="7366"/>
        <w:jc w:val="both"/>
        <w:rPr>
          <w:rFonts w:ascii="Times New Roman" w:hAnsi="Times New Roman"/>
          <w:color w:val="000000"/>
          <w:sz w:val="24"/>
          <w:szCs w:val="24"/>
        </w:rPr>
      </w:pPr>
      <w:r>
        <w:rPr>
          <w:rFonts w:ascii="Times New Roman" w:hAnsi="Times New Roman"/>
          <w:i/>
          <w:iCs/>
          <w:color w:val="000000"/>
          <w:sz w:val="24"/>
          <w:szCs w:val="24"/>
        </w:rPr>
        <w:t>Disposizione transitoria</w:t>
      </w:r>
    </w:p>
    <w:p w:rsidR="008D5A6C" w:rsidRDefault="008D5A6C">
      <w:pPr>
        <w:widowControl w:val="0"/>
        <w:autoSpaceDE w:val="0"/>
        <w:autoSpaceDN w:val="0"/>
        <w:adjustRightInd w:val="0"/>
        <w:spacing w:before="9"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40" w:lineRule="auto"/>
        <w:ind w:left="114" w:right="56"/>
        <w:jc w:val="both"/>
        <w:rPr>
          <w:rFonts w:ascii="Times New Roman" w:hAnsi="Times New Roman"/>
          <w:color w:val="000000"/>
          <w:sz w:val="24"/>
          <w:szCs w:val="24"/>
        </w:rPr>
      </w:pPr>
      <w:r>
        <w:rPr>
          <w:rFonts w:ascii="Times New Roman" w:hAnsi="Times New Roman"/>
          <w:color w:val="000000"/>
          <w:sz w:val="24"/>
          <w:szCs w:val="24"/>
        </w:rPr>
        <w:t>Al</w:t>
      </w:r>
      <w:r>
        <w:rPr>
          <w:rFonts w:ascii="Times New Roman" w:hAnsi="Times New Roman"/>
          <w:color w:val="000000"/>
          <w:spacing w:val="2"/>
          <w:sz w:val="24"/>
          <w:szCs w:val="24"/>
        </w:rPr>
        <w:t xml:space="preserve"> </w:t>
      </w:r>
      <w:r>
        <w:rPr>
          <w:rFonts w:ascii="Times New Roman" w:hAnsi="Times New Roman"/>
          <w:color w:val="000000"/>
          <w:sz w:val="24"/>
          <w:szCs w:val="24"/>
        </w:rPr>
        <w:t>personale</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 xml:space="preserve"> </w:t>
      </w:r>
      <w:r>
        <w:rPr>
          <w:rFonts w:ascii="Times New Roman" w:hAnsi="Times New Roman"/>
          <w:color w:val="000000"/>
          <w:sz w:val="24"/>
          <w:szCs w:val="24"/>
        </w:rPr>
        <w:t>parziale ass</w:t>
      </w:r>
      <w:r>
        <w:rPr>
          <w:rFonts w:ascii="Times New Roman" w:hAnsi="Times New Roman"/>
          <w:color w:val="000000"/>
          <w:spacing w:val="-1"/>
          <w:sz w:val="24"/>
          <w:szCs w:val="24"/>
        </w:rPr>
        <w:t>u</w:t>
      </w:r>
      <w:r>
        <w:rPr>
          <w:rFonts w:ascii="Times New Roman" w:hAnsi="Times New Roman"/>
          <w:color w:val="000000"/>
          <w:sz w:val="24"/>
          <w:szCs w:val="24"/>
        </w:rPr>
        <w:t>nto</w:t>
      </w:r>
      <w:r>
        <w:rPr>
          <w:rFonts w:ascii="Times New Roman" w:hAnsi="Times New Roman"/>
          <w:color w:val="000000"/>
          <w:spacing w:val="2"/>
          <w:sz w:val="24"/>
          <w:szCs w:val="24"/>
        </w:rPr>
        <w:t xml:space="preserve"> </w:t>
      </w:r>
      <w:r>
        <w:rPr>
          <w:rFonts w:ascii="Times New Roman" w:hAnsi="Times New Roman"/>
          <w:color w:val="000000"/>
          <w:sz w:val="24"/>
          <w:szCs w:val="24"/>
        </w:rPr>
        <w:t>antece</w:t>
      </w:r>
      <w:r>
        <w:rPr>
          <w:rFonts w:ascii="Times New Roman" w:hAnsi="Times New Roman"/>
          <w:color w:val="000000"/>
          <w:spacing w:val="-1"/>
          <w:sz w:val="24"/>
          <w:szCs w:val="24"/>
        </w:rPr>
        <w:t>d</w:t>
      </w:r>
      <w:r>
        <w:rPr>
          <w:rFonts w:ascii="Times New Roman" w:hAnsi="Times New Roman"/>
          <w:color w:val="000000"/>
          <w:sz w:val="24"/>
          <w:szCs w:val="24"/>
        </w:rPr>
        <w:t>ente</w:t>
      </w:r>
      <w:r>
        <w:rPr>
          <w:rFonts w:ascii="Times New Roman" w:hAnsi="Times New Roman"/>
          <w:color w:val="000000"/>
          <w:spacing w:val="-2"/>
          <w:sz w:val="24"/>
          <w:szCs w:val="24"/>
        </w:rPr>
        <w:t>m</w:t>
      </w:r>
      <w:r>
        <w:rPr>
          <w:rFonts w:ascii="Times New Roman" w:hAnsi="Times New Roman"/>
          <w:color w:val="000000"/>
          <w:sz w:val="24"/>
          <w:szCs w:val="24"/>
        </w:rPr>
        <w:t>ente</w:t>
      </w:r>
      <w:r>
        <w:rPr>
          <w:rFonts w:ascii="Times New Roman" w:hAnsi="Times New Roman"/>
          <w:color w:val="000000"/>
          <w:spacing w:val="2"/>
          <w:sz w:val="24"/>
          <w:szCs w:val="24"/>
        </w:rPr>
        <w:t xml:space="preserve"> </w:t>
      </w:r>
      <w:r>
        <w:rPr>
          <w:rFonts w:ascii="Times New Roman" w:hAnsi="Times New Roman"/>
          <w:color w:val="000000"/>
          <w:sz w:val="24"/>
          <w:szCs w:val="24"/>
        </w:rPr>
        <w:t>alla</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z w:val="24"/>
          <w:szCs w:val="24"/>
        </w:rPr>
        <w:t>ta</w:t>
      </w:r>
      <w:r>
        <w:rPr>
          <w:rFonts w:ascii="Times New Roman" w:hAnsi="Times New Roman"/>
          <w:color w:val="000000"/>
          <w:spacing w:val="2"/>
          <w:sz w:val="24"/>
          <w:szCs w:val="24"/>
        </w:rPr>
        <w:t xml:space="preserve"> </w:t>
      </w:r>
      <w:r>
        <w:rPr>
          <w:rFonts w:ascii="Times New Roman" w:hAnsi="Times New Roman"/>
          <w:color w:val="000000"/>
          <w:sz w:val="24"/>
          <w:szCs w:val="24"/>
        </w:rPr>
        <w:t>del 4.4.1995,</w:t>
      </w:r>
      <w:r>
        <w:rPr>
          <w:rFonts w:ascii="Times New Roman" w:hAnsi="Times New Roman"/>
          <w:color w:val="000000"/>
          <w:spacing w:val="1"/>
          <w:sz w:val="24"/>
          <w:szCs w:val="24"/>
        </w:rPr>
        <w:t xml:space="preserve"> </w:t>
      </w:r>
      <w:r>
        <w:rPr>
          <w:rFonts w:ascii="Times New Roman" w:hAnsi="Times New Roman"/>
          <w:color w:val="000000"/>
          <w:sz w:val="24"/>
          <w:szCs w:val="24"/>
        </w:rPr>
        <w:t>ai</w:t>
      </w:r>
      <w:r>
        <w:rPr>
          <w:rFonts w:ascii="Times New Roman" w:hAnsi="Times New Roman"/>
          <w:color w:val="000000"/>
          <w:spacing w:val="2"/>
          <w:sz w:val="24"/>
          <w:szCs w:val="24"/>
        </w:rPr>
        <w:t xml:space="preserve"> </w:t>
      </w:r>
      <w:r>
        <w:rPr>
          <w:rFonts w:ascii="Times New Roman" w:hAnsi="Times New Roman"/>
          <w:color w:val="000000"/>
          <w:sz w:val="24"/>
          <w:szCs w:val="24"/>
        </w:rPr>
        <w:t>soli</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n</w:t>
      </w:r>
      <w:r>
        <w:rPr>
          <w:rFonts w:ascii="Times New Roman" w:hAnsi="Times New Roman"/>
          <w:color w:val="000000"/>
          <w:sz w:val="24"/>
          <w:szCs w:val="24"/>
        </w:rPr>
        <w:t>i</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lla correspo</w:t>
      </w:r>
      <w:r>
        <w:rPr>
          <w:rFonts w:ascii="Times New Roman" w:hAnsi="Times New Roman"/>
          <w:color w:val="000000"/>
          <w:spacing w:val="-1"/>
          <w:sz w:val="24"/>
          <w:szCs w:val="24"/>
        </w:rPr>
        <w:t>n</w:t>
      </w:r>
      <w:r>
        <w:rPr>
          <w:rFonts w:ascii="Times New Roman" w:hAnsi="Times New Roman"/>
          <w:color w:val="000000"/>
          <w:sz w:val="24"/>
          <w:szCs w:val="24"/>
        </w:rPr>
        <w:t>si</w:t>
      </w:r>
      <w:r>
        <w:rPr>
          <w:rFonts w:ascii="Times New Roman" w:hAnsi="Times New Roman"/>
          <w:color w:val="000000"/>
          <w:spacing w:val="-1"/>
          <w:sz w:val="24"/>
          <w:szCs w:val="24"/>
        </w:rPr>
        <w:t>o</w:t>
      </w:r>
      <w:r>
        <w:rPr>
          <w:rFonts w:ascii="Times New Roman" w:hAnsi="Times New Roman"/>
          <w:color w:val="000000"/>
          <w:sz w:val="24"/>
          <w:szCs w:val="24"/>
        </w:rPr>
        <w:t>ne delle in</w:t>
      </w:r>
      <w:r>
        <w:rPr>
          <w:rFonts w:ascii="Times New Roman" w:hAnsi="Times New Roman"/>
          <w:color w:val="000000"/>
          <w:spacing w:val="-1"/>
          <w:sz w:val="24"/>
          <w:szCs w:val="24"/>
        </w:rPr>
        <w:t>d</w:t>
      </w:r>
      <w:r>
        <w:rPr>
          <w:rFonts w:ascii="Times New Roman" w:hAnsi="Times New Roman"/>
          <w:color w:val="000000"/>
          <w:sz w:val="24"/>
          <w:szCs w:val="24"/>
        </w:rPr>
        <w:t>ennità s</w:t>
      </w:r>
      <w:r>
        <w:rPr>
          <w:rFonts w:ascii="Times New Roman" w:hAnsi="Times New Roman"/>
          <w:color w:val="000000"/>
          <w:spacing w:val="-1"/>
          <w:sz w:val="24"/>
          <w:szCs w:val="24"/>
        </w:rPr>
        <w:t>o</w:t>
      </w:r>
      <w:r>
        <w:rPr>
          <w:rFonts w:ascii="Times New Roman" w:hAnsi="Times New Roman"/>
          <w:color w:val="000000"/>
          <w:sz w:val="24"/>
          <w:szCs w:val="24"/>
        </w:rPr>
        <w:t xml:space="preserve">stitutiva </w:t>
      </w:r>
      <w:r>
        <w:rPr>
          <w:rFonts w:ascii="Times New Roman" w:hAnsi="Times New Roman"/>
          <w:color w:val="000000"/>
          <w:spacing w:val="-1"/>
          <w:sz w:val="24"/>
          <w:szCs w:val="24"/>
        </w:rPr>
        <w:t>d</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 xml:space="preserve">ensa e </w:t>
      </w:r>
      <w:r>
        <w:rPr>
          <w:rFonts w:ascii="Times New Roman" w:hAnsi="Times New Roman"/>
          <w:color w:val="000000"/>
          <w:spacing w:val="1"/>
          <w:sz w:val="24"/>
          <w:szCs w:val="24"/>
        </w:rPr>
        <w:t>l</w:t>
      </w:r>
      <w:r>
        <w:rPr>
          <w:rFonts w:ascii="Times New Roman" w:hAnsi="Times New Roman"/>
          <w:color w:val="000000"/>
          <w:sz w:val="24"/>
          <w:szCs w:val="24"/>
        </w:rPr>
        <w:t>av</w:t>
      </w:r>
      <w:r>
        <w:rPr>
          <w:rFonts w:ascii="Times New Roman" w:hAnsi="Times New Roman"/>
          <w:color w:val="000000"/>
          <w:spacing w:val="-1"/>
          <w:sz w:val="24"/>
          <w:szCs w:val="24"/>
        </w:rPr>
        <w:t>o</w:t>
      </w:r>
      <w:r>
        <w:rPr>
          <w:rFonts w:ascii="Times New Roman" w:hAnsi="Times New Roman"/>
          <w:color w:val="000000"/>
          <w:sz w:val="24"/>
          <w:szCs w:val="24"/>
        </w:rPr>
        <w:t>ri co</w:t>
      </w:r>
      <w:r>
        <w:rPr>
          <w:rFonts w:ascii="Times New Roman" w:hAnsi="Times New Roman"/>
          <w:color w:val="000000"/>
          <w:spacing w:val="-2"/>
          <w:sz w:val="24"/>
          <w:szCs w:val="24"/>
        </w:rPr>
        <w:t>m</w:t>
      </w:r>
      <w:r>
        <w:rPr>
          <w:rFonts w:ascii="Times New Roman" w:hAnsi="Times New Roman"/>
          <w:color w:val="000000"/>
          <w:sz w:val="24"/>
          <w:szCs w:val="24"/>
        </w:rPr>
        <w:t>ple</w:t>
      </w:r>
      <w:r>
        <w:rPr>
          <w:rFonts w:ascii="Times New Roman" w:hAnsi="Times New Roman"/>
          <w:color w:val="000000"/>
          <w:spacing w:val="-2"/>
          <w:sz w:val="24"/>
          <w:szCs w:val="24"/>
        </w:rPr>
        <w:t>m</w:t>
      </w:r>
      <w:r>
        <w:rPr>
          <w:rFonts w:ascii="Times New Roman" w:hAnsi="Times New Roman"/>
          <w:color w:val="000000"/>
          <w:sz w:val="24"/>
          <w:szCs w:val="24"/>
        </w:rPr>
        <w:t>enta</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so</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erie,</w:t>
      </w:r>
      <w:r>
        <w:rPr>
          <w:rFonts w:ascii="Times New Roman" w:hAnsi="Times New Roman"/>
          <w:color w:val="000000"/>
          <w:spacing w:val="1"/>
          <w:sz w:val="24"/>
          <w:szCs w:val="24"/>
        </w:rPr>
        <w:t xml:space="preserve"> </w:t>
      </w:r>
      <w:r>
        <w:rPr>
          <w:rFonts w:ascii="Times New Roman" w:hAnsi="Times New Roman"/>
          <w:color w:val="000000"/>
          <w:spacing w:val="-1"/>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e</w:t>
      </w:r>
      <w:r>
        <w:rPr>
          <w:rFonts w:ascii="Times New Roman" w:hAnsi="Times New Roman"/>
          <w:color w:val="000000"/>
          <w:sz w:val="24"/>
          <w:szCs w:val="24"/>
        </w:rPr>
        <w:t>ne garantito</w:t>
      </w:r>
      <w:r>
        <w:rPr>
          <w:rFonts w:ascii="Times New Roman" w:hAnsi="Times New Roman"/>
          <w:color w:val="000000"/>
          <w:spacing w:val="-1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1"/>
          <w:sz w:val="24"/>
          <w:szCs w:val="24"/>
        </w:rPr>
        <w:t xml:space="preserve"> </w:t>
      </w:r>
      <w:r>
        <w:rPr>
          <w:rFonts w:ascii="Times New Roman" w:hAnsi="Times New Roman"/>
          <w:color w:val="000000"/>
          <w:sz w:val="24"/>
          <w:szCs w:val="24"/>
        </w:rPr>
        <w:t>stesso</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ratta</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10"/>
          <w:sz w:val="24"/>
          <w:szCs w:val="24"/>
        </w:rPr>
        <w:t xml:space="preserve"> </w:t>
      </w:r>
      <w:r>
        <w:rPr>
          <w:rFonts w:ascii="Times New Roman" w:hAnsi="Times New Roman"/>
          <w:color w:val="000000"/>
          <w:sz w:val="24"/>
          <w:szCs w:val="24"/>
        </w:rPr>
        <w:t>econo</w:t>
      </w:r>
      <w:r>
        <w:rPr>
          <w:rFonts w:ascii="Times New Roman" w:hAnsi="Times New Roman"/>
          <w:color w:val="000000"/>
          <w:spacing w:val="-2"/>
          <w:sz w:val="24"/>
          <w:szCs w:val="24"/>
        </w:rPr>
        <w:t>m</w:t>
      </w:r>
      <w:r>
        <w:rPr>
          <w:rFonts w:ascii="Times New Roman" w:hAnsi="Times New Roman"/>
          <w:color w:val="000000"/>
          <w:sz w:val="24"/>
          <w:szCs w:val="24"/>
        </w:rPr>
        <w:t>ico</w:t>
      </w:r>
      <w:r>
        <w:rPr>
          <w:rFonts w:ascii="Times New Roman" w:hAnsi="Times New Roman"/>
          <w:color w:val="000000"/>
          <w:spacing w:val="-10"/>
          <w:sz w:val="24"/>
          <w:szCs w:val="24"/>
        </w:rPr>
        <w:t xml:space="preserve"> </w:t>
      </w:r>
      <w:r>
        <w:rPr>
          <w:rFonts w:ascii="Times New Roman" w:hAnsi="Times New Roman"/>
          <w:color w:val="000000"/>
          <w:sz w:val="24"/>
          <w:szCs w:val="24"/>
        </w:rPr>
        <w:t>previsto</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ale</w:t>
      </w:r>
      <w:r>
        <w:rPr>
          <w:rFonts w:ascii="Times New Roman" w:hAnsi="Times New Roman"/>
          <w:color w:val="000000"/>
          <w:spacing w:val="-11"/>
          <w:sz w:val="24"/>
          <w:szCs w:val="24"/>
        </w:rPr>
        <w:t xml:space="preserve"> </w:t>
      </w:r>
      <w:r>
        <w:rPr>
          <w:rFonts w:ascii="Times New Roman" w:hAnsi="Times New Roman"/>
          <w:color w:val="000000"/>
          <w:sz w:val="24"/>
          <w:szCs w:val="24"/>
        </w:rPr>
        <w:t>tito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dal</w:t>
      </w:r>
      <w:r>
        <w:rPr>
          <w:rFonts w:ascii="Times New Roman" w:hAnsi="Times New Roman"/>
          <w:color w:val="000000"/>
          <w:spacing w:val="-10"/>
          <w:sz w:val="24"/>
          <w:szCs w:val="24"/>
        </w:rPr>
        <w:t xml:space="preserve"> </w:t>
      </w:r>
      <w:proofErr w:type="spellStart"/>
      <w:r>
        <w:rPr>
          <w:rFonts w:ascii="Times New Roman" w:hAnsi="Times New Roman"/>
          <w:color w:val="000000"/>
          <w:sz w:val="24"/>
          <w:szCs w:val="24"/>
        </w:rPr>
        <w:t>c.c.n.l.</w:t>
      </w:r>
      <w:proofErr w:type="spellEnd"/>
      <w:r>
        <w:rPr>
          <w:rFonts w:ascii="Times New Roman" w:hAnsi="Times New Roman"/>
          <w:color w:val="000000"/>
          <w:spacing w:val="-11"/>
          <w:sz w:val="24"/>
          <w:szCs w:val="24"/>
        </w:rPr>
        <w:t xml:space="preserve"> </w:t>
      </w:r>
      <w:r>
        <w:rPr>
          <w:rFonts w:ascii="Times New Roman" w:hAnsi="Times New Roman"/>
          <w:color w:val="000000"/>
          <w:sz w:val="24"/>
          <w:szCs w:val="24"/>
        </w:rPr>
        <w:t>21.12.1990</w:t>
      </w:r>
      <w:r>
        <w:rPr>
          <w:rFonts w:ascii="Times New Roman" w:hAnsi="Times New Roman"/>
          <w:color w:val="000000"/>
          <w:spacing w:val="-10"/>
          <w:sz w:val="24"/>
          <w:szCs w:val="24"/>
        </w:rPr>
        <w:t xml:space="preserve"> </w:t>
      </w:r>
      <w:r>
        <w:rPr>
          <w:rFonts w:ascii="Times New Roman" w:hAnsi="Times New Roman"/>
          <w:color w:val="000000"/>
          <w:sz w:val="24"/>
          <w:szCs w:val="24"/>
        </w:rPr>
        <w:t>in</w:t>
      </w:r>
      <w:r>
        <w:rPr>
          <w:rFonts w:ascii="Times New Roman" w:hAnsi="Times New Roman"/>
          <w:color w:val="000000"/>
          <w:spacing w:val="-10"/>
          <w:sz w:val="24"/>
          <w:szCs w:val="24"/>
        </w:rPr>
        <w:t xml:space="preserve"> </w:t>
      </w:r>
      <w:r>
        <w:rPr>
          <w:rFonts w:ascii="Times New Roman" w:hAnsi="Times New Roman"/>
          <w:color w:val="000000"/>
          <w:sz w:val="24"/>
          <w:szCs w:val="24"/>
        </w:rPr>
        <w:t>relazione</w:t>
      </w:r>
      <w:r>
        <w:rPr>
          <w:rFonts w:ascii="Times New Roman" w:hAnsi="Times New Roman"/>
          <w:color w:val="000000"/>
          <w:spacing w:val="-1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llo scaglione</w:t>
      </w:r>
      <w:r>
        <w:rPr>
          <w:rFonts w:ascii="Times New Roman" w:hAnsi="Times New Roman"/>
          <w:color w:val="000000"/>
          <w:spacing w:val="1"/>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ferie</w:t>
      </w:r>
      <w:r>
        <w:rPr>
          <w:rFonts w:ascii="Times New Roman" w:hAnsi="Times New Roman"/>
          <w:color w:val="000000"/>
          <w:spacing w:val="1"/>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p</w:t>
      </w:r>
      <w:r>
        <w:rPr>
          <w:rFonts w:ascii="Times New Roman" w:hAnsi="Times New Roman"/>
          <w:color w:val="000000"/>
          <w:sz w:val="24"/>
          <w:szCs w:val="24"/>
        </w:rPr>
        <w:t>parte</w:t>
      </w:r>
      <w:r>
        <w:rPr>
          <w:rFonts w:ascii="Times New Roman" w:hAnsi="Times New Roman"/>
          <w:color w:val="000000"/>
          <w:spacing w:val="-1"/>
          <w:sz w:val="24"/>
          <w:szCs w:val="24"/>
        </w:rPr>
        <w:t>n</w:t>
      </w:r>
      <w:r>
        <w:rPr>
          <w:rFonts w:ascii="Times New Roman" w:hAnsi="Times New Roman"/>
          <w:color w:val="000000"/>
          <w:sz w:val="24"/>
          <w:szCs w:val="24"/>
        </w:rPr>
        <w:t xml:space="preserve">enza. </w:t>
      </w:r>
      <w:r>
        <w:rPr>
          <w:rFonts w:ascii="Times New Roman" w:hAnsi="Times New Roman"/>
          <w:color w:val="000000"/>
          <w:spacing w:val="35"/>
          <w:sz w:val="24"/>
          <w:szCs w:val="24"/>
        </w:rPr>
        <w:t xml:space="preserve"> </w:t>
      </w:r>
      <w:r>
        <w:rPr>
          <w:rFonts w:ascii="Times New Roman" w:hAnsi="Times New Roman"/>
          <w:color w:val="000000"/>
          <w:sz w:val="24"/>
          <w:szCs w:val="24"/>
        </w:rPr>
        <w:t>L</w:t>
      </w:r>
      <w:r>
        <w:rPr>
          <w:rFonts w:ascii="Times New Roman" w:hAnsi="Times New Roman"/>
          <w:color w:val="000000"/>
          <w:spacing w:val="-1"/>
          <w:sz w:val="24"/>
          <w:szCs w:val="24"/>
        </w:rPr>
        <w:t>'</w:t>
      </w:r>
      <w:r>
        <w:rPr>
          <w:rFonts w:ascii="Times New Roman" w:hAnsi="Times New Roman"/>
          <w:color w:val="000000"/>
          <w:sz w:val="24"/>
          <w:szCs w:val="24"/>
        </w:rPr>
        <w:t>eventuale</w:t>
      </w:r>
      <w:r>
        <w:rPr>
          <w:rFonts w:ascii="Times New Roman" w:hAnsi="Times New Roman"/>
          <w:color w:val="000000"/>
          <w:spacing w:val="1"/>
          <w:sz w:val="24"/>
          <w:szCs w:val="24"/>
        </w:rPr>
        <w:t xml:space="preserve"> </w:t>
      </w:r>
      <w:r>
        <w:rPr>
          <w:rFonts w:ascii="Times New Roman" w:hAnsi="Times New Roman"/>
          <w:color w:val="000000"/>
          <w:sz w:val="24"/>
          <w:szCs w:val="24"/>
        </w:rPr>
        <w:t>differenza ve</w:t>
      </w:r>
      <w:r>
        <w:rPr>
          <w:rFonts w:ascii="Times New Roman" w:hAnsi="Times New Roman"/>
          <w:color w:val="000000"/>
          <w:spacing w:val="-1"/>
          <w:sz w:val="24"/>
          <w:szCs w:val="24"/>
        </w:rPr>
        <w:t>r</w:t>
      </w:r>
      <w:r>
        <w:rPr>
          <w:rFonts w:ascii="Times New Roman" w:hAnsi="Times New Roman"/>
          <w:color w:val="000000"/>
          <w:sz w:val="24"/>
          <w:szCs w:val="24"/>
        </w:rPr>
        <w:t>rà</w:t>
      </w:r>
      <w:r>
        <w:rPr>
          <w:rFonts w:ascii="Times New Roman" w:hAnsi="Times New Roman"/>
          <w:color w:val="000000"/>
          <w:spacing w:val="1"/>
          <w:sz w:val="24"/>
          <w:szCs w:val="24"/>
        </w:rPr>
        <w:t xml:space="preserve"> </w:t>
      </w:r>
      <w:r>
        <w:rPr>
          <w:rFonts w:ascii="Times New Roman" w:hAnsi="Times New Roman"/>
          <w:color w:val="000000"/>
          <w:sz w:val="24"/>
          <w:szCs w:val="24"/>
        </w:rPr>
        <w:t>corrisposta</w:t>
      </w:r>
      <w:r>
        <w:rPr>
          <w:rFonts w:ascii="Times New Roman" w:hAnsi="Times New Roman"/>
          <w:color w:val="000000"/>
          <w:spacing w:val="1"/>
          <w:sz w:val="24"/>
          <w:szCs w:val="24"/>
        </w:rPr>
        <w:t xml:space="preserve"> </w:t>
      </w:r>
      <w:r>
        <w:rPr>
          <w:rFonts w:ascii="Times New Roman" w:hAnsi="Times New Roman"/>
          <w:color w:val="000000"/>
          <w:sz w:val="24"/>
          <w:szCs w:val="24"/>
        </w:rPr>
        <w:t>unita</w:t>
      </w:r>
      <w:r>
        <w:rPr>
          <w:rFonts w:ascii="Times New Roman" w:hAnsi="Times New Roman"/>
          <w:color w:val="000000"/>
          <w:spacing w:val="-2"/>
          <w:sz w:val="24"/>
          <w:szCs w:val="24"/>
        </w:rPr>
        <w:t>m</w:t>
      </w:r>
      <w:r>
        <w:rPr>
          <w:rFonts w:ascii="Times New Roman" w:hAnsi="Times New Roman"/>
          <w:color w:val="000000"/>
          <w:sz w:val="24"/>
          <w:szCs w:val="24"/>
        </w:rPr>
        <w:t>ente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quanto previsto al com</w:t>
      </w:r>
      <w:r>
        <w:rPr>
          <w:rFonts w:ascii="Times New Roman" w:hAnsi="Times New Roman"/>
          <w:color w:val="000000"/>
          <w:spacing w:val="-2"/>
          <w:sz w:val="24"/>
          <w:szCs w:val="24"/>
        </w:rPr>
        <w:t>m</w:t>
      </w:r>
      <w:r>
        <w:rPr>
          <w:rFonts w:ascii="Times New Roman" w:hAnsi="Times New Roman"/>
          <w:color w:val="000000"/>
          <w:sz w:val="24"/>
          <w:szCs w:val="24"/>
        </w:rPr>
        <w:t>a 3 del precede</w:t>
      </w:r>
      <w:r>
        <w:rPr>
          <w:rFonts w:ascii="Times New Roman" w:hAnsi="Times New Roman"/>
          <w:color w:val="000000"/>
          <w:spacing w:val="-1"/>
          <w:sz w:val="24"/>
          <w:szCs w:val="24"/>
        </w:rPr>
        <w:t>n</w:t>
      </w:r>
      <w:r>
        <w:rPr>
          <w:rFonts w:ascii="Times New Roman" w:hAnsi="Times New Roman"/>
          <w:color w:val="000000"/>
          <w:sz w:val="24"/>
          <w:szCs w:val="24"/>
        </w:rPr>
        <w:t xml:space="preserve">te </w:t>
      </w:r>
      <w:r>
        <w:rPr>
          <w:rFonts w:ascii="Times New Roman" w:hAnsi="Times New Roman"/>
          <w:color w:val="000000"/>
          <w:spacing w:val="-1"/>
          <w:sz w:val="24"/>
          <w:szCs w:val="24"/>
        </w:rPr>
        <w:t>p</w:t>
      </w:r>
      <w:r>
        <w:rPr>
          <w:rFonts w:ascii="Times New Roman" w:hAnsi="Times New Roman"/>
          <w:color w:val="000000"/>
          <w:sz w:val="24"/>
          <w:szCs w:val="24"/>
        </w:rPr>
        <w:t>unto 18.</w:t>
      </w:r>
    </w:p>
    <w:p w:rsidR="008D5A6C" w:rsidRDefault="008D5A6C">
      <w:pPr>
        <w:widowControl w:val="0"/>
        <w:autoSpaceDE w:val="0"/>
        <w:autoSpaceDN w:val="0"/>
        <w:adjustRightInd w:val="0"/>
        <w:spacing w:before="6"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Pr="00F4545B" w:rsidDel="00EB031E" w:rsidRDefault="008D5A6C">
      <w:pPr>
        <w:widowControl w:val="0"/>
        <w:autoSpaceDE w:val="0"/>
        <w:autoSpaceDN w:val="0"/>
        <w:adjustRightInd w:val="0"/>
        <w:spacing w:after="0" w:line="240" w:lineRule="auto"/>
        <w:ind w:left="114" w:right="6751"/>
        <w:jc w:val="both"/>
        <w:rPr>
          <w:del w:id="106" w:author="Parisi, Carlo" w:date="2016-07-15T09:00:00Z"/>
          <w:rFonts w:ascii="Times New Roman" w:hAnsi="Times New Roman"/>
          <w:strike/>
          <w:color w:val="000000"/>
          <w:sz w:val="24"/>
          <w:szCs w:val="24"/>
        </w:rPr>
      </w:pPr>
      <w:del w:id="107" w:author="Parisi, Carlo" w:date="2016-07-15T09:00:00Z">
        <w:r w:rsidRPr="00F4545B" w:rsidDel="00EB031E">
          <w:rPr>
            <w:rFonts w:ascii="Times New Roman" w:hAnsi="Times New Roman"/>
            <w:strike/>
            <w:color w:val="000000"/>
            <w:sz w:val="24"/>
            <w:szCs w:val="24"/>
          </w:rPr>
          <w:delText>COMMI DA AGGIUNGERE:</w:delText>
        </w:r>
      </w:del>
    </w:p>
    <w:p w:rsidR="008D5A6C" w:rsidRPr="00F4545B" w:rsidDel="00EB031E" w:rsidRDefault="008D5A6C">
      <w:pPr>
        <w:widowControl w:val="0"/>
        <w:autoSpaceDE w:val="0"/>
        <w:autoSpaceDN w:val="0"/>
        <w:adjustRightInd w:val="0"/>
        <w:spacing w:before="7" w:after="0" w:line="110" w:lineRule="exact"/>
        <w:rPr>
          <w:del w:id="108" w:author="Parisi, Carlo" w:date="2016-07-15T09:00:00Z"/>
          <w:rFonts w:ascii="Times New Roman" w:hAnsi="Times New Roman"/>
          <w:strike/>
          <w:color w:val="000000"/>
          <w:sz w:val="11"/>
          <w:szCs w:val="11"/>
        </w:rPr>
      </w:pPr>
    </w:p>
    <w:p w:rsidR="008D5A6C" w:rsidRPr="00F4545B" w:rsidDel="00EB031E" w:rsidRDefault="008D5A6C">
      <w:pPr>
        <w:widowControl w:val="0"/>
        <w:autoSpaceDE w:val="0"/>
        <w:autoSpaceDN w:val="0"/>
        <w:adjustRightInd w:val="0"/>
        <w:spacing w:after="0" w:line="200" w:lineRule="exact"/>
        <w:rPr>
          <w:del w:id="109" w:author="Parisi, Carlo" w:date="2016-07-15T09:00:00Z"/>
          <w:rFonts w:ascii="Times New Roman" w:hAnsi="Times New Roman"/>
          <w:strike/>
          <w:color w:val="000000"/>
          <w:sz w:val="20"/>
          <w:szCs w:val="20"/>
        </w:rPr>
      </w:pPr>
    </w:p>
    <w:p w:rsidR="008D5A6C" w:rsidRPr="00F4545B" w:rsidDel="00EB031E" w:rsidRDefault="008D5A6C">
      <w:pPr>
        <w:widowControl w:val="0"/>
        <w:autoSpaceDE w:val="0"/>
        <w:autoSpaceDN w:val="0"/>
        <w:adjustRightInd w:val="0"/>
        <w:spacing w:after="0" w:line="120" w:lineRule="exact"/>
        <w:rPr>
          <w:del w:id="110" w:author="Parisi, Carlo" w:date="2016-07-15T09:00:00Z"/>
          <w:rFonts w:ascii="Times New Roman" w:hAnsi="Times New Roman"/>
          <w:i/>
          <w:iCs/>
          <w:strike/>
          <w:color w:val="000000"/>
          <w:sz w:val="24"/>
          <w:szCs w:val="24"/>
        </w:rPr>
      </w:pPr>
    </w:p>
    <w:p w:rsidR="007850AA" w:rsidRPr="00F4545B" w:rsidDel="00EB031E" w:rsidRDefault="007850AA">
      <w:pPr>
        <w:widowControl w:val="0"/>
        <w:autoSpaceDE w:val="0"/>
        <w:autoSpaceDN w:val="0"/>
        <w:adjustRightInd w:val="0"/>
        <w:spacing w:after="0" w:line="120" w:lineRule="exact"/>
        <w:rPr>
          <w:del w:id="111" w:author="Parisi, Carlo" w:date="2016-07-15T09:00:00Z"/>
          <w:rFonts w:ascii="Times New Roman" w:hAnsi="Times New Roman"/>
          <w:strike/>
          <w:color w:val="000000"/>
          <w:sz w:val="12"/>
          <w:szCs w:val="12"/>
        </w:rPr>
      </w:pPr>
    </w:p>
    <w:p w:rsidR="008D5A6C" w:rsidRPr="00F4545B" w:rsidDel="00EB031E" w:rsidRDefault="008D5A6C" w:rsidP="007850AA">
      <w:pPr>
        <w:widowControl w:val="0"/>
        <w:numPr>
          <w:ilvl w:val="0"/>
          <w:numId w:val="1"/>
        </w:numPr>
        <w:autoSpaceDE w:val="0"/>
        <w:autoSpaceDN w:val="0"/>
        <w:adjustRightInd w:val="0"/>
        <w:spacing w:after="0" w:line="240" w:lineRule="auto"/>
        <w:ind w:right="56"/>
        <w:rPr>
          <w:del w:id="112" w:author="Parisi, Carlo" w:date="2016-07-15T09:00:00Z"/>
          <w:rFonts w:ascii="Times New Roman" w:hAnsi="Times New Roman"/>
          <w:strike/>
          <w:color w:val="000000"/>
          <w:sz w:val="24"/>
          <w:szCs w:val="24"/>
        </w:rPr>
      </w:pPr>
      <w:del w:id="113" w:author="Parisi, Carlo" w:date="2016-07-15T09:00:00Z">
        <w:r w:rsidRPr="00F4545B" w:rsidDel="00EB031E">
          <w:rPr>
            <w:rFonts w:ascii="Times New Roman" w:hAnsi="Times New Roman"/>
            <w:i/>
            <w:iCs/>
            <w:strike/>
            <w:color w:val="000000"/>
            <w:sz w:val="24"/>
            <w:szCs w:val="24"/>
          </w:rPr>
          <w:delText>Le</w:delText>
        </w:r>
        <w:r w:rsidRPr="00F4545B" w:rsidDel="00EB031E">
          <w:rPr>
            <w:rFonts w:ascii="Times New Roman" w:hAnsi="Times New Roman"/>
            <w:i/>
            <w:iCs/>
            <w:strike/>
            <w:color w:val="000000"/>
            <w:spacing w:val="10"/>
            <w:sz w:val="24"/>
            <w:szCs w:val="24"/>
          </w:rPr>
          <w:delText xml:space="preserve"> </w:delText>
        </w:r>
        <w:r w:rsidRPr="00F4545B" w:rsidDel="00EB031E">
          <w:rPr>
            <w:rFonts w:ascii="Times New Roman" w:hAnsi="Times New Roman"/>
            <w:i/>
            <w:iCs/>
            <w:strike/>
            <w:color w:val="000000"/>
            <w:sz w:val="24"/>
            <w:szCs w:val="24"/>
          </w:rPr>
          <w:delText>ferie</w:delText>
        </w:r>
        <w:r w:rsidRPr="00F4545B" w:rsidDel="00EB031E">
          <w:rPr>
            <w:rFonts w:ascii="Times New Roman" w:hAnsi="Times New Roman"/>
            <w:i/>
            <w:iCs/>
            <w:strike/>
            <w:color w:val="000000"/>
            <w:spacing w:val="10"/>
            <w:sz w:val="24"/>
            <w:szCs w:val="24"/>
          </w:rPr>
          <w:delText xml:space="preserve"> </w:delText>
        </w:r>
        <w:r w:rsidRPr="00F4545B" w:rsidDel="00EB031E">
          <w:rPr>
            <w:rFonts w:ascii="Times New Roman" w:hAnsi="Times New Roman"/>
            <w:i/>
            <w:iCs/>
            <w:strike/>
            <w:color w:val="000000"/>
            <w:sz w:val="24"/>
            <w:szCs w:val="24"/>
          </w:rPr>
          <w:delText>devono</w:delText>
        </w:r>
        <w:r w:rsidRPr="00F4545B" w:rsidDel="00EB031E">
          <w:rPr>
            <w:rFonts w:ascii="Times New Roman" w:hAnsi="Times New Roman"/>
            <w:i/>
            <w:iCs/>
            <w:strike/>
            <w:color w:val="000000"/>
            <w:spacing w:val="10"/>
            <w:sz w:val="24"/>
            <w:szCs w:val="24"/>
          </w:rPr>
          <w:delText xml:space="preserve"> </w:delText>
        </w:r>
        <w:r w:rsidRPr="00F4545B" w:rsidDel="00EB031E">
          <w:rPr>
            <w:rFonts w:ascii="Times New Roman" w:hAnsi="Times New Roman"/>
            <w:i/>
            <w:iCs/>
            <w:strike/>
            <w:color w:val="000000"/>
            <w:sz w:val="24"/>
            <w:szCs w:val="24"/>
          </w:rPr>
          <w:delText>essere</w:delText>
        </w:r>
        <w:r w:rsidRPr="00F4545B" w:rsidDel="00EB031E">
          <w:rPr>
            <w:rFonts w:ascii="Times New Roman" w:hAnsi="Times New Roman"/>
            <w:i/>
            <w:iCs/>
            <w:strike/>
            <w:color w:val="000000"/>
            <w:spacing w:val="10"/>
            <w:sz w:val="24"/>
            <w:szCs w:val="24"/>
          </w:rPr>
          <w:delText xml:space="preserve"> </w:delText>
        </w:r>
        <w:r w:rsidRPr="00F4545B" w:rsidDel="00EB031E">
          <w:rPr>
            <w:rFonts w:ascii="Times New Roman" w:hAnsi="Times New Roman"/>
            <w:i/>
            <w:iCs/>
            <w:strike/>
            <w:color w:val="000000"/>
            <w:sz w:val="24"/>
            <w:szCs w:val="24"/>
          </w:rPr>
          <w:delText>normalmente</w:delText>
        </w:r>
        <w:r w:rsidRPr="00F4545B" w:rsidDel="00EB031E">
          <w:rPr>
            <w:rFonts w:ascii="Times New Roman" w:hAnsi="Times New Roman"/>
            <w:i/>
            <w:iCs/>
            <w:strike/>
            <w:color w:val="000000"/>
            <w:spacing w:val="9"/>
            <w:sz w:val="24"/>
            <w:szCs w:val="24"/>
          </w:rPr>
          <w:delText xml:space="preserve"> </w:delText>
        </w:r>
        <w:r w:rsidRPr="00F4545B" w:rsidDel="00EB031E">
          <w:rPr>
            <w:rFonts w:ascii="Times New Roman" w:hAnsi="Times New Roman"/>
            <w:i/>
            <w:iCs/>
            <w:strike/>
            <w:color w:val="000000"/>
            <w:sz w:val="24"/>
            <w:szCs w:val="24"/>
          </w:rPr>
          <w:delText>godute</w:delText>
        </w:r>
        <w:r w:rsidRPr="00F4545B" w:rsidDel="00EB031E">
          <w:rPr>
            <w:rFonts w:ascii="Times New Roman" w:hAnsi="Times New Roman"/>
            <w:i/>
            <w:iCs/>
            <w:strike/>
            <w:color w:val="000000"/>
            <w:spacing w:val="9"/>
            <w:sz w:val="24"/>
            <w:szCs w:val="24"/>
          </w:rPr>
          <w:delText xml:space="preserve"> </w:delText>
        </w:r>
        <w:r w:rsidRPr="00F4545B" w:rsidDel="00EB031E">
          <w:rPr>
            <w:rFonts w:ascii="Times New Roman" w:hAnsi="Times New Roman"/>
            <w:i/>
            <w:iCs/>
            <w:strike/>
            <w:color w:val="000000"/>
            <w:sz w:val="24"/>
            <w:szCs w:val="24"/>
          </w:rPr>
          <w:delText>in</w:delText>
        </w:r>
        <w:r w:rsidRPr="00F4545B" w:rsidDel="00EB031E">
          <w:rPr>
            <w:rFonts w:ascii="Times New Roman" w:hAnsi="Times New Roman"/>
            <w:i/>
            <w:iCs/>
            <w:strike/>
            <w:color w:val="000000"/>
            <w:spacing w:val="9"/>
            <w:sz w:val="24"/>
            <w:szCs w:val="24"/>
          </w:rPr>
          <w:delText xml:space="preserve"> </w:delText>
        </w:r>
        <w:r w:rsidRPr="00F4545B" w:rsidDel="00EB031E">
          <w:rPr>
            <w:rFonts w:ascii="Times New Roman" w:hAnsi="Times New Roman"/>
            <w:i/>
            <w:iCs/>
            <w:strike/>
            <w:color w:val="000000"/>
            <w:sz w:val="24"/>
            <w:szCs w:val="24"/>
          </w:rPr>
          <w:delText>via</w:delText>
        </w:r>
        <w:r w:rsidRPr="00F4545B" w:rsidDel="00EB031E">
          <w:rPr>
            <w:rFonts w:ascii="Times New Roman" w:hAnsi="Times New Roman"/>
            <w:i/>
            <w:iCs/>
            <w:strike/>
            <w:color w:val="000000"/>
            <w:spacing w:val="9"/>
            <w:sz w:val="24"/>
            <w:szCs w:val="24"/>
          </w:rPr>
          <w:delText xml:space="preserve"> </w:delText>
        </w:r>
        <w:r w:rsidRPr="00F4545B" w:rsidDel="00EB031E">
          <w:rPr>
            <w:rFonts w:ascii="Times New Roman" w:hAnsi="Times New Roman"/>
            <w:i/>
            <w:iCs/>
            <w:strike/>
            <w:color w:val="000000"/>
            <w:sz w:val="24"/>
            <w:szCs w:val="24"/>
          </w:rPr>
          <w:delText>continuativa</w:delText>
        </w:r>
        <w:r w:rsidRPr="00F4545B" w:rsidDel="00EB031E">
          <w:rPr>
            <w:rFonts w:ascii="Times New Roman" w:hAnsi="Times New Roman"/>
            <w:i/>
            <w:iCs/>
            <w:strike/>
            <w:color w:val="000000"/>
            <w:spacing w:val="9"/>
            <w:sz w:val="24"/>
            <w:szCs w:val="24"/>
          </w:rPr>
          <w:delText xml:space="preserve"> </w:delText>
        </w:r>
        <w:r w:rsidRPr="00F4545B" w:rsidDel="00EB031E">
          <w:rPr>
            <w:rFonts w:ascii="Times New Roman" w:hAnsi="Times New Roman"/>
            <w:i/>
            <w:iCs/>
            <w:strike/>
            <w:color w:val="000000"/>
            <w:sz w:val="24"/>
            <w:szCs w:val="24"/>
          </w:rPr>
          <w:delText>e</w:delText>
        </w:r>
        <w:r w:rsidRPr="00F4545B" w:rsidDel="00EB031E">
          <w:rPr>
            <w:rFonts w:ascii="Times New Roman" w:hAnsi="Times New Roman"/>
            <w:i/>
            <w:iCs/>
            <w:strike/>
            <w:color w:val="000000"/>
            <w:spacing w:val="9"/>
            <w:sz w:val="24"/>
            <w:szCs w:val="24"/>
          </w:rPr>
          <w:delText xml:space="preserve"> </w:delText>
        </w:r>
        <w:r w:rsidRPr="00F4545B" w:rsidDel="00EB031E">
          <w:rPr>
            <w:rFonts w:ascii="Times New Roman" w:hAnsi="Times New Roman"/>
            <w:i/>
            <w:iCs/>
            <w:strike/>
            <w:color w:val="000000"/>
            <w:spacing w:val="-1"/>
            <w:sz w:val="24"/>
            <w:szCs w:val="24"/>
          </w:rPr>
          <w:delText>d</w:delText>
        </w:r>
        <w:r w:rsidRPr="00F4545B" w:rsidDel="00EB031E">
          <w:rPr>
            <w:rFonts w:ascii="Times New Roman" w:hAnsi="Times New Roman"/>
            <w:i/>
            <w:iCs/>
            <w:strike/>
            <w:color w:val="000000"/>
            <w:sz w:val="24"/>
            <w:szCs w:val="24"/>
          </w:rPr>
          <w:delText>eve</w:delText>
        </w:r>
        <w:r w:rsidRPr="00F4545B" w:rsidDel="00EB031E">
          <w:rPr>
            <w:rFonts w:ascii="Times New Roman" w:hAnsi="Times New Roman"/>
            <w:i/>
            <w:iCs/>
            <w:strike/>
            <w:color w:val="000000"/>
            <w:spacing w:val="10"/>
            <w:sz w:val="24"/>
            <w:szCs w:val="24"/>
          </w:rPr>
          <w:delText xml:space="preserve"> </w:delText>
        </w:r>
        <w:r w:rsidRPr="00F4545B" w:rsidDel="00EB031E">
          <w:rPr>
            <w:rFonts w:ascii="Times New Roman" w:hAnsi="Times New Roman"/>
            <w:i/>
            <w:iCs/>
            <w:strike/>
            <w:color w:val="000000"/>
            <w:sz w:val="24"/>
            <w:szCs w:val="24"/>
          </w:rPr>
          <w:delText>essere</w:delText>
        </w:r>
        <w:r w:rsidRPr="00F4545B" w:rsidDel="00EB031E">
          <w:rPr>
            <w:rFonts w:ascii="Times New Roman" w:hAnsi="Times New Roman"/>
            <w:i/>
            <w:iCs/>
            <w:strike/>
            <w:color w:val="000000"/>
            <w:spacing w:val="10"/>
            <w:sz w:val="24"/>
            <w:szCs w:val="24"/>
          </w:rPr>
          <w:delText xml:space="preserve"> </w:delText>
        </w:r>
        <w:r w:rsidRPr="00F4545B" w:rsidDel="00EB031E">
          <w:rPr>
            <w:rFonts w:ascii="Times New Roman" w:hAnsi="Times New Roman"/>
            <w:i/>
            <w:iCs/>
            <w:strike/>
            <w:color w:val="000000"/>
            <w:sz w:val="24"/>
            <w:szCs w:val="24"/>
          </w:rPr>
          <w:delText>gara</w:delText>
        </w:r>
        <w:r w:rsidRPr="00F4545B" w:rsidDel="00EB031E">
          <w:rPr>
            <w:rFonts w:ascii="Times New Roman" w:hAnsi="Times New Roman"/>
            <w:i/>
            <w:iCs/>
            <w:strike/>
            <w:color w:val="000000"/>
            <w:spacing w:val="-1"/>
            <w:sz w:val="24"/>
            <w:szCs w:val="24"/>
          </w:rPr>
          <w:delText>n</w:delText>
        </w:r>
        <w:r w:rsidRPr="00F4545B" w:rsidDel="00EB031E">
          <w:rPr>
            <w:rFonts w:ascii="Times New Roman" w:hAnsi="Times New Roman"/>
            <w:i/>
            <w:iCs/>
            <w:strike/>
            <w:color w:val="000000"/>
            <w:sz w:val="24"/>
            <w:szCs w:val="24"/>
          </w:rPr>
          <w:delText>tito</w:delText>
        </w:r>
        <w:r w:rsidRPr="00F4545B" w:rsidDel="00EB031E">
          <w:rPr>
            <w:rFonts w:ascii="Times New Roman" w:hAnsi="Times New Roman"/>
            <w:i/>
            <w:iCs/>
            <w:strike/>
            <w:color w:val="000000"/>
            <w:spacing w:val="10"/>
            <w:sz w:val="24"/>
            <w:szCs w:val="24"/>
          </w:rPr>
          <w:delText xml:space="preserve"> </w:delText>
        </w:r>
        <w:r w:rsidRPr="00F4545B" w:rsidDel="00EB031E">
          <w:rPr>
            <w:rFonts w:ascii="Times New Roman" w:hAnsi="Times New Roman"/>
            <w:i/>
            <w:iCs/>
            <w:strike/>
            <w:color w:val="000000"/>
            <w:sz w:val="24"/>
            <w:szCs w:val="24"/>
          </w:rPr>
          <w:delText>l’utilizzo minimo di 2 settimane consecutive.</w:delText>
        </w:r>
      </w:del>
    </w:p>
    <w:p w:rsidR="008D5A6C" w:rsidRPr="00F4545B" w:rsidDel="00EB031E" w:rsidRDefault="008D5A6C" w:rsidP="007850AA">
      <w:pPr>
        <w:widowControl w:val="0"/>
        <w:autoSpaceDE w:val="0"/>
        <w:autoSpaceDN w:val="0"/>
        <w:adjustRightInd w:val="0"/>
        <w:spacing w:after="0" w:line="120" w:lineRule="exact"/>
        <w:rPr>
          <w:del w:id="114" w:author="Parisi, Carlo" w:date="2016-07-15T09:00:00Z"/>
          <w:rFonts w:ascii="Times New Roman" w:hAnsi="Times New Roman"/>
          <w:strike/>
          <w:color w:val="000000"/>
          <w:sz w:val="12"/>
          <w:szCs w:val="12"/>
        </w:rPr>
      </w:pPr>
    </w:p>
    <w:p w:rsidR="008D5A6C" w:rsidRDefault="008D5A6C">
      <w:pPr>
        <w:widowControl w:val="0"/>
        <w:autoSpaceDE w:val="0"/>
        <w:autoSpaceDN w:val="0"/>
        <w:adjustRightInd w:val="0"/>
        <w:spacing w:after="0" w:line="240" w:lineRule="auto"/>
        <w:ind w:left="397" w:right="54" w:hanging="283"/>
        <w:jc w:val="both"/>
        <w:rPr>
          <w:rFonts w:ascii="Times New Roman" w:hAnsi="Times New Roman"/>
          <w:color w:val="000000"/>
          <w:sz w:val="24"/>
          <w:szCs w:val="24"/>
        </w:rPr>
        <w:sectPr w:rsidR="008D5A6C">
          <w:pgSz w:w="11920" w:h="16840"/>
          <w:pgMar w:top="1580" w:right="1020" w:bottom="280" w:left="1020" w:header="720" w:footer="720" w:gutter="0"/>
          <w:cols w:space="720"/>
          <w:noEndnote/>
        </w:sectPr>
      </w:pPr>
    </w:p>
    <w:p w:rsidR="008D5A6C" w:rsidRDefault="00644F95" w:rsidP="00AB6152">
      <w:pPr>
        <w:widowControl w:val="0"/>
        <w:autoSpaceDE w:val="0"/>
        <w:autoSpaceDN w:val="0"/>
        <w:adjustRightInd w:val="0"/>
        <w:spacing w:after="0" w:line="200" w:lineRule="exact"/>
        <w:jc w:val="center"/>
        <w:rPr>
          <w:rFonts w:ascii="Times New Roman" w:hAnsi="Times New Roman"/>
          <w:color w:val="000000"/>
          <w:sz w:val="24"/>
          <w:szCs w:val="24"/>
        </w:rPr>
      </w:pPr>
      <w:r w:rsidRPr="00644F95">
        <w:rPr>
          <w:noProof/>
        </w:rPr>
        <w:lastRenderedPageBreak/>
        <w:pict>
          <v:shape id="Freeform 8" o:spid="_x0000_s1035" style="position:absolute;left:0;text-align:left;margin-left:28.7pt;margin-top:148.25pt;width:0;height:1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" o:allowincell="f" path="m,l,276e" filled="f" strokeweight=".28925mm">
            <v:path arrowok="t" o:connecttype="custom" o:connectlocs="0,0;0,174625" o:connectangles="0,0"/>
            <w10:wrap anchorx="page" anchory="page"/>
          </v:shape>
        </w:pict>
      </w:r>
      <w:r w:rsidR="008D5A6C">
        <w:rPr>
          <w:rFonts w:ascii="Times New Roman" w:hAnsi="Times New Roman"/>
          <w:b/>
          <w:bCs/>
          <w:color w:val="000000"/>
          <w:sz w:val="24"/>
          <w:szCs w:val="24"/>
        </w:rPr>
        <w:t>ART. 21 – MUTAMENTO DI MANSIONI</w:t>
      </w:r>
    </w:p>
    <w:p w:rsidR="008D5A6C" w:rsidRDefault="008D5A6C">
      <w:pPr>
        <w:widowControl w:val="0"/>
        <w:autoSpaceDE w:val="0"/>
        <w:autoSpaceDN w:val="0"/>
        <w:adjustRightInd w:val="0"/>
        <w:spacing w:before="8" w:after="0" w:line="110" w:lineRule="exact"/>
        <w:rPr>
          <w:rFonts w:ascii="Times New Roman" w:hAnsi="Times New Roman"/>
          <w:color w:val="000000"/>
          <w:sz w:val="11"/>
          <w:szCs w:val="11"/>
        </w:rPr>
      </w:pPr>
    </w:p>
    <w:p w:rsidR="00106499" w:rsidRDefault="00644F95" w:rsidP="00106499">
      <w:pPr>
        <w:widowControl w:val="0"/>
        <w:autoSpaceDE w:val="0"/>
        <w:autoSpaceDN w:val="0"/>
        <w:adjustRightInd w:val="0"/>
        <w:spacing w:after="0" w:line="240" w:lineRule="auto"/>
        <w:ind w:left="397" w:right="50" w:hanging="283"/>
        <w:jc w:val="both"/>
        <w:rPr>
          <w:ins w:id="115" w:author="Parisi, Carlo" w:date="2016-07-15T09:09:00Z"/>
          <w:noProof/>
          <w:color w:val="0070C0"/>
        </w:rPr>
      </w:pPr>
      <w:r>
        <w:rPr>
          <w:noProof/>
          <w:color w:val="0070C0"/>
        </w:rPr>
        <w:pict>
          <v:shape id="Freeform 9" o:spid="_x0000_s1034" style="position:absolute;left:0;text-align:left;margin-left:352.4pt;margin-top:35.9pt;width:3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" o:allowincell="f" path="m,l60,e" filled="f" strokecolor="#b5082e" strokeweight=".24692mm">
            <v:path arrowok="t" o:connecttype="custom" o:connectlocs="0,3175;38100,3175" o:connectangles="0,0"/>
            <w10:wrap anchorx="page"/>
          </v:shape>
        </w:pict>
      </w:r>
      <w:del w:id="116" w:author="Parisi, Carlo" w:date="2016-07-15T09:08:00Z">
        <w:r w:rsidR="00F4545B" w:rsidRPr="00F4545B" w:rsidDel="006D4F71">
          <w:rPr>
            <w:noProof/>
            <w:color w:val="0070C0"/>
          </w:rPr>
          <w:delText>MANTENIMENTO ATTUALE NORMATIVA</w:delText>
        </w:r>
      </w:del>
      <w:ins w:id="117" w:author="Parisi, Carlo" w:date="2016-07-15T09:08:00Z">
        <w:r w:rsidR="006D4F71">
          <w:rPr>
            <w:noProof/>
            <w:color w:val="0070C0"/>
          </w:rPr>
          <w:t>IL lavoratore, in relazione all’esigenze della Società, può essere ass</w:t>
        </w:r>
      </w:ins>
      <w:ins w:id="118" w:author="Parisi, Carlo" w:date="2016-07-15T09:09:00Z">
        <w:r w:rsidR="006D4F71">
          <w:rPr>
            <w:noProof/>
            <w:color w:val="0070C0"/>
          </w:rPr>
          <w:t>e</w:t>
        </w:r>
      </w:ins>
      <w:ins w:id="119" w:author="Parisi, Carlo" w:date="2016-07-15T09:08:00Z">
        <w:r w:rsidR="006D4F71">
          <w:rPr>
            <w:noProof/>
            <w:color w:val="0070C0"/>
          </w:rPr>
          <w:t>gnato temporaneamente a mansioni diverse da quelle inerenti al livello di appartenenza secondo quanto disciplinato dall</w:t>
        </w:r>
      </w:ins>
      <w:ins w:id="120" w:author="Parisi, Carlo" w:date="2016-07-15T09:09:00Z">
        <w:r w:rsidR="006D4F71">
          <w:rPr>
            <w:noProof/>
            <w:color w:val="0070C0"/>
          </w:rPr>
          <w:t>’art.3 del dlgs.81/2015 .</w:t>
        </w:r>
      </w:ins>
    </w:p>
    <w:p w:rsidR="006D4F71" w:rsidRDefault="006D4F71" w:rsidP="00106499">
      <w:pPr>
        <w:widowControl w:val="0"/>
        <w:autoSpaceDE w:val="0"/>
        <w:autoSpaceDN w:val="0"/>
        <w:adjustRightInd w:val="0"/>
        <w:spacing w:after="0" w:line="240" w:lineRule="auto"/>
        <w:ind w:left="397" w:right="50" w:hanging="283"/>
        <w:jc w:val="both"/>
        <w:rPr>
          <w:ins w:id="121" w:author="Parisi, Carlo" w:date="2016-07-15T09:11:00Z"/>
          <w:noProof/>
          <w:color w:val="0070C0"/>
        </w:rPr>
      </w:pPr>
      <w:ins w:id="122" w:author="Parisi, Carlo" w:date="2016-07-15T09:10:00Z">
        <w:r>
          <w:rPr>
            <w:noProof/>
            <w:color w:val="0070C0"/>
          </w:rPr>
          <w:t>Il lavoratore che sia ass</w:t>
        </w:r>
      </w:ins>
      <w:ins w:id="123" w:author="Parisi, Carlo" w:date="2016-07-15T09:11:00Z">
        <w:r>
          <w:rPr>
            <w:noProof/>
            <w:color w:val="0070C0"/>
          </w:rPr>
          <w:t>e</w:t>
        </w:r>
      </w:ins>
      <w:ins w:id="124" w:author="Parisi, Carlo" w:date="2016-07-15T09:10:00Z">
        <w:r>
          <w:rPr>
            <w:noProof/>
            <w:color w:val="0070C0"/>
          </w:rPr>
          <w:t>gnato a svolgere temporaneamente mansioni inerenti ad un livello superiore ha diritto per tutta l</w:t>
        </w:r>
      </w:ins>
      <w:ins w:id="125" w:author="Parisi, Carlo" w:date="2016-07-15T09:11:00Z">
        <w:r>
          <w:rPr>
            <w:noProof/>
            <w:color w:val="0070C0"/>
          </w:rPr>
          <w:t xml:space="preserve">a </w:t>
        </w:r>
      </w:ins>
      <w:ins w:id="126" w:author="Parisi, Carlo" w:date="2016-07-15T09:10:00Z">
        <w:r>
          <w:rPr>
            <w:noProof/>
            <w:color w:val="0070C0"/>
          </w:rPr>
          <w:t xml:space="preserve">durata dello svolgimento </w:t>
        </w:r>
      </w:ins>
      <w:ins w:id="127" w:author="Parisi, Carlo" w:date="2016-07-15T09:11:00Z">
        <w:r>
          <w:rPr>
            <w:noProof/>
            <w:color w:val="0070C0"/>
          </w:rPr>
          <w:t>di tali mansioni al trattamento corrispondente all’attività svolta. Gli eventuali superminimi (anche se derivanti da aumenti di merito) vengono assorbiti fino a concorrenza della differenza dei due minimi tabellari.</w:t>
        </w:r>
      </w:ins>
    </w:p>
    <w:p w:rsidR="006D4F71" w:rsidRDefault="006D4F71" w:rsidP="00106499">
      <w:pPr>
        <w:widowControl w:val="0"/>
        <w:autoSpaceDE w:val="0"/>
        <w:autoSpaceDN w:val="0"/>
        <w:adjustRightInd w:val="0"/>
        <w:spacing w:after="0" w:line="240" w:lineRule="auto"/>
        <w:ind w:left="397" w:right="50" w:hanging="283"/>
        <w:jc w:val="both"/>
        <w:rPr>
          <w:noProof/>
          <w:color w:val="0070C0"/>
        </w:rPr>
      </w:pPr>
      <w:ins w:id="128" w:author="Parisi, Carlo" w:date="2016-07-15T09:12:00Z">
        <w:r>
          <w:rPr>
            <w:noProof/>
            <w:color w:val="0070C0"/>
          </w:rPr>
          <w:t>Il lavoratore che sia destinato a compiere con carattere di continuità mansioni rientranti in due diversi livelli viene assegnato al livello superiore.</w:t>
        </w:r>
      </w:ins>
    </w:p>
    <w:p w:rsidR="00106499" w:rsidRDefault="00106499" w:rsidP="00106499">
      <w:pPr>
        <w:widowControl w:val="0"/>
        <w:autoSpaceDE w:val="0"/>
        <w:autoSpaceDN w:val="0"/>
        <w:adjustRightInd w:val="0"/>
        <w:spacing w:after="0" w:line="240" w:lineRule="auto"/>
        <w:ind w:left="397" w:right="50" w:hanging="283"/>
        <w:jc w:val="both"/>
        <w:rPr>
          <w:noProof/>
          <w:color w:val="0070C0"/>
        </w:rPr>
      </w:pPr>
    </w:p>
    <w:p w:rsidR="00106499" w:rsidRDefault="00106499" w:rsidP="00106499">
      <w:pPr>
        <w:widowControl w:val="0"/>
        <w:autoSpaceDE w:val="0"/>
        <w:autoSpaceDN w:val="0"/>
        <w:adjustRightInd w:val="0"/>
        <w:spacing w:after="0" w:line="240" w:lineRule="auto"/>
        <w:ind w:left="397" w:right="50" w:hanging="283"/>
        <w:jc w:val="both"/>
        <w:rPr>
          <w:noProof/>
          <w:color w:val="0070C0"/>
        </w:rPr>
      </w:pPr>
    </w:p>
    <w:p w:rsidR="008D5A6C" w:rsidRDefault="008D5A6C" w:rsidP="00106499">
      <w:pPr>
        <w:widowControl w:val="0"/>
        <w:autoSpaceDE w:val="0"/>
        <w:autoSpaceDN w:val="0"/>
        <w:adjustRightInd w:val="0"/>
        <w:spacing w:after="0" w:line="240" w:lineRule="auto"/>
        <w:ind w:left="397" w:right="50" w:hanging="283"/>
        <w:jc w:val="center"/>
        <w:rPr>
          <w:rFonts w:ascii="Arial" w:hAnsi="Arial" w:cs="Arial"/>
          <w:color w:val="000000"/>
        </w:rPr>
      </w:pPr>
      <w:r>
        <w:rPr>
          <w:rFonts w:ascii="Arial" w:hAnsi="Arial" w:cs="Arial"/>
          <w:b/>
          <w:bCs/>
          <w:color w:val="000000"/>
        </w:rPr>
        <w:t>ART.</w:t>
      </w:r>
      <w:r>
        <w:rPr>
          <w:rFonts w:ascii="Arial" w:hAnsi="Arial" w:cs="Arial"/>
          <w:b/>
          <w:bCs/>
          <w:color w:val="000000"/>
          <w:spacing w:val="-5"/>
        </w:rPr>
        <w:t xml:space="preserve"> </w:t>
      </w:r>
      <w:r>
        <w:rPr>
          <w:rFonts w:ascii="Arial" w:hAnsi="Arial" w:cs="Arial"/>
          <w:b/>
          <w:bCs/>
          <w:color w:val="000000"/>
        </w:rPr>
        <w:t>46</w:t>
      </w:r>
      <w:r>
        <w:rPr>
          <w:rFonts w:ascii="Arial" w:hAnsi="Arial" w:cs="Arial"/>
          <w:b/>
          <w:bCs/>
          <w:color w:val="000000"/>
          <w:spacing w:val="-2"/>
        </w:rPr>
        <w:t xml:space="preserve"> </w:t>
      </w:r>
      <w:r>
        <w:rPr>
          <w:rFonts w:ascii="Arial" w:hAnsi="Arial" w:cs="Arial"/>
          <w:b/>
          <w:bCs/>
          <w:color w:val="000000"/>
        </w:rPr>
        <w:t>-</w:t>
      </w:r>
      <w:r>
        <w:rPr>
          <w:rFonts w:ascii="Arial" w:hAnsi="Arial" w:cs="Arial"/>
          <w:b/>
          <w:bCs/>
          <w:color w:val="000000"/>
          <w:spacing w:val="-1"/>
        </w:rPr>
        <w:t xml:space="preserve"> </w:t>
      </w:r>
      <w:r>
        <w:rPr>
          <w:rFonts w:ascii="Arial" w:hAnsi="Arial" w:cs="Arial"/>
          <w:b/>
          <w:bCs/>
          <w:color w:val="000000"/>
        </w:rPr>
        <w:t>ARTICO</w:t>
      </w:r>
      <w:r>
        <w:rPr>
          <w:rFonts w:ascii="Arial" w:hAnsi="Arial" w:cs="Arial"/>
          <w:b/>
          <w:bCs/>
          <w:color w:val="000000"/>
          <w:spacing w:val="1"/>
        </w:rPr>
        <w:t>L</w:t>
      </w:r>
      <w:r>
        <w:rPr>
          <w:rFonts w:ascii="Arial" w:hAnsi="Arial" w:cs="Arial"/>
          <w:b/>
          <w:bCs/>
          <w:color w:val="000000"/>
        </w:rPr>
        <w:t>AZ</w:t>
      </w:r>
      <w:r>
        <w:rPr>
          <w:rFonts w:ascii="Arial" w:hAnsi="Arial" w:cs="Arial"/>
          <w:b/>
          <w:bCs/>
          <w:color w:val="000000"/>
          <w:spacing w:val="1"/>
        </w:rPr>
        <w:t>I</w:t>
      </w:r>
      <w:r>
        <w:rPr>
          <w:rFonts w:ascii="Arial" w:hAnsi="Arial" w:cs="Arial"/>
          <w:b/>
          <w:bCs/>
          <w:color w:val="000000"/>
        </w:rPr>
        <w:t>ONE</w:t>
      </w:r>
      <w:r>
        <w:rPr>
          <w:rFonts w:ascii="Arial" w:hAnsi="Arial" w:cs="Arial"/>
          <w:b/>
          <w:bCs/>
          <w:color w:val="000000"/>
          <w:spacing w:val="-17"/>
        </w:rPr>
        <w:t xml:space="preserve"> </w:t>
      </w:r>
      <w:r>
        <w:rPr>
          <w:rFonts w:ascii="Arial" w:hAnsi="Arial" w:cs="Arial"/>
          <w:b/>
          <w:bCs/>
          <w:color w:val="000000"/>
        </w:rPr>
        <w:t>DEL</w:t>
      </w:r>
      <w:r>
        <w:rPr>
          <w:rFonts w:ascii="Arial" w:hAnsi="Arial" w:cs="Arial"/>
          <w:b/>
          <w:bCs/>
          <w:color w:val="000000"/>
          <w:spacing w:val="1"/>
        </w:rPr>
        <w:t>L</w:t>
      </w:r>
      <w:r>
        <w:rPr>
          <w:rFonts w:ascii="Arial" w:hAnsi="Arial" w:cs="Arial"/>
          <w:b/>
          <w:bCs/>
          <w:color w:val="000000"/>
        </w:rPr>
        <w:t>A</w:t>
      </w:r>
      <w:r>
        <w:rPr>
          <w:rFonts w:ascii="Arial" w:hAnsi="Arial" w:cs="Arial"/>
          <w:b/>
          <w:bCs/>
          <w:color w:val="000000"/>
          <w:spacing w:val="-7"/>
        </w:rPr>
        <w:t xml:space="preserve"> </w:t>
      </w:r>
      <w:r>
        <w:rPr>
          <w:rFonts w:ascii="Arial" w:hAnsi="Arial" w:cs="Arial"/>
          <w:b/>
          <w:bCs/>
          <w:color w:val="000000"/>
        </w:rPr>
        <w:t>CONTRATTAZIONE</w:t>
      </w:r>
      <w:r>
        <w:rPr>
          <w:rFonts w:ascii="Arial" w:hAnsi="Arial" w:cs="Arial"/>
          <w:b/>
          <w:bCs/>
          <w:color w:val="000000"/>
          <w:spacing w:val="-20"/>
        </w:rPr>
        <w:t xml:space="preserve"> </w:t>
      </w:r>
      <w:r>
        <w:rPr>
          <w:rFonts w:ascii="Arial" w:hAnsi="Arial" w:cs="Arial"/>
          <w:b/>
          <w:bCs/>
          <w:color w:val="000000"/>
        </w:rPr>
        <w:t>COLLETTIVA</w:t>
      </w:r>
    </w:p>
    <w:p w:rsidR="008D5A6C" w:rsidRDefault="008D5A6C">
      <w:pPr>
        <w:widowControl w:val="0"/>
        <w:autoSpaceDE w:val="0"/>
        <w:autoSpaceDN w:val="0"/>
        <w:adjustRightInd w:val="0"/>
        <w:spacing w:before="9" w:after="0" w:line="110" w:lineRule="exact"/>
        <w:rPr>
          <w:rFonts w:ascii="Arial" w:hAnsi="Arial" w:cs="Arial"/>
          <w:color w:val="000000"/>
          <w:sz w:val="11"/>
          <w:szCs w:val="11"/>
        </w:rPr>
      </w:pPr>
    </w:p>
    <w:p w:rsidR="008D5A6C" w:rsidRDefault="008D5A6C">
      <w:pPr>
        <w:widowControl w:val="0"/>
        <w:autoSpaceDE w:val="0"/>
        <w:autoSpaceDN w:val="0"/>
        <w:adjustRightInd w:val="0"/>
        <w:spacing w:after="0" w:line="239" w:lineRule="auto"/>
        <w:ind w:left="397" w:right="53"/>
        <w:jc w:val="both"/>
        <w:rPr>
          <w:rFonts w:ascii="Arial" w:hAnsi="Arial" w:cs="Arial"/>
          <w:color w:val="000000"/>
        </w:rPr>
      </w:pPr>
      <w:r>
        <w:rPr>
          <w:rFonts w:ascii="Arial" w:hAnsi="Arial" w:cs="Arial"/>
          <w:color w:val="000000"/>
        </w:rPr>
        <w:t>Anche</w:t>
      </w:r>
      <w:r>
        <w:rPr>
          <w:rFonts w:ascii="Arial" w:hAnsi="Arial" w:cs="Arial"/>
          <w:color w:val="000000"/>
          <w:spacing w:val="4"/>
        </w:rPr>
        <w:t xml:space="preserve"> </w:t>
      </w:r>
      <w:r>
        <w:rPr>
          <w:rFonts w:ascii="Arial" w:hAnsi="Arial" w:cs="Arial"/>
          <w:color w:val="000000"/>
        </w:rPr>
        <w:t>in</w:t>
      </w:r>
      <w:r>
        <w:rPr>
          <w:rFonts w:ascii="Arial" w:hAnsi="Arial" w:cs="Arial"/>
          <w:color w:val="000000"/>
          <w:spacing w:val="7"/>
        </w:rPr>
        <w:t xml:space="preserve"> </w:t>
      </w:r>
      <w:r>
        <w:rPr>
          <w:rFonts w:ascii="Arial" w:hAnsi="Arial" w:cs="Arial"/>
          <w:color w:val="000000"/>
        </w:rPr>
        <w:t>a</w:t>
      </w:r>
      <w:r>
        <w:rPr>
          <w:rFonts w:ascii="Arial" w:hAnsi="Arial" w:cs="Arial"/>
          <w:color w:val="000000"/>
          <w:spacing w:val="-1"/>
        </w:rPr>
        <w:t>p</w:t>
      </w:r>
      <w:r>
        <w:rPr>
          <w:rFonts w:ascii="Arial" w:hAnsi="Arial" w:cs="Arial"/>
          <w:color w:val="000000"/>
        </w:rPr>
        <w:t xml:space="preserve">plicazione </w:t>
      </w:r>
      <w:r>
        <w:rPr>
          <w:rFonts w:ascii="Arial" w:hAnsi="Arial" w:cs="Arial"/>
          <w:color w:val="000000"/>
          <w:spacing w:val="5"/>
        </w:rPr>
        <w:t xml:space="preserve"> </w:t>
      </w:r>
      <w:r>
        <w:rPr>
          <w:rFonts w:ascii="Arial" w:hAnsi="Arial" w:cs="Arial"/>
          <w:color w:val="000000"/>
        </w:rPr>
        <w:t>di</w:t>
      </w:r>
      <w:r>
        <w:rPr>
          <w:rFonts w:ascii="Arial" w:hAnsi="Arial" w:cs="Arial"/>
          <w:color w:val="000000"/>
          <w:spacing w:val="8"/>
        </w:rPr>
        <w:t xml:space="preserve"> </w:t>
      </w:r>
      <w:r>
        <w:rPr>
          <w:rFonts w:ascii="Arial" w:hAnsi="Arial" w:cs="Arial"/>
          <w:color w:val="000000"/>
        </w:rPr>
        <w:t>quanto</w:t>
      </w:r>
      <w:r>
        <w:rPr>
          <w:rFonts w:ascii="Arial" w:hAnsi="Arial" w:cs="Arial"/>
          <w:color w:val="000000"/>
          <w:spacing w:val="2"/>
        </w:rPr>
        <w:t xml:space="preserve"> </w:t>
      </w:r>
      <w:r>
        <w:rPr>
          <w:rFonts w:ascii="Arial" w:hAnsi="Arial" w:cs="Arial"/>
          <w:color w:val="000000"/>
        </w:rPr>
        <w:t>s</w:t>
      </w:r>
      <w:r>
        <w:rPr>
          <w:rFonts w:ascii="Arial" w:hAnsi="Arial" w:cs="Arial"/>
          <w:color w:val="000000"/>
          <w:spacing w:val="-1"/>
        </w:rPr>
        <w:t>t</w:t>
      </w:r>
      <w:r>
        <w:rPr>
          <w:rFonts w:ascii="Arial" w:hAnsi="Arial" w:cs="Arial"/>
          <w:color w:val="000000"/>
        </w:rPr>
        <w:t>abilito</w:t>
      </w:r>
      <w:r>
        <w:rPr>
          <w:rFonts w:ascii="Arial" w:hAnsi="Arial" w:cs="Arial"/>
          <w:color w:val="000000"/>
          <w:spacing w:val="2"/>
        </w:rPr>
        <w:t xml:space="preserve"> </w:t>
      </w:r>
      <w:r>
        <w:rPr>
          <w:rFonts w:ascii="Arial" w:hAnsi="Arial" w:cs="Arial"/>
          <w:color w:val="000000"/>
        </w:rPr>
        <w:t>dall’</w:t>
      </w:r>
      <w:r>
        <w:rPr>
          <w:rFonts w:ascii="Arial" w:hAnsi="Arial" w:cs="Arial"/>
          <w:color w:val="000000"/>
          <w:spacing w:val="-1"/>
        </w:rPr>
        <w:t>A</w:t>
      </w:r>
      <w:r>
        <w:rPr>
          <w:rFonts w:ascii="Arial" w:hAnsi="Arial" w:cs="Arial"/>
          <w:color w:val="000000"/>
        </w:rPr>
        <w:t>ccordo</w:t>
      </w:r>
      <w:r>
        <w:rPr>
          <w:rFonts w:ascii="Arial" w:hAnsi="Arial" w:cs="Arial"/>
          <w:color w:val="000000"/>
          <w:spacing w:val="-2"/>
        </w:rPr>
        <w:t xml:space="preserve"> </w:t>
      </w:r>
      <w:r>
        <w:rPr>
          <w:rFonts w:ascii="Arial" w:hAnsi="Arial" w:cs="Arial"/>
          <w:color w:val="000000"/>
        </w:rPr>
        <w:t>In</w:t>
      </w:r>
      <w:r>
        <w:rPr>
          <w:rFonts w:ascii="Arial" w:hAnsi="Arial" w:cs="Arial"/>
          <w:color w:val="000000"/>
          <w:spacing w:val="-1"/>
        </w:rPr>
        <w:t>t</w:t>
      </w:r>
      <w:r>
        <w:rPr>
          <w:rFonts w:ascii="Arial" w:hAnsi="Arial" w:cs="Arial"/>
          <w:color w:val="000000"/>
        </w:rPr>
        <w:t>erc</w:t>
      </w:r>
      <w:r>
        <w:rPr>
          <w:rFonts w:ascii="Arial" w:hAnsi="Arial" w:cs="Arial"/>
          <w:color w:val="000000"/>
          <w:spacing w:val="1"/>
        </w:rPr>
        <w:t>o</w:t>
      </w:r>
      <w:r>
        <w:rPr>
          <w:rFonts w:ascii="Arial" w:hAnsi="Arial" w:cs="Arial"/>
          <w:color w:val="000000"/>
        </w:rPr>
        <w:t>nfederale</w:t>
      </w:r>
      <w:r>
        <w:rPr>
          <w:rFonts w:ascii="Arial" w:hAnsi="Arial" w:cs="Arial"/>
          <w:color w:val="000000"/>
          <w:spacing w:val="-7"/>
        </w:rPr>
        <w:t xml:space="preserve"> </w:t>
      </w:r>
      <w:r>
        <w:rPr>
          <w:rFonts w:ascii="Arial" w:hAnsi="Arial" w:cs="Arial"/>
          <w:color w:val="000000"/>
        </w:rPr>
        <w:t>28</w:t>
      </w:r>
      <w:r>
        <w:rPr>
          <w:rFonts w:ascii="Arial" w:hAnsi="Arial" w:cs="Arial"/>
          <w:color w:val="000000"/>
          <w:spacing w:val="8"/>
        </w:rPr>
        <w:t xml:space="preserve"> </w:t>
      </w:r>
      <w:r>
        <w:rPr>
          <w:rFonts w:ascii="Arial" w:hAnsi="Arial" w:cs="Arial"/>
          <w:color w:val="000000"/>
        </w:rPr>
        <w:t>giugno</w:t>
      </w:r>
      <w:r>
        <w:rPr>
          <w:rFonts w:ascii="Arial" w:hAnsi="Arial" w:cs="Arial"/>
          <w:color w:val="000000"/>
          <w:spacing w:val="2"/>
        </w:rPr>
        <w:t xml:space="preserve"> </w:t>
      </w:r>
      <w:r>
        <w:rPr>
          <w:rFonts w:ascii="Arial" w:hAnsi="Arial" w:cs="Arial"/>
          <w:color w:val="000000"/>
          <w:spacing w:val="-1"/>
        </w:rPr>
        <w:t>2</w:t>
      </w:r>
      <w:r>
        <w:rPr>
          <w:rFonts w:ascii="Arial" w:hAnsi="Arial" w:cs="Arial"/>
          <w:color w:val="000000"/>
        </w:rPr>
        <w:t>011</w:t>
      </w:r>
      <w:r>
        <w:rPr>
          <w:rFonts w:ascii="Arial" w:hAnsi="Arial" w:cs="Arial"/>
          <w:color w:val="000000"/>
          <w:spacing w:val="5"/>
        </w:rPr>
        <w:t xml:space="preserve"> </w:t>
      </w:r>
      <w:r>
        <w:rPr>
          <w:rFonts w:ascii="Arial" w:hAnsi="Arial" w:cs="Arial"/>
          <w:color w:val="000000"/>
        </w:rPr>
        <w:t>nonché dall'art.48</w:t>
      </w:r>
      <w:r>
        <w:rPr>
          <w:rFonts w:ascii="Arial" w:hAnsi="Arial" w:cs="Arial"/>
          <w:color w:val="000000"/>
          <w:spacing w:val="3"/>
        </w:rPr>
        <w:t xml:space="preserve"> </w:t>
      </w:r>
      <w:r>
        <w:rPr>
          <w:rFonts w:ascii="Arial" w:hAnsi="Arial" w:cs="Arial"/>
          <w:color w:val="000000"/>
        </w:rPr>
        <w:t>in</w:t>
      </w:r>
      <w:r>
        <w:rPr>
          <w:rFonts w:ascii="Arial" w:hAnsi="Arial" w:cs="Arial"/>
          <w:color w:val="000000"/>
          <w:spacing w:val="9"/>
        </w:rPr>
        <w:t xml:space="preserve"> </w:t>
      </w:r>
      <w:r>
        <w:rPr>
          <w:rFonts w:ascii="Arial" w:hAnsi="Arial" w:cs="Arial"/>
          <w:color w:val="000000"/>
          <w:spacing w:val="-1"/>
        </w:rPr>
        <w:t>m</w:t>
      </w:r>
      <w:r>
        <w:rPr>
          <w:rFonts w:ascii="Arial" w:hAnsi="Arial" w:cs="Arial"/>
          <w:color w:val="000000"/>
        </w:rPr>
        <w:t>ateria</w:t>
      </w:r>
      <w:r>
        <w:rPr>
          <w:rFonts w:ascii="Arial" w:hAnsi="Arial" w:cs="Arial"/>
          <w:color w:val="000000"/>
          <w:spacing w:val="5"/>
        </w:rPr>
        <w:t xml:space="preserve"> </w:t>
      </w:r>
      <w:r>
        <w:rPr>
          <w:rFonts w:ascii="Arial" w:hAnsi="Arial" w:cs="Arial"/>
          <w:color w:val="000000"/>
        </w:rPr>
        <w:t>di</w:t>
      </w:r>
      <w:r>
        <w:rPr>
          <w:rFonts w:ascii="Arial" w:hAnsi="Arial" w:cs="Arial"/>
          <w:color w:val="000000"/>
          <w:spacing w:val="10"/>
        </w:rPr>
        <w:t xml:space="preserve"> </w:t>
      </w:r>
      <w:r>
        <w:rPr>
          <w:rFonts w:ascii="Arial" w:hAnsi="Arial" w:cs="Arial"/>
          <w:color w:val="000000"/>
          <w:spacing w:val="-1"/>
        </w:rPr>
        <w:t>r</w:t>
      </w:r>
      <w:r>
        <w:rPr>
          <w:rFonts w:ascii="Arial" w:hAnsi="Arial" w:cs="Arial"/>
          <w:color w:val="000000"/>
        </w:rPr>
        <w:t>elazioni</w:t>
      </w:r>
      <w:r>
        <w:rPr>
          <w:rFonts w:ascii="Arial" w:hAnsi="Arial" w:cs="Arial"/>
          <w:color w:val="000000"/>
          <w:spacing w:val="4"/>
        </w:rPr>
        <w:t xml:space="preserve"> </w:t>
      </w:r>
      <w:r>
        <w:rPr>
          <w:rFonts w:ascii="Arial" w:hAnsi="Arial" w:cs="Arial"/>
          <w:color w:val="000000"/>
          <w:spacing w:val="1"/>
        </w:rPr>
        <w:t>s</w:t>
      </w:r>
      <w:r>
        <w:rPr>
          <w:rFonts w:ascii="Arial" w:hAnsi="Arial" w:cs="Arial"/>
          <w:color w:val="000000"/>
        </w:rPr>
        <w:t>in</w:t>
      </w:r>
      <w:r>
        <w:rPr>
          <w:rFonts w:ascii="Arial" w:hAnsi="Arial" w:cs="Arial"/>
          <w:color w:val="000000"/>
          <w:spacing w:val="-1"/>
        </w:rPr>
        <w:t>d</w:t>
      </w:r>
      <w:r>
        <w:rPr>
          <w:rFonts w:ascii="Arial" w:hAnsi="Arial" w:cs="Arial"/>
          <w:color w:val="000000"/>
        </w:rPr>
        <w:t>acali,</w:t>
      </w:r>
      <w:r>
        <w:rPr>
          <w:rFonts w:ascii="Arial" w:hAnsi="Arial" w:cs="Arial"/>
          <w:color w:val="000000"/>
          <w:spacing w:val="3"/>
        </w:rPr>
        <w:t xml:space="preserve"> </w:t>
      </w:r>
      <w:r>
        <w:rPr>
          <w:rFonts w:ascii="Arial" w:hAnsi="Arial" w:cs="Arial"/>
          <w:color w:val="000000"/>
          <w:spacing w:val="-1"/>
        </w:rPr>
        <w:t>i</w:t>
      </w:r>
      <w:r>
        <w:rPr>
          <w:rFonts w:ascii="Arial" w:hAnsi="Arial" w:cs="Arial"/>
          <w:color w:val="000000"/>
        </w:rPr>
        <w:t>l</w:t>
      </w:r>
      <w:r>
        <w:rPr>
          <w:rFonts w:ascii="Arial" w:hAnsi="Arial" w:cs="Arial"/>
          <w:color w:val="000000"/>
          <w:spacing w:val="11"/>
        </w:rPr>
        <w:t xml:space="preserve"> </w:t>
      </w:r>
      <w:r>
        <w:rPr>
          <w:rFonts w:ascii="Arial" w:hAnsi="Arial" w:cs="Arial"/>
          <w:color w:val="000000"/>
        </w:rPr>
        <w:t>sist</w:t>
      </w:r>
      <w:r>
        <w:rPr>
          <w:rFonts w:ascii="Arial" w:hAnsi="Arial" w:cs="Arial"/>
          <w:color w:val="000000"/>
          <w:spacing w:val="-1"/>
        </w:rPr>
        <w:t>em</w:t>
      </w:r>
      <w:r>
        <w:rPr>
          <w:rFonts w:ascii="Arial" w:hAnsi="Arial" w:cs="Arial"/>
          <w:color w:val="000000"/>
        </w:rPr>
        <w:t>a</w:t>
      </w:r>
      <w:r>
        <w:rPr>
          <w:rFonts w:ascii="Arial" w:hAnsi="Arial" w:cs="Arial"/>
          <w:color w:val="000000"/>
          <w:spacing w:val="4"/>
        </w:rPr>
        <w:t xml:space="preserve"> </w:t>
      </w:r>
      <w:r>
        <w:rPr>
          <w:rFonts w:ascii="Arial" w:hAnsi="Arial" w:cs="Arial"/>
          <w:color w:val="000000"/>
        </w:rPr>
        <w:t>cont</w:t>
      </w:r>
      <w:r>
        <w:rPr>
          <w:rFonts w:ascii="Arial" w:hAnsi="Arial" w:cs="Arial"/>
          <w:color w:val="000000"/>
          <w:spacing w:val="-1"/>
        </w:rPr>
        <w:t>r</w:t>
      </w:r>
      <w:r>
        <w:rPr>
          <w:rFonts w:ascii="Arial" w:hAnsi="Arial" w:cs="Arial"/>
          <w:color w:val="000000"/>
        </w:rPr>
        <w:t>attuale si</w:t>
      </w:r>
      <w:r>
        <w:rPr>
          <w:rFonts w:ascii="Arial" w:hAnsi="Arial" w:cs="Arial"/>
          <w:color w:val="000000"/>
          <w:spacing w:val="10"/>
        </w:rPr>
        <w:t xml:space="preserve"> </w:t>
      </w:r>
      <w:r>
        <w:rPr>
          <w:rFonts w:ascii="Arial" w:hAnsi="Arial" w:cs="Arial"/>
          <w:color w:val="000000"/>
        </w:rPr>
        <w:t>ar</w:t>
      </w:r>
      <w:r>
        <w:rPr>
          <w:rFonts w:ascii="Arial" w:hAnsi="Arial" w:cs="Arial"/>
          <w:color w:val="000000"/>
          <w:spacing w:val="-1"/>
        </w:rPr>
        <w:t>t</w:t>
      </w:r>
      <w:r>
        <w:rPr>
          <w:rFonts w:ascii="Arial" w:hAnsi="Arial" w:cs="Arial"/>
          <w:color w:val="000000"/>
        </w:rPr>
        <w:t>icola</w:t>
      </w:r>
      <w:r>
        <w:rPr>
          <w:rFonts w:ascii="Arial" w:hAnsi="Arial" w:cs="Arial"/>
          <w:color w:val="000000"/>
          <w:spacing w:val="5"/>
        </w:rPr>
        <w:t xml:space="preserve"> </w:t>
      </w:r>
      <w:r>
        <w:rPr>
          <w:rFonts w:ascii="Arial" w:hAnsi="Arial" w:cs="Arial"/>
          <w:color w:val="000000"/>
        </w:rPr>
        <w:t>sul</w:t>
      </w:r>
      <w:r>
        <w:rPr>
          <w:rFonts w:ascii="Arial" w:hAnsi="Arial" w:cs="Arial"/>
          <w:color w:val="000000"/>
          <w:spacing w:val="8"/>
        </w:rPr>
        <w:t xml:space="preserve"> </w:t>
      </w:r>
      <w:r>
        <w:rPr>
          <w:rFonts w:ascii="Arial" w:hAnsi="Arial" w:cs="Arial"/>
          <w:color w:val="000000"/>
        </w:rPr>
        <w:t>livello</w:t>
      </w:r>
      <w:r>
        <w:rPr>
          <w:rFonts w:ascii="Arial" w:hAnsi="Arial" w:cs="Arial"/>
          <w:color w:val="000000"/>
          <w:spacing w:val="6"/>
        </w:rPr>
        <w:t xml:space="preserve"> </w:t>
      </w:r>
      <w:r>
        <w:rPr>
          <w:rFonts w:ascii="Arial" w:hAnsi="Arial" w:cs="Arial"/>
          <w:color w:val="000000"/>
          <w:w w:val="99"/>
        </w:rPr>
        <w:t>nazionale e</w:t>
      </w:r>
      <w:r>
        <w:rPr>
          <w:rFonts w:ascii="Arial" w:hAnsi="Arial" w:cs="Arial"/>
          <w:color w:val="000000"/>
        </w:rPr>
        <w:t xml:space="preserve"> sul</w:t>
      </w:r>
      <w:r>
        <w:rPr>
          <w:rFonts w:ascii="Arial" w:hAnsi="Arial" w:cs="Arial"/>
          <w:color w:val="000000"/>
          <w:spacing w:val="-3"/>
        </w:rPr>
        <w:t xml:space="preserve"> </w:t>
      </w:r>
      <w:r>
        <w:rPr>
          <w:rFonts w:ascii="Arial" w:hAnsi="Arial" w:cs="Arial"/>
          <w:color w:val="000000"/>
        </w:rPr>
        <w:t>livello</w:t>
      </w:r>
      <w:r>
        <w:rPr>
          <w:rFonts w:ascii="Arial" w:hAnsi="Arial" w:cs="Arial"/>
          <w:color w:val="000000"/>
          <w:spacing w:val="-6"/>
        </w:rPr>
        <w:t xml:space="preserve"> </w:t>
      </w:r>
      <w:r>
        <w:rPr>
          <w:rFonts w:ascii="Arial" w:hAnsi="Arial" w:cs="Arial"/>
          <w:color w:val="000000"/>
        </w:rPr>
        <w:t>aziendale.</w:t>
      </w:r>
    </w:p>
    <w:p w:rsidR="008D5A6C" w:rsidRDefault="008D5A6C">
      <w:pPr>
        <w:widowControl w:val="0"/>
        <w:autoSpaceDE w:val="0"/>
        <w:autoSpaceDN w:val="0"/>
        <w:adjustRightInd w:val="0"/>
        <w:spacing w:before="15" w:after="0" w:line="240" w:lineRule="exact"/>
        <w:rPr>
          <w:rFonts w:ascii="Arial" w:hAnsi="Arial" w:cs="Arial"/>
          <w:color w:val="000000"/>
          <w:sz w:val="24"/>
          <w:szCs w:val="24"/>
        </w:rPr>
      </w:pPr>
    </w:p>
    <w:p w:rsidR="008D5A6C" w:rsidRDefault="008D5A6C">
      <w:pPr>
        <w:widowControl w:val="0"/>
        <w:autoSpaceDE w:val="0"/>
        <w:autoSpaceDN w:val="0"/>
        <w:adjustRightInd w:val="0"/>
        <w:spacing w:after="0" w:line="240" w:lineRule="auto"/>
        <w:ind w:left="114" w:right="-20"/>
        <w:rPr>
          <w:rFonts w:ascii="Arial" w:hAnsi="Arial" w:cs="Arial"/>
          <w:color w:val="000000"/>
        </w:rPr>
      </w:pPr>
      <w:r>
        <w:rPr>
          <w:rFonts w:ascii="Arial" w:hAnsi="Arial" w:cs="Arial"/>
          <w:b/>
          <w:bCs/>
          <w:color w:val="000000"/>
        </w:rPr>
        <w:t>A)</w:t>
      </w:r>
    </w:p>
    <w:p w:rsidR="008D5A6C" w:rsidRDefault="008D5A6C">
      <w:pPr>
        <w:widowControl w:val="0"/>
        <w:autoSpaceDE w:val="0"/>
        <w:autoSpaceDN w:val="0"/>
        <w:adjustRightInd w:val="0"/>
        <w:spacing w:before="2" w:after="0" w:line="254" w:lineRule="exact"/>
        <w:ind w:left="397" w:right="54" w:hanging="283"/>
        <w:jc w:val="both"/>
        <w:rPr>
          <w:rFonts w:ascii="Arial" w:hAnsi="Arial" w:cs="Arial"/>
          <w:color w:val="000000"/>
        </w:rPr>
      </w:pPr>
      <w:r>
        <w:rPr>
          <w:rFonts w:ascii="Arial" w:hAnsi="Arial" w:cs="Arial"/>
          <w:color w:val="000000"/>
        </w:rPr>
        <w:t>1.</w:t>
      </w:r>
      <w:r>
        <w:rPr>
          <w:rFonts w:ascii="Arial" w:hAnsi="Arial" w:cs="Arial"/>
          <w:color w:val="000000"/>
          <w:spacing w:val="37"/>
        </w:rPr>
        <w:t xml:space="preserve"> </w:t>
      </w:r>
      <w:r>
        <w:rPr>
          <w:rFonts w:ascii="Arial" w:hAnsi="Arial" w:cs="Arial"/>
          <w:color w:val="000000"/>
        </w:rPr>
        <w:t>Il</w:t>
      </w:r>
      <w:r>
        <w:rPr>
          <w:rFonts w:ascii="Arial" w:hAnsi="Arial" w:cs="Arial"/>
          <w:color w:val="000000"/>
          <w:spacing w:val="21"/>
        </w:rPr>
        <w:t xml:space="preserve"> </w:t>
      </w:r>
      <w:r>
        <w:rPr>
          <w:rFonts w:ascii="Arial" w:hAnsi="Arial" w:cs="Arial"/>
          <w:color w:val="000000"/>
        </w:rPr>
        <w:t>contratto</w:t>
      </w:r>
      <w:r>
        <w:rPr>
          <w:rFonts w:ascii="Arial" w:hAnsi="Arial" w:cs="Arial"/>
          <w:color w:val="000000"/>
          <w:spacing w:val="11"/>
        </w:rPr>
        <w:t xml:space="preserve"> </w:t>
      </w:r>
      <w:r>
        <w:rPr>
          <w:rFonts w:ascii="Arial" w:hAnsi="Arial" w:cs="Arial"/>
          <w:color w:val="000000"/>
          <w:spacing w:val="1"/>
        </w:rPr>
        <w:t>c</w:t>
      </w:r>
      <w:r>
        <w:rPr>
          <w:rFonts w:ascii="Arial" w:hAnsi="Arial" w:cs="Arial"/>
          <w:color w:val="000000"/>
        </w:rPr>
        <w:t>ollettivo</w:t>
      </w:r>
      <w:r>
        <w:rPr>
          <w:rFonts w:ascii="Arial" w:hAnsi="Arial" w:cs="Arial"/>
          <w:color w:val="000000"/>
          <w:spacing w:val="13"/>
        </w:rPr>
        <w:t xml:space="preserve"> </w:t>
      </w:r>
      <w:r>
        <w:rPr>
          <w:rFonts w:ascii="Arial" w:hAnsi="Arial" w:cs="Arial"/>
          <w:color w:val="000000"/>
        </w:rPr>
        <w:t>n</w:t>
      </w:r>
      <w:r>
        <w:rPr>
          <w:rFonts w:ascii="Arial" w:hAnsi="Arial" w:cs="Arial"/>
          <w:color w:val="000000"/>
          <w:spacing w:val="-1"/>
        </w:rPr>
        <w:t>a</w:t>
      </w:r>
      <w:r>
        <w:rPr>
          <w:rFonts w:ascii="Arial" w:hAnsi="Arial" w:cs="Arial"/>
          <w:color w:val="000000"/>
          <w:spacing w:val="1"/>
        </w:rPr>
        <w:t>z</w:t>
      </w:r>
      <w:r>
        <w:rPr>
          <w:rFonts w:ascii="Arial" w:hAnsi="Arial" w:cs="Arial"/>
          <w:color w:val="000000"/>
        </w:rPr>
        <w:t>ionale</w:t>
      </w:r>
      <w:r>
        <w:rPr>
          <w:rFonts w:ascii="Arial" w:hAnsi="Arial" w:cs="Arial"/>
          <w:color w:val="000000"/>
          <w:spacing w:val="12"/>
        </w:rPr>
        <w:t xml:space="preserve"> </w:t>
      </w:r>
      <w:r>
        <w:rPr>
          <w:rFonts w:ascii="Arial" w:hAnsi="Arial" w:cs="Arial"/>
          <w:color w:val="000000"/>
        </w:rPr>
        <w:t>ha</w:t>
      </w:r>
      <w:r>
        <w:rPr>
          <w:rFonts w:ascii="Arial" w:hAnsi="Arial" w:cs="Arial"/>
          <w:color w:val="000000"/>
          <w:spacing w:val="19"/>
        </w:rPr>
        <w:t xml:space="preserve"> </w:t>
      </w:r>
      <w:r>
        <w:rPr>
          <w:rFonts w:ascii="Arial" w:hAnsi="Arial" w:cs="Arial"/>
          <w:color w:val="000000"/>
        </w:rPr>
        <w:t>durata</w:t>
      </w:r>
      <w:r>
        <w:rPr>
          <w:rFonts w:ascii="Arial" w:hAnsi="Arial" w:cs="Arial"/>
          <w:color w:val="000000"/>
          <w:spacing w:val="16"/>
        </w:rPr>
        <w:t xml:space="preserve"> </w:t>
      </w:r>
      <w:r>
        <w:rPr>
          <w:rFonts w:ascii="Arial" w:hAnsi="Arial" w:cs="Arial"/>
          <w:color w:val="000000"/>
        </w:rPr>
        <w:t>trie</w:t>
      </w:r>
      <w:r>
        <w:rPr>
          <w:rFonts w:ascii="Arial" w:hAnsi="Arial" w:cs="Arial"/>
          <w:color w:val="000000"/>
          <w:spacing w:val="-1"/>
        </w:rPr>
        <w:t>n</w:t>
      </w:r>
      <w:r>
        <w:rPr>
          <w:rFonts w:ascii="Arial" w:hAnsi="Arial" w:cs="Arial"/>
          <w:color w:val="000000"/>
        </w:rPr>
        <w:t>nale,</w:t>
      </w:r>
      <w:r>
        <w:rPr>
          <w:rFonts w:ascii="Arial" w:hAnsi="Arial" w:cs="Arial"/>
          <w:color w:val="000000"/>
          <w:spacing w:val="13"/>
        </w:rPr>
        <w:t xml:space="preserve"> </w:t>
      </w:r>
      <w:r>
        <w:rPr>
          <w:rFonts w:ascii="Arial" w:hAnsi="Arial" w:cs="Arial"/>
          <w:color w:val="000000"/>
          <w:spacing w:val="1"/>
        </w:rPr>
        <w:t>s</w:t>
      </w:r>
      <w:r>
        <w:rPr>
          <w:rFonts w:ascii="Arial" w:hAnsi="Arial" w:cs="Arial"/>
          <w:color w:val="000000"/>
        </w:rPr>
        <w:t>ia</w:t>
      </w:r>
      <w:r>
        <w:rPr>
          <w:rFonts w:ascii="Arial" w:hAnsi="Arial" w:cs="Arial"/>
          <w:color w:val="000000"/>
          <w:spacing w:val="19"/>
        </w:rPr>
        <w:t xml:space="preserve"> </w:t>
      </w:r>
      <w:r>
        <w:rPr>
          <w:rFonts w:ascii="Arial" w:hAnsi="Arial" w:cs="Arial"/>
          <w:color w:val="000000"/>
        </w:rPr>
        <w:t>p</w:t>
      </w:r>
      <w:r>
        <w:rPr>
          <w:rFonts w:ascii="Arial" w:hAnsi="Arial" w:cs="Arial"/>
          <w:color w:val="000000"/>
          <w:spacing w:val="-1"/>
        </w:rPr>
        <w:t>e</w:t>
      </w:r>
      <w:r>
        <w:rPr>
          <w:rFonts w:ascii="Arial" w:hAnsi="Arial" w:cs="Arial"/>
          <w:color w:val="000000"/>
        </w:rPr>
        <w:t>r</w:t>
      </w:r>
      <w:r>
        <w:rPr>
          <w:rFonts w:ascii="Arial" w:hAnsi="Arial" w:cs="Arial"/>
          <w:color w:val="000000"/>
          <w:spacing w:val="19"/>
        </w:rPr>
        <w:t xml:space="preserve"> </w:t>
      </w:r>
      <w:r>
        <w:rPr>
          <w:rFonts w:ascii="Arial" w:hAnsi="Arial" w:cs="Arial"/>
          <w:color w:val="000000"/>
        </w:rPr>
        <w:t>la</w:t>
      </w:r>
      <w:r>
        <w:rPr>
          <w:rFonts w:ascii="Arial" w:hAnsi="Arial" w:cs="Arial"/>
          <w:color w:val="000000"/>
          <w:spacing w:val="20"/>
        </w:rPr>
        <w:t xml:space="preserve"> </w:t>
      </w:r>
      <w:r>
        <w:rPr>
          <w:rFonts w:ascii="Arial" w:hAnsi="Arial" w:cs="Arial"/>
          <w:color w:val="000000"/>
        </w:rPr>
        <w:t>parte</w:t>
      </w:r>
      <w:r>
        <w:rPr>
          <w:rFonts w:ascii="Arial" w:hAnsi="Arial" w:cs="Arial"/>
          <w:color w:val="000000"/>
          <w:spacing w:val="16"/>
        </w:rPr>
        <w:t xml:space="preserve"> </w:t>
      </w:r>
      <w:r>
        <w:rPr>
          <w:rFonts w:ascii="Arial" w:hAnsi="Arial" w:cs="Arial"/>
          <w:color w:val="000000"/>
          <w:spacing w:val="-1"/>
        </w:rPr>
        <w:t>n</w:t>
      </w:r>
      <w:r>
        <w:rPr>
          <w:rFonts w:ascii="Arial" w:hAnsi="Arial" w:cs="Arial"/>
          <w:color w:val="000000"/>
        </w:rPr>
        <w:t>ormativa</w:t>
      </w:r>
      <w:r>
        <w:rPr>
          <w:rFonts w:ascii="Arial" w:hAnsi="Arial" w:cs="Arial"/>
          <w:color w:val="000000"/>
          <w:spacing w:val="12"/>
        </w:rPr>
        <w:t xml:space="preserve"> </w:t>
      </w:r>
      <w:r>
        <w:rPr>
          <w:rFonts w:ascii="Arial" w:hAnsi="Arial" w:cs="Arial"/>
          <w:color w:val="000000"/>
          <w:spacing w:val="1"/>
        </w:rPr>
        <w:t>c</w:t>
      </w:r>
      <w:r>
        <w:rPr>
          <w:rFonts w:ascii="Arial" w:hAnsi="Arial" w:cs="Arial"/>
          <w:color w:val="000000"/>
        </w:rPr>
        <w:t>he</w:t>
      </w:r>
      <w:r>
        <w:rPr>
          <w:rFonts w:ascii="Arial" w:hAnsi="Arial" w:cs="Arial"/>
          <w:color w:val="000000"/>
          <w:spacing w:val="18"/>
        </w:rPr>
        <w:t xml:space="preserve"> </w:t>
      </w:r>
      <w:r>
        <w:rPr>
          <w:rFonts w:ascii="Arial" w:hAnsi="Arial" w:cs="Arial"/>
          <w:color w:val="000000"/>
        </w:rPr>
        <w:t>per</w:t>
      </w:r>
      <w:r>
        <w:rPr>
          <w:rFonts w:ascii="Arial" w:hAnsi="Arial" w:cs="Arial"/>
          <w:color w:val="000000"/>
          <w:spacing w:val="19"/>
        </w:rPr>
        <w:t xml:space="preserve"> </w:t>
      </w:r>
      <w:r>
        <w:rPr>
          <w:rFonts w:ascii="Arial" w:hAnsi="Arial" w:cs="Arial"/>
          <w:color w:val="000000"/>
        </w:rPr>
        <w:t>la</w:t>
      </w:r>
      <w:r>
        <w:rPr>
          <w:rFonts w:ascii="Arial" w:hAnsi="Arial" w:cs="Arial"/>
          <w:color w:val="000000"/>
          <w:spacing w:val="19"/>
        </w:rPr>
        <w:t xml:space="preserve"> </w:t>
      </w:r>
      <w:r>
        <w:rPr>
          <w:rFonts w:ascii="Arial" w:hAnsi="Arial" w:cs="Arial"/>
          <w:color w:val="000000"/>
        </w:rPr>
        <w:t>pa</w:t>
      </w:r>
      <w:r>
        <w:rPr>
          <w:rFonts w:ascii="Arial" w:hAnsi="Arial" w:cs="Arial"/>
          <w:color w:val="000000"/>
          <w:spacing w:val="-1"/>
        </w:rPr>
        <w:t>r</w:t>
      </w:r>
      <w:r>
        <w:rPr>
          <w:rFonts w:ascii="Arial" w:hAnsi="Arial" w:cs="Arial"/>
          <w:color w:val="000000"/>
        </w:rPr>
        <w:t>te economica,</w:t>
      </w:r>
      <w:r>
        <w:rPr>
          <w:rFonts w:ascii="Arial" w:hAnsi="Arial" w:cs="Arial"/>
          <w:color w:val="000000"/>
          <w:spacing w:val="26"/>
        </w:rPr>
        <w:t xml:space="preserve"> </w:t>
      </w:r>
      <w:r>
        <w:rPr>
          <w:rFonts w:ascii="Arial" w:hAnsi="Arial" w:cs="Arial"/>
          <w:color w:val="000000"/>
        </w:rPr>
        <w:t>è</w:t>
      </w:r>
      <w:r>
        <w:rPr>
          <w:rFonts w:ascii="Arial" w:hAnsi="Arial" w:cs="Arial"/>
          <w:color w:val="000000"/>
          <w:spacing w:val="38"/>
        </w:rPr>
        <w:t xml:space="preserve"> </w:t>
      </w:r>
      <w:r>
        <w:rPr>
          <w:rFonts w:ascii="Arial" w:hAnsi="Arial" w:cs="Arial"/>
          <w:color w:val="000000"/>
        </w:rPr>
        <w:t>efficace</w:t>
      </w:r>
      <w:r>
        <w:rPr>
          <w:rFonts w:ascii="Arial" w:hAnsi="Arial" w:cs="Arial"/>
          <w:color w:val="000000"/>
          <w:spacing w:val="32"/>
        </w:rPr>
        <w:t xml:space="preserve"> </w:t>
      </w:r>
      <w:r>
        <w:rPr>
          <w:rFonts w:ascii="Arial" w:hAnsi="Arial" w:cs="Arial"/>
          <w:color w:val="000000"/>
          <w:spacing w:val="-1"/>
        </w:rPr>
        <w:t>p</w:t>
      </w:r>
      <w:r>
        <w:rPr>
          <w:rFonts w:ascii="Arial" w:hAnsi="Arial" w:cs="Arial"/>
          <w:color w:val="000000"/>
        </w:rPr>
        <w:t>er</w:t>
      </w:r>
      <w:r>
        <w:rPr>
          <w:rFonts w:ascii="Arial" w:hAnsi="Arial" w:cs="Arial"/>
          <w:color w:val="000000"/>
          <w:spacing w:val="36"/>
        </w:rPr>
        <w:t xml:space="preserve"> </w:t>
      </w:r>
      <w:r>
        <w:rPr>
          <w:rFonts w:ascii="Arial" w:hAnsi="Arial" w:cs="Arial"/>
          <w:color w:val="000000"/>
        </w:rPr>
        <w:t>tutto</w:t>
      </w:r>
      <w:r>
        <w:rPr>
          <w:rFonts w:ascii="Arial" w:hAnsi="Arial" w:cs="Arial"/>
          <w:color w:val="000000"/>
          <w:spacing w:val="35"/>
        </w:rPr>
        <w:t xml:space="preserve"> </w:t>
      </w:r>
      <w:r>
        <w:rPr>
          <w:rFonts w:ascii="Arial" w:hAnsi="Arial" w:cs="Arial"/>
          <w:color w:val="000000"/>
        </w:rPr>
        <w:t>il</w:t>
      </w:r>
      <w:r>
        <w:rPr>
          <w:rFonts w:ascii="Arial" w:hAnsi="Arial" w:cs="Arial"/>
          <w:color w:val="000000"/>
          <w:spacing w:val="38"/>
        </w:rPr>
        <w:t xml:space="preserve"> </w:t>
      </w:r>
      <w:r>
        <w:rPr>
          <w:rFonts w:ascii="Arial" w:hAnsi="Arial" w:cs="Arial"/>
          <w:color w:val="000000"/>
          <w:spacing w:val="-1"/>
        </w:rPr>
        <w:t>p</w:t>
      </w:r>
      <w:r>
        <w:rPr>
          <w:rFonts w:ascii="Arial" w:hAnsi="Arial" w:cs="Arial"/>
          <w:color w:val="000000"/>
        </w:rPr>
        <w:t>ersonale</w:t>
      </w:r>
      <w:r>
        <w:rPr>
          <w:rFonts w:ascii="Arial" w:hAnsi="Arial" w:cs="Arial"/>
          <w:color w:val="000000"/>
          <w:spacing w:val="29"/>
        </w:rPr>
        <w:t xml:space="preserve"> </w:t>
      </w:r>
      <w:r>
        <w:rPr>
          <w:rFonts w:ascii="Arial" w:hAnsi="Arial" w:cs="Arial"/>
          <w:color w:val="000000"/>
        </w:rPr>
        <w:t>in</w:t>
      </w:r>
      <w:r>
        <w:rPr>
          <w:rFonts w:ascii="Arial" w:hAnsi="Arial" w:cs="Arial"/>
          <w:color w:val="000000"/>
          <w:spacing w:val="35"/>
        </w:rPr>
        <w:t xml:space="preserve"> </w:t>
      </w:r>
      <w:r>
        <w:rPr>
          <w:rFonts w:ascii="Arial" w:hAnsi="Arial" w:cs="Arial"/>
          <w:color w:val="000000"/>
        </w:rPr>
        <w:t>forza</w:t>
      </w:r>
      <w:r>
        <w:rPr>
          <w:rFonts w:ascii="Arial" w:hAnsi="Arial" w:cs="Arial"/>
          <w:color w:val="000000"/>
          <w:spacing w:val="34"/>
        </w:rPr>
        <w:t xml:space="preserve"> </w:t>
      </w:r>
      <w:r>
        <w:rPr>
          <w:rFonts w:ascii="Arial" w:hAnsi="Arial" w:cs="Arial"/>
          <w:color w:val="000000"/>
        </w:rPr>
        <w:t>e</w:t>
      </w:r>
      <w:r>
        <w:rPr>
          <w:rFonts w:ascii="Arial" w:hAnsi="Arial" w:cs="Arial"/>
          <w:color w:val="000000"/>
          <w:spacing w:val="38"/>
        </w:rPr>
        <w:t xml:space="preserve"> </w:t>
      </w:r>
      <w:r>
        <w:rPr>
          <w:rFonts w:ascii="Arial" w:hAnsi="Arial" w:cs="Arial"/>
          <w:color w:val="000000"/>
          <w:spacing w:val="-1"/>
        </w:rPr>
        <w:t>v</w:t>
      </w:r>
      <w:r>
        <w:rPr>
          <w:rFonts w:ascii="Arial" w:hAnsi="Arial" w:cs="Arial"/>
          <w:color w:val="000000"/>
        </w:rPr>
        <w:t>incola</w:t>
      </w:r>
      <w:r>
        <w:rPr>
          <w:rFonts w:ascii="Arial" w:hAnsi="Arial" w:cs="Arial"/>
          <w:color w:val="000000"/>
          <w:spacing w:val="32"/>
        </w:rPr>
        <w:t xml:space="preserve"> </w:t>
      </w:r>
      <w:r>
        <w:rPr>
          <w:rFonts w:ascii="Arial" w:hAnsi="Arial" w:cs="Arial"/>
          <w:color w:val="000000"/>
        </w:rPr>
        <w:t>tutte</w:t>
      </w:r>
      <w:r>
        <w:rPr>
          <w:rFonts w:ascii="Arial" w:hAnsi="Arial" w:cs="Arial"/>
          <w:color w:val="000000"/>
          <w:spacing w:val="35"/>
        </w:rPr>
        <w:t xml:space="preserve"> </w:t>
      </w:r>
      <w:r>
        <w:rPr>
          <w:rFonts w:ascii="Arial" w:hAnsi="Arial" w:cs="Arial"/>
          <w:color w:val="000000"/>
        </w:rPr>
        <w:t>le</w:t>
      </w:r>
      <w:r>
        <w:rPr>
          <w:rFonts w:ascii="Arial" w:hAnsi="Arial" w:cs="Arial"/>
          <w:color w:val="000000"/>
          <w:spacing w:val="35"/>
        </w:rPr>
        <w:t xml:space="preserve"> </w:t>
      </w:r>
      <w:r>
        <w:rPr>
          <w:rFonts w:ascii="Arial" w:hAnsi="Arial" w:cs="Arial"/>
          <w:color w:val="000000"/>
        </w:rPr>
        <w:t>Associazioni</w:t>
      </w:r>
      <w:r>
        <w:rPr>
          <w:rFonts w:ascii="Arial" w:hAnsi="Arial" w:cs="Arial"/>
          <w:color w:val="000000"/>
          <w:spacing w:val="27"/>
        </w:rPr>
        <w:t xml:space="preserve"> </w:t>
      </w:r>
      <w:r>
        <w:rPr>
          <w:rFonts w:ascii="Arial" w:hAnsi="Arial" w:cs="Arial"/>
          <w:color w:val="000000"/>
          <w:spacing w:val="1"/>
        </w:rPr>
        <w:t>s</w:t>
      </w:r>
      <w:r>
        <w:rPr>
          <w:rFonts w:ascii="Arial" w:hAnsi="Arial" w:cs="Arial"/>
          <w:color w:val="000000"/>
        </w:rPr>
        <w:t>indacali</w:t>
      </w:r>
    </w:p>
    <w:p w:rsidR="008D5A6C" w:rsidRPr="00605F49" w:rsidRDefault="00605F49" w:rsidP="00605F49">
      <w:pPr>
        <w:widowControl w:val="0"/>
        <w:autoSpaceDE w:val="0"/>
        <w:autoSpaceDN w:val="0"/>
        <w:adjustRightInd w:val="0"/>
        <w:spacing w:after="0" w:line="248" w:lineRule="exact"/>
        <w:ind w:left="397" w:right="5485"/>
        <w:jc w:val="both"/>
        <w:rPr>
          <w:rFonts w:ascii="Arial" w:hAnsi="Arial" w:cs="Arial"/>
          <w:color w:val="0070C0"/>
        </w:rPr>
      </w:pPr>
      <w:r w:rsidRPr="00605F49">
        <w:rPr>
          <w:rFonts w:ascii="Arial" w:hAnsi="Arial" w:cs="Arial"/>
          <w:strike/>
          <w:color w:val="000000"/>
        </w:rPr>
        <w:t>F</w:t>
      </w:r>
      <w:r w:rsidR="008D5A6C" w:rsidRPr="00605F49">
        <w:rPr>
          <w:rFonts w:ascii="Arial" w:hAnsi="Arial" w:cs="Arial"/>
          <w:strike/>
          <w:color w:val="000000"/>
        </w:rPr>
        <w:t>irmatari</w:t>
      </w:r>
      <w:r>
        <w:rPr>
          <w:rFonts w:ascii="Arial" w:hAnsi="Arial" w:cs="Arial"/>
          <w:color w:val="0070C0"/>
        </w:rPr>
        <w:t xml:space="preserve"> stipulanti.</w:t>
      </w:r>
    </w:p>
    <w:p w:rsidR="008D5A6C" w:rsidRDefault="008D5A6C">
      <w:pPr>
        <w:widowControl w:val="0"/>
        <w:autoSpaceDE w:val="0"/>
        <w:autoSpaceDN w:val="0"/>
        <w:adjustRightInd w:val="0"/>
        <w:spacing w:after="0" w:line="240" w:lineRule="auto"/>
        <w:ind w:left="397" w:right="55" w:hanging="283"/>
        <w:jc w:val="both"/>
        <w:rPr>
          <w:rFonts w:ascii="Arial" w:hAnsi="Arial" w:cs="Arial"/>
          <w:color w:val="000000"/>
        </w:rPr>
      </w:pPr>
      <w:r>
        <w:rPr>
          <w:rFonts w:ascii="Arial" w:hAnsi="Arial" w:cs="Arial"/>
          <w:color w:val="000000"/>
        </w:rPr>
        <w:t>2.</w:t>
      </w:r>
      <w:r>
        <w:rPr>
          <w:rFonts w:ascii="Arial" w:hAnsi="Arial" w:cs="Arial"/>
          <w:color w:val="000000"/>
          <w:spacing w:val="37"/>
        </w:rPr>
        <w:t xml:space="preserve"> </w:t>
      </w:r>
      <w:r>
        <w:rPr>
          <w:rFonts w:ascii="Arial" w:hAnsi="Arial" w:cs="Arial"/>
          <w:color w:val="000000"/>
        </w:rPr>
        <w:t xml:space="preserve">Il </w:t>
      </w:r>
      <w:r>
        <w:rPr>
          <w:rFonts w:ascii="Arial" w:hAnsi="Arial" w:cs="Arial"/>
          <w:color w:val="000000"/>
          <w:spacing w:val="9"/>
        </w:rPr>
        <w:t xml:space="preserve"> </w:t>
      </w:r>
      <w:r>
        <w:rPr>
          <w:rFonts w:ascii="Arial" w:hAnsi="Arial" w:cs="Arial"/>
          <w:color w:val="000000"/>
        </w:rPr>
        <w:t>contratto  nazionale</w:t>
      </w:r>
      <w:r>
        <w:rPr>
          <w:rFonts w:ascii="Arial" w:hAnsi="Arial" w:cs="Arial"/>
          <w:color w:val="000000"/>
          <w:spacing w:val="60"/>
        </w:rPr>
        <w:t xml:space="preserve"> </w:t>
      </w:r>
      <w:r>
        <w:rPr>
          <w:rFonts w:ascii="Arial" w:hAnsi="Arial" w:cs="Arial"/>
          <w:color w:val="000000"/>
        </w:rPr>
        <w:t xml:space="preserve">ha </w:t>
      </w:r>
      <w:r>
        <w:rPr>
          <w:rFonts w:ascii="Arial" w:hAnsi="Arial" w:cs="Arial"/>
          <w:color w:val="000000"/>
          <w:spacing w:val="8"/>
        </w:rPr>
        <w:t xml:space="preserve"> </w:t>
      </w:r>
      <w:r>
        <w:rPr>
          <w:rFonts w:ascii="Arial" w:hAnsi="Arial" w:cs="Arial"/>
          <w:color w:val="000000"/>
        </w:rPr>
        <w:t xml:space="preserve">la </w:t>
      </w:r>
      <w:r>
        <w:rPr>
          <w:rFonts w:ascii="Arial" w:hAnsi="Arial" w:cs="Arial"/>
          <w:color w:val="000000"/>
          <w:spacing w:val="8"/>
        </w:rPr>
        <w:t xml:space="preserve"> </w:t>
      </w:r>
      <w:r>
        <w:rPr>
          <w:rFonts w:ascii="Arial" w:hAnsi="Arial" w:cs="Arial"/>
          <w:color w:val="000000"/>
        </w:rPr>
        <w:t xml:space="preserve">funzione </w:t>
      </w:r>
      <w:r>
        <w:rPr>
          <w:rFonts w:ascii="Arial" w:hAnsi="Arial" w:cs="Arial"/>
          <w:color w:val="000000"/>
          <w:spacing w:val="2"/>
        </w:rPr>
        <w:t xml:space="preserve"> </w:t>
      </w:r>
      <w:r>
        <w:rPr>
          <w:rFonts w:ascii="Arial" w:hAnsi="Arial" w:cs="Arial"/>
          <w:color w:val="000000"/>
        </w:rPr>
        <w:t xml:space="preserve">di </w:t>
      </w:r>
      <w:r>
        <w:rPr>
          <w:rFonts w:ascii="Arial" w:hAnsi="Arial" w:cs="Arial"/>
          <w:color w:val="000000"/>
          <w:spacing w:val="8"/>
        </w:rPr>
        <w:t xml:space="preserve"> </w:t>
      </w:r>
      <w:r>
        <w:rPr>
          <w:rFonts w:ascii="Arial" w:hAnsi="Arial" w:cs="Arial"/>
          <w:color w:val="000000"/>
        </w:rPr>
        <w:t>ga</w:t>
      </w:r>
      <w:r>
        <w:rPr>
          <w:rFonts w:ascii="Arial" w:hAnsi="Arial" w:cs="Arial"/>
          <w:color w:val="000000"/>
          <w:spacing w:val="-1"/>
        </w:rPr>
        <w:t>r</w:t>
      </w:r>
      <w:r>
        <w:rPr>
          <w:rFonts w:ascii="Arial" w:hAnsi="Arial" w:cs="Arial"/>
          <w:color w:val="000000"/>
        </w:rPr>
        <w:t xml:space="preserve">antire </w:t>
      </w:r>
      <w:r>
        <w:rPr>
          <w:rFonts w:ascii="Arial" w:hAnsi="Arial" w:cs="Arial"/>
          <w:color w:val="000000"/>
          <w:spacing w:val="1"/>
        </w:rPr>
        <w:t xml:space="preserve"> </w:t>
      </w:r>
      <w:r>
        <w:rPr>
          <w:rFonts w:ascii="Arial" w:hAnsi="Arial" w:cs="Arial"/>
          <w:color w:val="000000"/>
        </w:rPr>
        <w:t xml:space="preserve">la </w:t>
      </w:r>
      <w:r>
        <w:rPr>
          <w:rFonts w:ascii="Arial" w:hAnsi="Arial" w:cs="Arial"/>
          <w:color w:val="000000"/>
          <w:spacing w:val="7"/>
        </w:rPr>
        <w:t xml:space="preserve"> </w:t>
      </w:r>
      <w:r>
        <w:rPr>
          <w:rFonts w:ascii="Arial" w:hAnsi="Arial" w:cs="Arial"/>
          <w:color w:val="000000"/>
          <w:spacing w:val="1"/>
        </w:rPr>
        <w:t>c</w:t>
      </w:r>
      <w:r>
        <w:rPr>
          <w:rFonts w:ascii="Arial" w:hAnsi="Arial" w:cs="Arial"/>
          <w:color w:val="000000"/>
          <w:spacing w:val="-1"/>
        </w:rPr>
        <w:t>e</w:t>
      </w:r>
      <w:r>
        <w:rPr>
          <w:rFonts w:ascii="Arial" w:hAnsi="Arial" w:cs="Arial"/>
          <w:color w:val="000000"/>
        </w:rPr>
        <w:t>rte</w:t>
      </w:r>
      <w:r>
        <w:rPr>
          <w:rFonts w:ascii="Arial" w:hAnsi="Arial" w:cs="Arial"/>
          <w:color w:val="000000"/>
          <w:spacing w:val="1"/>
        </w:rPr>
        <w:t>z</w:t>
      </w:r>
      <w:r>
        <w:rPr>
          <w:rFonts w:ascii="Arial" w:hAnsi="Arial" w:cs="Arial"/>
          <w:color w:val="000000"/>
        </w:rPr>
        <w:t xml:space="preserve">za </w:t>
      </w:r>
      <w:r>
        <w:rPr>
          <w:rFonts w:ascii="Arial" w:hAnsi="Arial" w:cs="Arial"/>
          <w:color w:val="000000"/>
          <w:spacing w:val="2"/>
        </w:rPr>
        <w:t xml:space="preserve"> </w:t>
      </w:r>
      <w:r>
        <w:rPr>
          <w:rFonts w:ascii="Arial" w:hAnsi="Arial" w:cs="Arial"/>
          <w:color w:val="000000"/>
        </w:rPr>
        <w:t xml:space="preserve">dei </w:t>
      </w:r>
      <w:r>
        <w:rPr>
          <w:rFonts w:ascii="Arial" w:hAnsi="Arial" w:cs="Arial"/>
          <w:color w:val="000000"/>
          <w:spacing w:val="7"/>
        </w:rPr>
        <w:t xml:space="preserve"> </w:t>
      </w:r>
      <w:r>
        <w:rPr>
          <w:rFonts w:ascii="Arial" w:hAnsi="Arial" w:cs="Arial"/>
          <w:color w:val="000000"/>
          <w:spacing w:val="-1"/>
        </w:rPr>
        <w:t>t</w:t>
      </w:r>
      <w:r>
        <w:rPr>
          <w:rFonts w:ascii="Arial" w:hAnsi="Arial" w:cs="Arial"/>
          <w:color w:val="000000"/>
        </w:rPr>
        <w:t>rattamenti</w:t>
      </w:r>
      <w:r>
        <w:rPr>
          <w:rFonts w:ascii="Arial" w:hAnsi="Arial" w:cs="Arial"/>
          <w:color w:val="000000"/>
          <w:spacing w:val="61"/>
        </w:rPr>
        <w:t xml:space="preserve"> </w:t>
      </w:r>
      <w:r>
        <w:rPr>
          <w:rFonts w:ascii="Arial" w:hAnsi="Arial" w:cs="Arial"/>
          <w:color w:val="000000"/>
        </w:rPr>
        <w:t>economici</w:t>
      </w:r>
      <w:r>
        <w:rPr>
          <w:rFonts w:ascii="Arial" w:hAnsi="Arial" w:cs="Arial"/>
          <w:color w:val="000000"/>
          <w:spacing w:val="60"/>
        </w:rPr>
        <w:t xml:space="preserve"> </w:t>
      </w:r>
      <w:r>
        <w:rPr>
          <w:rFonts w:ascii="Arial" w:hAnsi="Arial" w:cs="Arial"/>
          <w:color w:val="000000"/>
        </w:rPr>
        <w:t>e normativi</w:t>
      </w:r>
      <w:r>
        <w:rPr>
          <w:rFonts w:ascii="Arial" w:hAnsi="Arial" w:cs="Arial"/>
          <w:color w:val="000000"/>
          <w:spacing w:val="-3"/>
        </w:rPr>
        <w:t xml:space="preserve"> </w:t>
      </w:r>
      <w:r>
        <w:rPr>
          <w:rFonts w:ascii="Arial" w:hAnsi="Arial" w:cs="Arial"/>
          <w:color w:val="000000"/>
          <w:spacing w:val="1"/>
        </w:rPr>
        <w:t>c</w:t>
      </w:r>
      <w:r>
        <w:rPr>
          <w:rFonts w:ascii="Arial" w:hAnsi="Arial" w:cs="Arial"/>
          <w:color w:val="000000"/>
        </w:rPr>
        <w:t>omuni</w:t>
      </w:r>
      <w:r>
        <w:rPr>
          <w:rFonts w:ascii="Arial" w:hAnsi="Arial" w:cs="Arial"/>
          <w:color w:val="000000"/>
          <w:spacing w:val="-1"/>
        </w:rPr>
        <w:t xml:space="preserve"> </w:t>
      </w:r>
      <w:r>
        <w:rPr>
          <w:rFonts w:ascii="Arial" w:hAnsi="Arial" w:cs="Arial"/>
          <w:color w:val="000000"/>
        </w:rPr>
        <w:t>per</w:t>
      </w:r>
      <w:r>
        <w:rPr>
          <w:rFonts w:ascii="Arial" w:hAnsi="Arial" w:cs="Arial"/>
          <w:color w:val="000000"/>
          <w:spacing w:val="3"/>
        </w:rPr>
        <w:t xml:space="preserve"> </w:t>
      </w:r>
      <w:r>
        <w:rPr>
          <w:rFonts w:ascii="Arial" w:hAnsi="Arial" w:cs="Arial"/>
          <w:color w:val="000000"/>
        </w:rPr>
        <w:t>tutti</w:t>
      </w:r>
      <w:r>
        <w:rPr>
          <w:rFonts w:ascii="Arial" w:hAnsi="Arial" w:cs="Arial"/>
          <w:color w:val="000000"/>
          <w:spacing w:val="2"/>
        </w:rPr>
        <w:t xml:space="preserve"> </w:t>
      </w:r>
      <w:r>
        <w:rPr>
          <w:rFonts w:ascii="Arial" w:hAnsi="Arial" w:cs="Arial"/>
          <w:color w:val="000000"/>
        </w:rPr>
        <w:t>i</w:t>
      </w:r>
      <w:r>
        <w:rPr>
          <w:rFonts w:ascii="Arial" w:hAnsi="Arial" w:cs="Arial"/>
          <w:color w:val="000000"/>
          <w:spacing w:val="5"/>
        </w:rPr>
        <w:t xml:space="preserve"> </w:t>
      </w:r>
      <w:r>
        <w:rPr>
          <w:rFonts w:ascii="Arial" w:hAnsi="Arial" w:cs="Arial"/>
          <w:color w:val="000000"/>
        </w:rPr>
        <w:t>lavoratori</w:t>
      </w:r>
      <w:r>
        <w:rPr>
          <w:rFonts w:ascii="Arial" w:hAnsi="Arial" w:cs="Arial"/>
          <w:color w:val="000000"/>
          <w:spacing w:val="-3"/>
        </w:rPr>
        <w:t xml:space="preserve"> </w:t>
      </w:r>
      <w:r>
        <w:rPr>
          <w:rFonts w:ascii="Arial" w:hAnsi="Arial" w:cs="Arial"/>
          <w:color w:val="000000"/>
        </w:rPr>
        <w:t>del</w:t>
      </w:r>
      <w:r>
        <w:rPr>
          <w:rFonts w:ascii="Arial" w:hAnsi="Arial" w:cs="Arial"/>
          <w:color w:val="000000"/>
          <w:spacing w:val="3"/>
        </w:rPr>
        <w:t xml:space="preserve"> </w:t>
      </w:r>
      <w:r>
        <w:rPr>
          <w:rFonts w:ascii="Arial" w:hAnsi="Arial" w:cs="Arial"/>
          <w:color w:val="000000"/>
          <w:spacing w:val="1"/>
        </w:rPr>
        <w:t>s</w:t>
      </w:r>
      <w:r>
        <w:rPr>
          <w:rFonts w:ascii="Arial" w:hAnsi="Arial" w:cs="Arial"/>
          <w:color w:val="000000"/>
        </w:rPr>
        <w:t>ettore,</w:t>
      </w:r>
      <w:r>
        <w:rPr>
          <w:rFonts w:ascii="Arial" w:hAnsi="Arial" w:cs="Arial"/>
          <w:color w:val="000000"/>
          <w:spacing w:val="-2"/>
        </w:rPr>
        <w:t xml:space="preserve"> </w:t>
      </w:r>
      <w:r>
        <w:rPr>
          <w:rFonts w:ascii="Arial" w:hAnsi="Arial" w:cs="Arial"/>
          <w:color w:val="000000"/>
        </w:rPr>
        <w:t>definendo,</w:t>
      </w:r>
      <w:r>
        <w:rPr>
          <w:rFonts w:ascii="Arial" w:hAnsi="Arial" w:cs="Arial"/>
          <w:color w:val="000000"/>
          <w:spacing w:val="-4"/>
        </w:rPr>
        <w:t xml:space="preserve"> </w:t>
      </w:r>
      <w:r>
        <w:rPr>
          <w:rFonts w:ascii="Arial" w:hAnsi="Arial" w:cs="Arial"/>
          <w:color w:val="000000"/>
        </w:rPr>
        <w:t>altresì funzioni,</w:t>
      </w:r>
      <w:r>
        <w:rPr>
          <w:rFonts w:ascii="Arial" w:hAnsi="Arial" w:cs="Arial"/>
          <w:color w:val="000000"/>
          <w:spacing w:val="-2"/>
        </w:rPr>
        <w:t xml:space="preserve"> </w:t>
      </w:r>
      <w:r>
        <w:rPr>
          <w:rFonts w:ascii="Arial" w:hAnsi="Arial" w:cs="Arial"/>
          <w:color w:val="000000"/>
        </w:rPr>
        <w:t>ambiti e</w:t>
      </w:r>
      <w:r>
        <w:rPr>
          <w:rFonts w:ascii="Arial" w:hAnsi="Arial" w:cs="Arial"/>
          <w:color w:val="000000"/>
          <w:spacing w:val="5"/>
        </w:rPr>
        <w:t xml:space="preserve"> </w:t>
      </w:r>
      <w:r>
        <w:rPr>
          <w:rFonts w:ascii="Arial" w:hAnsi="Arial" w:cs="Arial"/>
          <w:color w:val="000000"/>
        </w:rPr>
        <w:t>tempi</w:t>
      </w:r>
      <w:r>
        <w:rPr>
          <w:rFonts w:ascii="Arial" w:hAnsi="Arial" w:cs="Arial"/>
          <w:color w:val="000000"/>
          <w:spacing w:val="1"/>
        </w:rPr>
        <w:t xml:space="preserve"> </w:t>
      </w:r>
      <w:r>
        <w:rPr>
          <w:rFonts w:ascii="Arial" w:hAnsi="Arial" w:cs="Arial"/>
          <w:color w:val="000000"/>
        </w:rPr>
        <w:t>della contrattazi</w:t>
      </w:r>
      <w:r>
        <w:rPr>
          <w:rFonts w:ascii="Arial" w:hAnsi="Arial" w:cs="Arial"/>
          <w:color w:val="000000"/>
          <w:spacing w:val="-1"/>
        </w:rPr>
        <w:t>o</w:t>
      </w:r>
      <w:r>
        <w:rPr>
          <w:rFonts w:ascii="Arial" w:hAnsi="Arial" w:cs="Arial"/>
          <w:color w:val="000000"/>
        </w:rPr>
        <w:t>ne</w:t>
      </w:r>
      <w:r>
        <w:rPr>
          <w:rFonts w:ascii="Arial" w:hAnsi="Arial" w:cs="Arial"/>
          <w:color w:val="000000"/>
          <w:spacing w:val="-14"/>
        </w:rPr>
        <w:t xml:space="preserve"> </w:t>
      </w:r>
      <w:r>
        <w:rPr>
          <w:rFonts w:ascii="Arial" w:hAnsi="Arial" w:cs="Arial"/>
          <w:color w:val="000000"/>
        </w:rPr>
        <w:t>aziendale.</w:t>
      </w:r>
    </w:p>
    <w:p w:rsidR="008D5A6C" w:rsidRDefault="008D5A6C">
      <w:pPr>
        <w:widowControl w:val="0"/>
        <w:autoSpaceDE w:val="0"/>
        <w:autoSpaceDN w:val="0"/>
        <w:adjustRightInd w:val="0"/>
        <w:spacing w:after="0" w:line="240" w:lineRule="auto"/>
        <w:ind w:left="397" w:right="53" w:hanging="283"/>
        <w:jc w:val="both"/>
        <w:rPr>
          <w:rFonts w:ascii="Arial" w:hAnsi="Arial" w:cs="Arial"/>
          <w:color w:val="000000"/>
        </w:rPr>
      </w:pPr>
      <w:r>
        <w:rPr>
          <w:rFonts w:ascii="Arial" w:hAnsi="Arial" w:cs="Arial"/>
          <w:color w:val="000000"/>
        </w:rPr>
        <w:t>3.</w:t>
      </w:r>
      <w:r>
        <w:rPr>
          <w:rFonts w:ascii="Arial" w:hAnsi="Arial" w:cs="Arial"/>
          <w:color w:val="000000"/>
          <w:spacing w:val="37"/>
        </w:rPr>
        <w:t xml:space="preserve"> </w:t>
      </w:r>
      <w:r>
        <w:rPr>
          <w:rFonts w:ascii="Arial" w:hAnsi="Arial" w:cs="Arial"/>
          <w:color w:val="000000"/>
        </w:rPr>
        <w:t xml:space="preserve">Le </w:t>
      </w:r>
      <w:r>
        <w:rPr>
          <w:rFonts w:ascii="Arial" w:hAnsi="Arial" w:cs="Arial"/>
          <w:color w:val="000000"/>
          <w:spacing w:val="10"/>
        </w:rPr>
        <w:t xml:space="preserve"> </w:t>
      </w:r>
      <w:r>
        <w:rPr>
          <w:rFonts w:ascii="Arial" w:hAnsi="Arial" w:cs="Arial"/>
          <w:color w:val="000000"/>
        </w:rPr>
        <w:t>propos</w:t>
      </w:r>
      <w:r>
        <w:rPr>
          <w:rFonts w:ascii="Arial" w:hAnsi="Arial" w:cs="Arial"/>
          <w:color w:val="000000"/>
          <w:spacing w:val="-1"/>
        </w:rPr>
        <w:t>t</w:t>
      </w:r>
      <w:r>
        <w:rPr>
          <w:rFonts w:ascii="Arial" w:hAnsi="Arial" w:cs="Arial"/>
          <w:color w:val="000000"/>
        </w:rPr>
        <w:t xml:space="preserve">e </w:t>
      </w:r>
      <w:r>
        <w:rPr>
          <w:rFonts w:ascii="Arial" w:hAnsi="Arial" w:cs="Arial"/>
          <w:color w:val="000000"/>
          <w:spacing w:val="3"/>
        </w:rPr>
        <w:t xml:space="preserve"> </w:t>
      </w:r>
      <w:r>
        <w:rPr>
          <w:rFonts w:ascii="Arial" w:hAnsi="Arial" w:cs="Arial"/>
          <w:color w:val="000000"/>
        </w:rPr>
        <w:t xml:space="preserve">per </w:t>
      </w:r>
      <w:r>
        <w:rPr>
          <w:rFonts w:ascii="Arial" w:hAnsi="Arial" w:cs="Arial"/>
          <w:color w:val="000000"/>
          <w:spacing w:val="9"/>
        </w:rPr>
        <w:t xml:space="preserve"> </w:t>
      </w:r>
      <w:r>
        <w:rPr>
          <w:rFonts w:ascii="Arial" w:hAnsi="Arial" w:cs="Arial"/>
          <w:color w:val="000000"/>
        </w:rPr>
        <w:t xml:space="preserve">i </w:t>
      </w:r>
      <w:r>
        <w:rPr>
          <w:rFonts w:ascii="Arial" w:hAnsi="Arial" w:cs="Arial"/>
          <w:color w:val="000000"/>
          <w:spacing w:val="11"/>
        </w:rPr>
        <w:t xml:space="preserve"> </w:t>
      </w:r>
      <w:r>
        <w:rPr>
          <w:rFonts w:ascii="Arial" w:hAnsi="Arial" w:cs="Arial"/>
          <w:color w:val="000000"/>
        </w:rPr>
        <w:t xml:space="preserve">rinnovi </w:t>
      </w:r>
      <w:r>
        <w:rPr>
          <w:rFonts w:ascii="Arial" w:hAnsi="Arial" w:cs="Arial"/>
          <w:color w:val="000000"/>
          <w:spacing w:val="6"/>
        </w:rPr>
        <w:t xml:space="preserve"> </w:t>
      </w:r>
      <w:r>
        <w:rPr>
          <w:rFonts w:ascii="Arial" w:hAnsi="Arial" w:cs="Arial"/>
          <w:color w:val="000000"/>
        </w:rPr>
        <w:t xml:space="preserve">del </w:t>
      </w:r>
      <w:r>
        <w:rPr>
          <w:rFonts w:ascii="Arial" w:hAnsi="Arial" w:cs="Arial"/>
          <w:color w:val="000000"/>
          <w:spacing w:val="9"/>
        </w:rPr>
        <w:t xml:space="preserve"> </w:t>
      </w:r>
      <w:r>
        <w:rPr>
          <w:rFonts w:ascii="Arial" w:hAnsi="Arial" w:cs="Arial"/>
          <w:color w:val="000000"/>
        </w:rPr>
        <w:t xml:space="preserve">C.C.N.L. </w:t>
      </w:r>
      <w:r>
        <w:rPr>
          <w:rFonts w:ascii="Arial" w:hAnsi="Arial" w:cs="Arial"/>
          <w:color w:val="000000"/>
          <w:spacing w:val="4"/>
        </w:rPr>
        <w:t xml:space="preserve"> </w:t>
      </w:r>
      <w:r>
        <w:rPr>
          <w:rFonts w:ascii="Arial" w:hAnsi="Arial" w:cs="Arial"/>
          <w:color w:val="000000"/>
        </w:rPr>
        <w:t>saranno prese</w:t>
      </w:r>
      <w:r>
        <w:rPr>
          <w:rFonts w:ascii="Arial" w:hAnsi="Arial" w:cs="Arial"/>
          <w:color w:val="000000"/>
          <w:spacing w:val="-1"/>
        </w:rPr>
        <w:t>n</w:t>
      </w:r>
      <w:r>
        <w:rPr>
          <w:rFonts w:ascii="Arial" w:hAnsi="Arial" w:cs="Arial"/>
          <w:color w:val="000000"/>
        </w:rPr>
        <w:t xml:space="preserve">tate in tempo utile </w:t>
      </w:r>
      <w:r>
        <w:rPr>
          <w:rFonts w:ascii="Arial" w:hAnsi="Arial" w:cs="Arial"/>
          <w:color w:val="000000"/>
          <w:spacing w:val="8"/>
        </w:rPr>
        <w:t xml:space="preserve"> </w:t>
      </w:r>
      <w:r>
        <w:rPr>
          <w:rFonts w:ascii="Arial" w:hAnsi="Arial" w:cs="Arial"/>
          <w:color w:val="000000"/>
        </w:rPr>
        <w:t>p</w:t>
      </w:r>
      <w:r>
        <w:rPr>
          <w:rFonts w:ascii="Arial" w:hAnsi="Arial" w:cs="Arial"/>
          <w:color w:val="000000"/>
          <w:spacing w:val="-1"/>
        </w:rPr>
        <w:t>e</w:t>
      </w:r>
      <w:r>
        <w:rPr>
          <w:rFonts w:ascii="Arial" w:hAnsi="Arial" w:cs="Arial"/>
          <w:color w:val="000000"/>
        </w:rPr>
        <w:t xml:space="preserve">r </w:t>
      </w:r>
      <w:r>
        <w:rPr>
          <w:rFonts w:ascii="Arial" w:hAnsi="Arial" w:cs="Arial"/>
          <w:color w:val="000000"/>
          <w:spacing w:val="9"/>
        </w:rPr>
        <w:t xml:space="preserve"> </w:t>
      </w:r>
      <w:r>
        <w:rPr>
          <w:rFonts w:ascii="Arial" w:hAnsi="Arial" w:cs="Arial"/>
          <w:color w:val="000000"/>
          <w:spacing w:val="1"/>
        </w:rPr>
        <w:t>c</w:t>
      </w:r>
      <w:r>
        <w:rPr>
          <w:rFonts w:ascii="Arial" w:hAnsi="Arial" w:cs="Arial"/>
          <w:color w:val="000000"/>
        </w:rPr>
        <w:t>onsentire l’apertura</w:t>
      </w:r>
      <w:r>
        <w:rPr>
          <w:rFonts w:ascii="Arial" w:hAnsi="Arial" w:cs="Arial"/>
          <w:color w:val="000000"/>
          <w:spacing w:val="2"/>
        </w:rPr>
        <w:t xml:space="preserve"> </w:t>
      </w:r>
      <w:r>
        <w:rPr>
          <w:rFonts w:ascii="Arial" w:hAnsi="Arial" w:cs="Arial"/>
          <w:color w:val="000000"/>
          <w:spacing w:val="-1"/>
        </w:rPr>
        <w:t>d</w:t>
      </w:r>
      <w:r>
        <w:rPr>
          <w:rFonts w:ascii="Arial" w:hAnsi="Arial" w:cs="Arial"/>
          <w:color w:val="000000"/>
        </w:rPr>
        <w:t>elle</w:t>
      </w:r>
      <w:r>
        <w:rPr>
          <w:rFonts w:ascii="Arial" w:hAnsi="Arial" w:cs="Arial"/>
          <w:color w:val="000000"/>
          <w:spacing w:val="7"/>
        </w:rPr>
        <w:t xml:space="preserve"> </w:t>
      </w:r>
      <w:r>
        <w:rPr>
          <w:rFonts w:ascii="Arial" w:hAnsi="Arial" w:cs="Arial"/>
          <w:color w:val="000000"/>
        </w:rPr>
        <w:t>trattati</w:t>
      </w:r>
      <w:r>
        <w:rPr>
          <w:rFonts w:ascii="Arial" w:hAnsi="Arial" w:cs="Arial"/>
          <w:color w:val="000000"/>
          <w:spacing w:val="-2"/>
        </w:rPr>
        <w:t>v</w:t>
      </w:r>
      <w:r>
        <w:rPr>
          <w:rFonts w:ascii="Arial" w:hAnsi="Arial" w:cs="Arial"/>
          <w:color w:val="000000"/>
        </w:rPr>
        <w:t>e</w:t>
      </w:r>
      <w:r>
        <w:rPr>
          <w:rFonts w:ascii="Arial" w:hAnsi="Arial" w:cs="Arial"/>
          <w:color w:val="000000"/>
          <w:spacing w:val="3"/>
        </w:rPr>
        <w:t xml:space="preserve"> </w:t>
      </w:r>
      <w:r>
        <w:rPr>
          <w:rFonts w:ascii="Arial" w:hAnsi="Arial" w:cs="Arial"/>
          <w:color w:val="000000"/>
          <w:spacing w:val="1"/>
        </w:rPr>
        <w:t>s</w:t>
      </w:r>
      <w:r>
        <w:rPr>
          <w:rFonts w:ascii="Arial" w:hAnsi="Arial" w:cs="Arial"/>
          <w:color w:val="000000"/>
        </w:rPr>
        <w:t>ei</w:t>
      </w:r>
      <w:r>
        <w:rPr>
          <w:rFonts w:ascii="Arial" w:hAnsi="Arial" w:cs="Arial"/>
          <w:color w:val="000000"/>
          <w:spacing w:val="9"/>
        </w:rPr>
        <w:t xml:space="preserve"> </w:t>
      </w:r>
      <w:r>
        <w:rPr>
          <w:rFonts w:ascii="Arial" w:hAnsi="Arial" w:cs="Arial"/>
          <w:color w:val="000000"/>
          <w:spacing w:val="-1"/>
        </w:rPr>
        <w:t>m</w:t>
      </w:r>
      <w:r>
        <w:rPr>
          <w:rFonts w:ascii="Arial" w:hAnsi="Arial" w:cs="Arial"/>
          <w:color w:val="000000"/>
        </w:rPr>
        <w:t>esi</w:t>
      </w:r>
      <w:r>
        <w:rPr>
          <w:rFonts w:ascii="Arial" w:hAnsi="Arial" w:cs="Arial"/>
          <w:color w:val="000000"/>
          <w:spacing w:val="7"/>
        </w:rPr>
        <w:t xml:space="preserve"> </w:t>
      </w:r>
      <w:r>
        <w:rPr>
          <w:rFonts w:ascii="Arial" w:hAnsi="Arial" w:cs="Arial"/>
          <w:color w:val="000000"/>
          <w:spacing w:val="-1"/>
        </w:rPr>
        <w:t>p</w:t>
      </w:r>
      <w:r>
        <w:rPr>
          <w:rFonts w:ascii="Arial" w:hAnsi="Arial" w:cs="Arial"/>
          <w:color w:val="000000"/>
        </w:rPr>
        <w:t>rima</w:t>
      </w:r>
      <w:r>
        <w:rPr>
          <w:rFonts w:ascii="Arial" w:hAnsi="Arial" w:cs="Arial"/>
          <w:color w:val="000000"/>
          <w:spacing w:val="6"/>
        </w:rPr>
        <w:t xml:space="preserve"> </w:t>
      </w:r>
      <w:r>
        <w:rPr>
          <w:rFonts w:ascii="Arial" w:hAnsi="Arial" w:cs="Arial"/>
          <w:color w:val="000000"/>
        </w:rPr>
        <w:t>della</w:t>
      </w:r>
      <w:r>
        <w:rPr>
          <w:rFonts w:ascii="Arial" w:hAnsi="Arial" w:cs="Arial"/>
          <w:color w:val="000000"/>
          <w:spacing w:val="7"/>
        </w:rPr>
        <w:t xml:space="preserve"> </w:t>
      </w:r>
      <w:r>
        <w:rPr>
          <w:rFonts w:ascii="Arial" w:hAnsi="Arial" w:cs="Arial"/>
          <w:color w:val="000000"/>
          <w:spacing w:val="-1"/>
        </w:rPr>
        <w:t>s</w:t>
      </w:r>
      <w:r>
        <w:rPr>
          <w:rFonts w:ascii="Arial" w:hAnsi="Arial" w:cs="Arial"/>
          <w:color w:val="000000"/>
        </w:rPr>
        <w:t>cadenza.</w:t>
      </w:r>
      <w:r>
        <w:rPr>
          <w:rFonts w:ascii="Arial" w:hAnsi="Arial" w:cs="Arial"/>
          <w:color w:val="000000"/>
          <w:spacing w:val="1"/>
        </w:rPr>
        <w:t xml:space="preserve"> </w:t>
      </w:r>
      <w:r>
        <w:rPr>
          <w:rFonts w:ascii="Arial" w:hAnsi="Arial" w:cs="Arial"/>
          <w:color w:val="000000"/>
        </w:rPr>
        <w:t>La</w:t>
      </w:r>
      <w:r>
        <w:rPr>
          <w:rFonts w:ascii="Arial" w:hAnsi="Arial" w:cs="Arial"/>
          <w:color w:val="000000"/>
          <w:spacing w:val="8"/>
        </w:rPr>
        <w:t xml:space="preserve"> </w:t>
      </w:r>
      <w:r>
        <w:rPr>
          <w:rFonts w:ascii="Arial" w:hAnsi="Arial" w:cs="Arial"/>
          <w:color w:val="000000"/>
        </w:rPr>
        <w:t>parte</w:t>
      </w:r>
      <w:r>
        <w:rPr>
          <w:rFonts w:ascii="Arial" w:hAnsi="Arial" w:cs="Arial"/>
          <w:color w:val="000000"/>
          <w:spacing w:val="6"/>
        </w:rPr>
        <w:t xml:space="preserve"> </w:t>
      </w:r>
      <w:r>
        <w:rPr>
          <w:rFonts w:ascii="Arial" w:hAnsi="Arial" w:cs="Arial"/>
          <w:color w:val="000000"/>
        </w:rPr>
        <w:t>destinataria della</w:t>
      </w:r>
      <w:r>
        <w:rPr>
          <w:rFonts w:ascii="Arial" w:hAnsi="Arial" w:cs="Arial"/>
          <w:color w:val="000000"/>
          <w:spacing w:val="6"/>
        </w:rPr>
        <w:t xml:space="preserve"> </w:t>
      </w:r>
      <w:r>
        <w:rPr>
          <w:rFonts w:ascii="Arial" w:hAnsi="Arial" w:cs="Arial"/>
          <w:color w:val="000000"/>
        </w:rPr>
        <w:t>richies</w:t>
      </w:r>
      <w:r>
        <w:rPr>
          <w:rFonts w:ascii="Arial" w:hAnsi="Arial" w:cs="Arial"/>
          <w:color w:val="000000"/>
          <w:spacing w:val="-1"/>
        </w:rPr>
        <w:t>t</w:t>
      </w:r>
      <w:r>
        <w:rPr>
          <w:rFonts w:ascii="Arial" w:hAnsi="Arial" w:cs="Arial"/>
          <w:color w:val="000000"/>
        </w:rPr>
        <w:t>a</w:t>
      </w:r>
      <w:r>
        <w:rPr>
          <w:rFonts w:ascii="Arial" w:hAnsi="Arial" w:cs="Arial"/>
          <w:color w:val="000000"/>
          <w:spacing w:val="3"/>
        </w:rPr>
        <w:t xml:space="preserve"> </w:t>
      </w:r>
      <w:r>
        <w:rPr>
          <w:rFonts w:ascii="Arial" w:hAnsi="Arial" w:cs="Arial"/>
          <w:color w:val="000000"/>
        </w:rPr>
        <w:t>di rinnovo</w:t>
      </w:r>
      <w:r>
        <w:rPr>
          <w:rFonts w:ascii="Arial" w:hAnsi="Arial" w:cs="Arial"/>
          <w:color w:val="000000"/>
          <w:spacing w:val="4"/>
        </w:rPr>
        <w:t xml:space="preserve"> </w:t>
      </w:r>
      <w:r>
        <w:rPr>
          <w:rFonts w:ascii="Arial" w:hAnsi="Arial" w:cs="Arial"/>
          <w:color w:val="000000"/>
        </w:rPr>
        <w:t>dovrà</w:t>
      </w:r>
      <w:r>
        <w:rPr>
          <w:rFonts w:ascii="Arial" w:hAnsi="Arial" w:cs="Arial"/>
          <w:color w:val="000000"/>
          <w:spacing w:val="6"/>
        </w:rPr>
        <w:t xml:space="preserve"> </w:t>
      </w:r>
      <w:r>
        <w:rPr>
          <w:rFonts w:ascii="Arial" w:hAnsi="Arial" w:cs="Arial"/>
          <w:color w:val="000000"/>
        </w:rPr>
        <w:t>darne</w:t>
      </w:r>
      <w:r>
        <w:rPr>
          <w:rFonts w:ascii="Arial" w:hAnsi="Arial" w:cs="Arial"/>
          <w:color w:val="000000"/>
          <w:spacing w:val="6"/>
        </w:rPr>
        <w:t xml:space="preserve"> </w:t>
      </w:r>
      <w:r>
        <w:rPr>
          <w:rFonts w:ascii="Arial" w:hAnsi="Arial" w:cs="Arial"/>
          <w:color w:val="000000"/>
        </w:rPr>
        <w:t>riscontro</w:t>
      </w:r>
      <w:r>
        <w:rPr>
          <w:rFonts w:ascii="Arial" w:hAnsi="Arial" w:cs="Arial"/>
          <w:color w:val="000000"/>
          <w:spacing w:val="3"/>
        </w:rPr>
        <w:t xml:space="preserve"> </w:t>
      </w:r>
      <w:r>
        <w:rPr>
          <w:rFonts w:ascii="Arial" w:hAnsi="Arial" w:cs="Arial"/>
          <w:color w:val="000000"/>
        </w:rPr>
        <w:t>entro</w:t>
      </w:r>
      <w:r>
        <w:rPr>
          <w:rFonts w:ascii="Arial" w:hAnsi="Arial" w:cs="Arial"/>
          <w:color w:val="000000"/>
          <w:spacing w:val="5"/>
        </w:rPr>
        <w:t xml:space="preserve"> </w:t>
      </w:r>
      <w:r>
        <w:rPr>
          <w:rFonts w:ascii="Arial" w:hAnsi="Arial" w:cs="Arial"/>
          <w:color w:val="000000"/>
        </w:rPr>
        <w:t>20</w:t>
      </w:r>
      <w:r>
        <w:rPr>
          <w:rFonts w:ascii="Arial" w:hAnsi="Arial" w:cs="Arial"/>
          <w:color w:val="000000"/>
          <w:spacing w:val="9"/>
        </w:rPr>
        <w:t xml:space="preserve"> </w:t>
      </w:r>
      <w:r>
        <w:rPr>
          <w:rFonts w:ascii="Arial" w:hAnsi="Arial" w:cs="Arial"/>
          <w:color w:val="000000"/>
        </w:rPr>
        <w:t>gior</w:t>
      </w:r>
      <w:r>
        <w:rPr>
          <w:rFonts w:ascii="Arial" w:hAnsi="Arial" w:cs="Arial"/>
          <w:color w:val="000000"/>
          <w:spacing w:val="-1"/>
        </w:rPr>
        <w:t>n</w:t>
      </w:r>
      <w:r>
        <w:rPr>
          <w:rFonts w:ascii="Arial" w:hAnsi="Arial" w:cs="Arial"/>
          <w:color w:val="000000"/>
        </w:rPr>
        <w:t>i</w:t>
      </w:r>
      <w:r>
        <w:rPr>
          <w:rFonts w:ascii="Arial" w:hAnsi="Arial" w:cs="Arial"/>
          <w:color w:val="000000"/>
          <w:spacing w:val="6"/>
        </w:rPr>
        <w:t xml:space="preserve"> </w:t>
      </w:r>
      <w:r>
        <w:rPr>
          <w:rFonts w:ascii="Arial" w:hAnsi="Arial" w:cs="Arial"/>
          <w:color w:val="000000"/>
          <w:spacing w:val="-1"/>
        </w:rPr>
        <w:t>d</w:t>
      </w:r>
      <w:r>
        <w:rPr>
          <w:rFonts w:ascii="Arial" w:hAnsi="Arial" w:cs="Arial"/>
          <w:color w:val="000000"/>
        </w:rPr>
        <w:t>al</w:t>
      </w:r>
      <w:r>
        <w:rPr>
          <w:rFonts w:ascii="Arial" w:hAnsi="Arial" w:cs="Arial"/>
          <w:color w:val="000000"/>
          <w:spacing w:val="8"/>
        </w:rPr>
        <w:t xml:space="preserve"> </w:t>
      </w:r>
      <w:r>
        <w:rPr>
          <w:rFonts w:ascii="Arial" w:hAnsi="Arial" w:cs="Arial"/>
          <w:color w:val="000000"/>
        </w:rPr>
        <w:t xml:space="preserve">ricevimento </w:t>
      </w:r>
      <w:r>
        <w:rPr>
          <w:rFonts w:ascii="Arial" w:hAnsi="Arial" w:cs="Arial"/>
          <w:color w:val="000000"/>
          <w:spacing w:val="1"/>
        </w:rPr>
        <w:t>d</w:t>
      </w:r>
      <w:r>
        <w:rPr>
          <w:rFonts w:ascii="Arial" w:hAnsi="Arial" w:cs="Arial"/>
          <w:color w:val="000000"/>
        </w:rPr>
        <w:t>ella</w:t>
      </w:r>
      <w:r>
        <w:rPr>
          <w:rFonts w:ascii="Arial" w:hAnsi="Arial" w:cs="Arial"/>
          <w:color w:val="000000"/>
          <w:spacing w:val="6"/>
        </w:rPr>
        <w:t xml:space="preserve"> </w:t>
      </w:r>
      <w:r>
        <w:rPr>
          <w:rFonts w:ascii="Arial" w:hAnsi="Arial" w:cs="Arial"/>
          <w:color w:val="000000"/>
          <w:spacing w:val="1"/>
        </w:rPr>
        <w:t>s</w:t>
      </w:r>
      <w:r>
        <w:rPr>
          <w:rFonts w:ascii="Arial" w:hAnsi="Arial" w:cs="Arial"/>
          <w:color w:val="000000"/>
        </w:rPr>
        <w:t>t</w:t>
      </w:r>
      <w:r>
        <w:rPr>
          <w:rFonts w:ascii="Arial" w:hAnsi="Arial" w:cs="Arial"/>
          <w:color w:val="000000"/>
          <w:spacing w:val="-1"/>
        </w:rPr>
        <w:t>e</w:t>
      </w:r>
      <w:r>
        <w:rPr>
          <w:rFonts w:ascii="Arial" w:hAnsi="Arial" w:cs="Arial"/>
          <w:color w:val="000000"/>
        </w:rPr>
        <w:t>ssa.</w:t>
      </w:r>
      <w:r>
        <w:rPr>
          <w:rFonts w:ascii="Arial" w:hAnsi="Arial" w:cs="Arial"/>
          <w:color w:val="000000"/>
          <w:spacing w:val="4"/>
        </w:rPr>
        <w:t xml:space="preserve"> </w:t>
      </w:r>
      <w:r>
        <w:rPr>
          <w:rFonts w:ascii="Arial" w:hAnsi="Arial" w:cs="Arial"/>
          <w:color w:val="000000"/>
        </w:rPr>
        <w:t>Durante</w:t>
      </w:r>
      <w:r>
        <w:rPr>
          <w:rFonts w:ascii="Arial" w:hAnsi="Arial" w:cs="Arial"/>
          <w:color w:val="000000"/>
          <w:spacing w:val="2"/>
        </w:rPr>
        <w:t xml:space="preserve"> </w:t>
      </w:r>
      <w:r>
        <w:rPr>
          <w:rFonts w:ascii="Arial" w:hAnsi="Arial" w:cs="Arial"/>
          <w:color w:val="000000"/>
        </w:rPr>
        <w:t>i</w:t>
      </w:r>
      <w:r>
        <w:rPr>
          <w:rFonts w:ascii="Arial" w:hAnsi="Arial" w:cs="Arial"/>
          <w:color w:val="000000"/>
          <w:spacing w:val="10"/>
        </w:rPr>
        <w:t xml:space="preserve"> </w:t>
      </w:r>
      <w:r>
        <w:rPr>
          <w:rFonts w:ascii="Arial" w:hAnsi="Arial" w:cs="Arial"/>
          <w:color w:val="000000"/>
        </w:rPr>
        <w:t>sei</w:t>
      </w:r>
      <w:r>
        <w:rPr>
          <w:rFonts w:ascii="Arial" w:hAnsi="Arial" w:cs="Arial"/>
          <w:color w:val="000000"/>
          <w:spacing w:val="8"/>
        </w:rPr>
        <w:t xml:space="preserve"> </w:t>
      </w:r>
      <w:r>
        <w:rPr>
          <w:rFonts w:ascii="Arial" w:hAnsi="Arial" w:cs="Arial"/>
          <w:color w:val="000000"/>
        </w:rPr>
        <w:t>mesi antecedenti</w:t>
      </w:r>
      <w:r>
        <w:rPr>
          <w:rFonts w:ascii="Arial" w:hAnsi="Arial" w:cs="Arial"/>
          <w:color w:val="000000"/>
          <w:spacing w:val="30"/>
        </w:rPr>
        <w:t xml:space="preserve"> </w:t>
      </w:r>
      <w:r>
        <w:rPr>
          <w:rFonts w:ascii="Arial" w:hAnsi="Arial" w:cs="Arial"/>
          <w:color w:val="000000"/>
        </w:rPr>
        <w:t>e</w:t>
      </w:r>
      <w:r>
        <w:rPr>
          <w:rFonts w:ascii="Arial" w:hAnsi="Arial" w:cs="Arial"/>
          <w:color w:val="000000"/>
          <w:spacing w:val="40"/>
        </w:rPr>
        <w:t xml:space="preserve"> </w:t>
      </w:r>
      <w:r>
        <w:rPr>
          <w:rFonts w:ascii="Arial" w:hAnsi="Arial" w:cs="Arial"/>
          <w:color w:val="000000"/>
        </w:rPr>
        <w:t>nel</w:t>
      </w:r>
      <w:r>
        <w:rPr>
          <w:rFonts w:ascii="Arial" w:hAnsi="Arial" w:cs="Arial"/>
          <w:color w:val="000000"/>
          <w:spacing w:val="38"/>
        </w:rPr>
        <w:t xml:space="preserve"> </w:t>
      </w:r>
      <w:r>
        <w:rPr>
          <w:rFonts w:ascii="Arial" w:hAnsi="Arial" w:cs="Arial"/>
          <w:color w:val="000000"/>
          <w:spacing w:val="-1"/>
        </w:rPr>
        <w:t>m</w:t>
      </w:r>
      <w:r>
        <w:rPr>
          <w:rFonts w:ascii="Arial" w:hAnsi="Arial" w:cs="Arial"/>
          <w:color w:val="000000"/>
        </w:rPr>
        <w:t>ese</w:t>
      </w:r>
      <w:r>
        <w:rPr>
          <w:rFonts w:ascii="Arial" w:hAnsi="Arial" w:cs="Arial"/>
          <w:color w:val="000000"/>
          <w:spacing w:val="36"/>
        </w:rPr>
        <w:t xml:space="preserve"> </w:t>
      </w:r>
      <w:r>
        <w:rPr>
          <w:rFonts w:ascii="Arial" w:hAnsi="Arial" w:cs="Arial"/>
          <w:color w:val="000000"/>
        </w:rPr>
        <w:t>successi</w:t>
      </w:r>
      <w:r>
        <w:rPr>
          <w:rFonts w:ascii="Arial" w:hAnsi="Arial" w:cs="Arial"/>
          <w:color w:val="000000"/>
          <w:spacing w:val="-2"/>
        </w:rPr>
        <w:t>v</w:t>
      </w:r>
      <w:r>
        <w:rPr>
          <w:rFonts w:ascii="Arial" w:hAnsi="Arial" w:cs="Arial"/>
          <w:color w:val="000000"/>
        </w:rPr>
        <w:t>o</w:t>
      </w:r>
      <w:r>
        <w:rPr>
          <w:rFonts w:ascii="Arial" w:hAnsi="Arial" w:cs="Arial"/>
          <w:color w:val="000000"/>
          <w:spacing w:val="30"/>
        </w:rPr>
        <w:t xml:space="preserve"> </w:t>
      </w:r>
      <w:r>
        <w:rPr>
          <w:rFonts w:ascii="Arial" w:hAnsi="Arial" w:cs="Arial"/>
          <w:color w:val="000000"/>
        </w:rPr>
        <w:t>alla</w:t>
      </w:r>
      <w:r>
        <w:rPr>
          <w:rFonts w:ascii="Arial" w:hAnsi="Arial" w:cs="Arial"/>
          <w:color w:val="000000"/>
          <w:spacing w:val="37"/>
        </w:rPr>
        <w:t xml:space="preserve"> </w:t>
      </w:r>
      <w:r>
        <w:rPr>
          <w:rFonts w:ascii="Arial" w:hAnsi="Arial" w:cs="Arial"/>
          <w:color w:val="000000"/>
        </w:rPr>
        <w:t>sca</w:t>
      </w:r>
      <w:r>
        <w:rPr>
          <w:rFonts w:ascii="Arial" w:hAnsi="Arial" w:cs="Arial"/>
          <w:color w:val="000000"/>
          <w:spacing w:val="-1"/>
        </w:rPr>
        <w:t>d</w:t>
      </w:r>
      <w:r>
        <w:rPr>
          <w:rFonts w:ascii="Arial" w:hAnsi="Arial" w:cs="Arial"/>
          <w:color w:val="000000"/>
        </w:rPr>
        <w:t>enza</w:t>
      </w:r>
      <w:r>
        <w:rPr>
          <w:rFonts w:ascii="Arial" w:hAnsi="Arial" w:cs="Arial"/>
          <w:color w:val="000000"/>
          <w:spacing w:val="32"/>
        </w:rPr>
        <w:t xml:space="preserve"> </w:t>
      </w:r>
      <w:r>
        <w:rPr>
          <w:rFonts w:ascii="Arial" w:hAnsi="Arial" w:cs="Arial"/>
          <w:color w:val="000000"/>
        </w:rPr>
        <w:t>del</w:t>
      </w:r>
      <w:r>
        <w:rPr>
          <w:rFonts w:ascii="Arial" w:hAnsi="Arial" w:cs="Arial"/>
          <w:color w:val="000000"/>
          <w:spacing w:val="38"/>
        </w:rPr>
        <w:t xml:space="preserve"> </w:t>
      </w:r>
      <w:r>
        <w:rPr>
          <w:rFonts w:ascii="Arial" w:hAnsi="Arial" w:cs="Arial"/>
          <w:color w:val="000000"/>
        </w:rPr>
        <w:t>C.C.N.L.</w:t>
      </w:r>
      <w:r>
        <w:rPr>
          <w:rFonts w:ascii="Arial" w:hAnsi="Arial" w:cs="Arial"/>
          <w:color w:val="000000"/>
          <w:spacing w:val="33"/>
        </w:rPr>
        <w:t xml:space="preserve"> </w:t>
      </w:r>
      <w:r>
        <w:rPr>
          <w:rFonts w:ascii="Arial" w:hAnsi="Arial" w:cs="Arial"/>
          <w:color w:val="000000"/>
        </w:rPr>
        <w:t>e</w:t>
      </w:r>
      <w:r>
        <w:rPr>
          <w:rFonts w:ascii="Arial" w:hAnsi="Arial" w:cs="Arial"/>
          <w:color w:val="000000"/>
          <w:spacing w:val="42"/>
        </w:rPr>
        <w:t xml:space="preserve"> </w:t>
      </w:r>
      <w:r>
        <w:rPr>
          <w:rFonts w:ascii="Arial" w:hAnsi="Arial" w:cs="Arial"/>
          <w:color w:val="000000"/>
        </w:rPr>
        <w:t>c</w:t>
      </w:r>
      <w:r>
        <w:rPr>
          <w:rFonts w:ascii="Arial" w:hAnsi="Arial" w:cs="Arial"/>
          <w:color w:val="000000"/>
          <w:spacing w:val="-1"/>
        </w:rPr>
        <w:t>o</w:t>
      </w:r>
      <w:r>
        <w:rPr>
          <w:rFonts w:ascii="Arial" w:hAnsi="Arial" w:cs="Arial"/>
          <w:color w:val="000000"/>
        </w:rPr>
        <w:t>munque</w:t>
      </w:r>
      <w:r>
        <w:rPr>
          <w:rFonts w:ascii="Arial" w:hAnsi="Arial" w:cs="Arial"/>
          <w:color w:val="000000"/>
          <w:spacing w:val="31"/>
        </w:rPr>
        <w:t xml:space="preserve"> </w:t>
      </w:r>
      <w:r>
        <w:rPr>
          <w:rFonts w:ascii="Arial" w:hAnsi="Arial" w:cs="Arial"/>
          <w:color w:val="000000"/>
        </w:rPr>
        <w:t>per</w:t>
      </w:r>
      <w:r>
        <w:rPr>
          <w:rFonts w:ascii="Arial" w:hAnsi="Arial" w:cs="Arial"/>
          <w:color w:val="000000"/>
          <w:spacing w:val="38"/>
        </w:rPr>
        <w:t xml:space="preserve"> </w:t>
      </w:r>
      <w:r>
        <w:rPr>
          <w:rFonts w:ascii="Arial" w:hAnsi="Arial" w:cs="Arial"/>
          <w:color w:val="000000"/>
        </w:rPr>
        <w:t>un</w:t>
      </w:r>
      <w:r>
        <w:rPr>
          <w:rFonts w:ascii="Arial" w:hAnsi="Arial" w:cs="Arial"/>
          <w:color w:val="000000"/>
          <w:spacing w:val="39"/>
        </w:rPr>
        <w:t xml:space="preserve"> </w:t>
      </w:r>
      <w:r>
        <w:rPr>
          <w:rFonts w:ascii="Arial" w:hAnsi="Arial" w:cs="Arial"/>
          <w:color w:val="000000"/>
        </w:rPr>
        <w:t>periodo complessivamente</w:t>
      </w:r>
      <w:r>
        <w:rPr>
          <w:rFonts w:ascii="Arial" w:hAnsi="Arial" w:cs="Arial"/>
          <w:color w:val="000000"/>
          <w:spacing w:val="15"/>
        </w:rPr>
        <w:t xml:space="preserve"> </w:t>
      </w:r>
      <w:r>
        <w:rPr>
          <w:rFonts w:ascii="Arial" w:hAnsi="Arial" w:cs="Arial"/>
          <w:color w:val="000000"/>
        </w:rPr>
        <w:t>pari</w:t>
      </w:r>
      <w:r>
        <w:rPr>
          <w:rFonts w:ascii="Arial" w:hAnsi="Arial" w:cs="Arial"/>
          <w:color w:val="000000"/>
          <w:spacing w:val="27"/>
        </w:rPr>
        <w:t xml:space="preserve"> </w:t>
      </w:r>
      <w:r>
        <w:rPr>
          <w:rFonts w:ascii="Arial" w:hAnsi="Arial" w:cs="Arial"/>
          <w:color w:val="000000"/>
        </w:rPr>
        <w:t>a</w:t>
      </w:r>
      <w:r>
        <w:rPr>
          <w:rFonts w:ascii="Arial" w:hAnsi="Arial" w:cs="Arial"/>
          <w:color w:val="000000"/>
          <w:spacing w:val="32"/>
        </w:rPr>
        <w:t xml:space="preserve"> </w:t>
      </w:r>
      <w:r>
        <w:rPr>
          <w:rFonts w:ascii="Arial" w:hAnsi="Arial" w:cs="Arial"/>
          <w:color w:val="000000"/>
        </w:rPr>
        <w:t>sette</w:t>
      </w:r>
      <w:r>
        <w:rPr>
          <w:rFonts w:ascii="Arial" w:hAnsi="Arial" w:cs="Arial"/>
          <w:color w:val="000000"/>
          <w:spacing w:val="28"/>
        </w:rPr>
        <w:t xml:space="preserve"> </w:t>
      </w:r>
      <w:r>
        <w:rPr>
          <w:rFonts w:ascii="Arial" w:hAnsi="Arial" w:cs="Arial"/>
          <w:color w:val="000000"/>
          <w:spacing w:val="-1"/>
        </w:rPr>
        <w:t>m</w:t>
      </w:r>
      <w:r>
        <w:rPr>
          <w:rFonts w:ascii="Arial" w:hAnsi="Arial" w:cs="Arial"/>
          <w:color w:val="000000"/>
        </w:rPr>
        <w:t>esi</w:t>
      </w:r>
      <w:r>
        <w:rPr>
          <w:rFonts w:ascii="Arial" w:hAnsi="Arial" w:cs="Arial"/>
          <w:color w:val="000000"/>
          <w:spacing w:val="29"/>
        </w:rPr>
        <w:t xml:space="preserve"> </w:t>
      </w:r>
      <w:r>
        <w:rPr>
          <w:rFonts w:ascii="Arial" w:hAnsi="Arial" w:cs="Arial"/>
          <w:color w:val="000000"/>
        </w:rPr>
        <w:t>dalla</w:t>
      </w:r>
      <w:r>
        <w:rPr>
          <w:rFonts w:ascii="Arial" w:hAnsi="Arial" w:cs="Arial"/>
          <w:color w:val="000000"/>
          <w:spacing w:val="27"/>
        </w:rPr>
        <w:t xml:space="preserve"> </w:t>
      </w:r>
      <w:r>
        <w:rPr>
          <w:rFonts w:ascii="Arial" w:hAnsi="Arial" w:cs="Arial"/>
          <w:color w:val="000000"/>
        </w:rPr>
        <w:t>data</w:t>
      </w:r>
      <w:r>
        <w:rPr>
          <w:rFonts w:ascii="Arial" w:hAnsi="Arial" w:cs="Arial"/>
          <w:color w:val="000000"/>
          <w:spacing w:val="27"/>
        </w:rPr>
        <w:t xml:space="preserve"> </w:t>
      </w:r>
      <w:r>
        <w:rPr>
          <w:rFonts w:ascii="Arial" w:hAnsi="Arial" w:cs="Arial"/>
          <w:color w:val="000000"/>
        </w:rPr>
        <w:t>di</w:t>
      </w:r>
      <w:r>
        <w:rPr>
          <w:rFonts w:ascii="Arial" w:hAnsi="Arial" w:cs="Arial"/>
          <w:color w:val="000000"/>
          <w:spacing w:val="31"/>
        </w:rPr>
        <w:t xml:space="preserve"> </w:t>
      </w:r>
      <w:r>
        <w:rPr>
          <w:rFonts w:ascii="Arial" w:hAnsi="Arial" w:cs="Arial"/>
          <w:color w:val="000000"/>
        </w:rPr>
        <w:t>present</w:t>
      </w:r>
      <w:r>
        <w:rPr>
          <w:rFonts w:ascii="Arial" w:hAnsi="Arial" w:cs="Arial"/>
          <w:color w:val="000000"/>
          <w:spacing w:val="-1"/>
        </w:rPr>
        <w:t>a</w:t>
      </w:r>
      <w:r>
        <w:rPr>
          <w:rFonts w:ascii="Arial" w:hAnsi="Arial" w:cs="Arial"/>
          <w:color w:val="000000"/>
          <w:spacing w:val="1"/>
        </w:rPr>
        <w:t>z</w:t>
      </w:r>
      <w:r>
        <w:rPr>
          <w:rFonts w:ascii="Arial" w:hAnsi="Arial" w:cs="Arial"/>
          <w:color w:val="000000"/>
        </w:rPr>
        <w:t>ione</w:t>
      </w:r>
      <w:r>
        <w:rPr>
          <w:rFonts w:ascii="Arial" w:hAnsi="Arial" w:cs="Arial"/>
          <w:color w:val="000000"/>
          <w:spacing w:val="19"/>
        </w:rPr>
        <w:t xml:space="preserve"> </w:t>
      </w:r>
      <w:r>
        <w:rPr>
          <w:rFonts w:ascii="Arial" w:hAnsi="Arial" w:cs="Arial"/>
          <w:color w:val="000000"/>
        </w:rPr>
        <w:t>d</w:t>
      </w:r>
      <w:r>
        <w:rPr>
          <w:rFonts w:ascii="Arial" w:hAnsi="Arial" w:cs="Arial"/>
          <w:color w:val="000000"/>
          <w:spacing w:val="-1"/>
        </w:rPr>
        <w:t>e</w:t>
      </w:r>
      <w:r>
        <w:rPr>
          <w:rFonts w:ascii="Arial" w:hAnsi="Arial" w:cs="Arial"/>
          <w:color w:val="000000"/>
        </w:rPr>
        <w:t>lle</w:t>
      </w:r>
      <w:r>
        <w:rPr>
          <w:rFonts w:ascii="Arial" w:hAnsi="Arial" w:cs="Arial"/>
          <w:color w:val="000000"/>
          <w:spacing w:val="27"/>
        </w:rPr>
        <w:t xml:space="preserve"> </w:t>
      </w:r>
      <w:r>
        <w:rPr>
          <w:rFonts w:ascii="Arial" w:hAnsi="Arial" w:cs="Arial"/>
          <w:color w:val="000000"/>
        </w:rPr>
        <w:t>proposte</w:t>
      </w:r>
      <w:r>
        <w:rPr>
          <w:rFonts w:ascii="Arial" w:hAnsi="Arial" w:cs="Arial"/>
          <w:color w:val="000000"/>
          <w:spacing w:val="24"/>
        </w:rPr>
        <w:t xml:space="preserve"> </w:t>
      </w:r>
      <w:r>
        <w:rPr>
          <w:rFonts w:ascii="Arial" w:hAnsi="Arial" w:cs="Arial"/>
          <w:color w:val="000000"/>
        </w:rPr>
        <w:t>di</w:t>
      </w:r>
      <w:r>
        <w:rPr>
          <w:rFonts w:ascii="Arial" w:hAnsi="Arial" w:cs="Arial"/>
          <w:color w:val="000000"/>
          <w:spacing w:val="29"/>
        </w:rPr>
        <w:t xml:space="preserve"> </w:t>
      </w:r>
      <w:r>
        <w:rPr>
          <w:rFonts w:ascii="Arial" w:hAnsi="Arial" w:cs="Arial"/>
          <w:color w:val="000000"/>
        </w:rPr>
        <w:t>rinnovo</w:t>
      </w:r>
      <w:r>
        <w:rPr>
          <w:rFonts w:ascii="Arial" w:hAnsi="Arial" w:cs="Arial"/>
          <w:color w:val="000000"/>
          <w:spacing w:val="25"/>
        </w:rPr>
        <w:t xml:space="preserve"> </w:t>
      </w:r>
      <w:r>
        <w:rPr>
          <w:rFonts w:ascii="Arial" w:hAnsi="Arial" w:cs="Arial"/>
          <w:color w:val="000000"/>
        </w:rPr>
        <w:t>se successive,</w:t>
      </w:r>
      <w:r>
        <w:rPr>
          <w:rFonts w:ascii="Arial" w:hAnsi="Arial" w:cs="Arial"/>
          <w:color w:val="000000"/>
          <w:spacing w:val="-7"/>
        </w:rPr>
        <w:t xml:space="preserve"> </w:t>
      </w:r>
      <w:r>
        <w:rPr>
          <w:rFonts w:ascii="Arial" w:hAnsi="Arial" w:cs="Arial"/>
          <w:color w:val="000000"/>
        </w:rPr>
        <w:t>le</w:t>
      </w:r>
      <w:r>
        <w:rPr>
          <w:rFonts w:ascii="Arial" w:hAnsi="Arial" w:cs="Arial"/>
          <w:color w:val="000000"/>
          <w:spacing w:val="3"/>
        </w:rPr>
        <w:t xml:space="preserve"> </w:t>
      </w:r>
      <w:r>
        <w:rPr>
          <w:rFonts w:ascii="Arial" w:hAnsi="Arial" w:cs="Arial"/>
          <w:color w:val="000000"/>
        </w:rPr>
        <w:t xml:space="preserve">parti </w:t>
      </w:r>
      <w:r>
        <w:rPr>
          <w:rFonts w:ascii="Arial" w:hAnsi="Arial" w:cs="Arial"/>
          <w:color w:val="000000"/>
          <w:spacing w:val="1"/>
        </w:rPr>
        <w:t>s</w:t>
      </w:r>
      <w:r>
        <w:rPr>
          <w:rFonts w:ascii="Arial" w:hAnsi="Arial" w:cs="Arial"/>
          <w:color w:val="000000"/>
        </w:rPr>
        <w:t>tip</w:t>
      </w:r>
      <w:r>
        <w:rPr>
          <w:rFonts w:ascii="Arial" w:hAnsi="Arial" w:cs="Arial"/>
          <w:color w:val="000000"/>
          <w:spacing w:val="-1"/>
        </w:rPr>
        <w:t>u</w:t>
      </w:r>
      <w:r>
        <w:rPr>
          <w:rFonts w:ascii="Arial" w:hAnsi="Arial" w:cs="Arial"/>
          <w:color w:val="000000"/>
        </w:rPr>
        <w:t>lanti</w:t>
      </w:r>
      <w:r>
        <w:rPr>
          <w:rFonts w:ascii="Arial" w:hAnsi="Arial" w:cs="Arial"/>
          <w:color w:val="000000"/>
          <w:spacing w:val="-4"/>
        </w:rPr>
        <w:t xml:space="preserve"> </w:t>
      </w:r>
      <w:r>
        <w:rPr>
          <w:rFonts w:ascii="Arial" w:hAnsi="Arial" w:cs="Arial"/>
          <w:color w:val="000000"/>
        </w:rPr>
        <w:t>il</w:t>
      </w:r>
      <w:r>
        <w:rPr>
          <w:rFonts w:ascii="Arial" w:hAnsi="Arial" w:cs="Arial"/>
          <w:color w:val="000000"/>
          <w:spacing w:val="4"/>
        </w:rPr>
        <w:t xml:space="preserve"> </w:t>
      </w:r>
      <w:r>
        <w:rPr>
          <w:rFonts w:ascii="Arial" w:hAnsi="Arial" w:cs="Arial"/>
          <w:color w:val="000000"/>
        </w:rPr>
        <w:t>C.C.N.L.</w:t>
      </w:r>
      <w:r>
        <w:rPr>
          <w:rFonts w:ascii="Arial" w:hAnsi="Arial" w:cs="Arial"/>
          <w:color w:val="000000"/>
          <w:spacing w:val="-3"/>
        </w:rPr>
        <w:t xml:space="preserve"> </w:t>
      </w:r>
      <w:r>
        <w:rPr>
          <w:rFonts w:ascii="Arial" w:hAnsi="Arial" w:cs="Arial"/>
          <w:color w:val="000000"/>
        </w:rPr>
        <w:t>non</w:t>
      </w:r>
      <w:r>
        <w:rPr>
          <w:rFonts w:ascii="Arial" w:hAnsi="Arial" w:cs="Arial"/>
          <w:color w:val="000000"/>
          <w:spacing w:val="1"/>
        </w:rPr>
        <w:t xml:space="preserve"> </w:t>
      </w:r>
      <w:r>
        <w:rPr>
          <w:rFonts w:ascii="Arial" w:hAnsi="Arial" w:cs="Arial"/>
          <w:color w:val="000000"/>
        </w:rPr>
        <w:t>assumeranno</w:t>
      </w:r>
      <w:r>
        <w:rPr>
          <w:rFonts w:ascii="Arial" w:hAnsi="Arial" w:cs="Arial"/>
          <w:color w:val="000000"/>
          <w:spacing w:val="-8"/>
        </w:rPr>
        <w:t xml:space="preserve"> </w:t>
      </w:r>
      <w:r>
        <w:rPr>
          <w:rFonts w:ascii="Arial" w:hAnsi="Arial" w:cs="Arial"/>
          <w:color w:val="000000"/>
        </w:rPr>
        <w:t>in</w:t>
      </w:r>
      <w:r>
        <w:rPr>
          <w:rFonts w:ascii="Arial" w:hAnsi="Arial" w:cs="Arial"/>
          <w:color w:val="000000"/>
          <w:spacing w:val="1"/>
        </w:rPr>
        <w:t>i</w:t>
      </w:r>
      <w:r>
        <w:rPr>
          <w:rFonts w:ascii="Arial" w:hAnsi="Arial" w:cs="Arial"/>
          <w:color w:val="000000"/>
        </w:rPr>
        <w:t>ziative</w:t>
      </w:r>
      <w:r>
        <w:rPr>
          <w:rFonts w:ascii="Arial" w:hAnsi="Arial" w:cs="Arial"/>
          <w:color w:val="000000"/>
          <w:spacing w:val="-3"/>
        </w:rPr>
        <w:t xml:space="preserve"> </w:t>
      </w:r>
      <w:r>
        <w:rPr>
          <w:rFonts w:ascii="Arial" w:hAnsi="Arial" w:cs="Arial"/>
          <w:color w:val="000000"/>
        </w:rPr>
        <w:t>unilaterali</w:t>
      </w:r>
      <w:r>
        <w:rPr>
          <w:rFonts w:ascii="Arial" w:hAnsi="Arial" w:cs="Arial"/>
          <w:color w:val="000000"/>
          <w:spacing w:val="-4"/>
        </w:rPr>
        <w:t xml:space="preserve"> </w:t>
      </w:r>
      <w:r>
        <w:rPr>
          <w:rFonts w:ascii="Arial" w:hAnsi="Arial" w:cs="Arial"/>
          <w:color w:val="000000"/>
        </w:rPr>
        <w:t>né</w:t>
      </w:r>
      <w:r>
        <w:rPr>
          <w:rFonts w:ascii="Arial" w:hAnsi="Arial" w:cs="Arial"/>
          <w:color w:val="000000"/>
          <w:spacing w:val="2"/>
        </w:rPr>
        <w:t xml:space="preserve"> </w:t>
      </w:r>
      <w:r>
        <w:rPr>
          <w:rFonts w:ascii="Arial" w:hAnsi="Arial" w:cs="Arial"/>
          <w:color w:val="000000"/>
        </w:rPr>
        <w:t>procederanno ad</w:t>
      </w:r>
      <w:r>
        <w:rPr>
          <w:rFonts w:ascii="Arial" w:hAnsi="Arial" w:cs="Arial"/>
          <w:color w:val="000000"/>
          <w:spacing w:val="8"/>
        </w:rPr>
        <w:t xml:space="preserve"> </w:t>
      </w:r>
      <w:r>
        <w:rPr>
          <w:rFonts w:ascii="Arial" w:hAnsi="Arial" w:cs="Arial"/>
          <w:color w:val="000000"/>
        </w:rPr>
        <w:t>azio</w:t>
      </w:r>
      <w:r>
        <w:rPr>
          <w:rFonts w:ascii="Arial" w:hAnsi="Arial" w:cs="Arial"/>
          <w:color w:val="000000"/>
          <w:spacing w:val="-1"/>
        </w:rPr>
        <w:t>n</w:t>
      </w:r>
      <w:r>
        <w:rPr>
          <w:rFonts w:ascii="Arial" w:hAnsi="Arial" w:cs="Arial"/>
          <w:color w:val="000000"/>
        </w:rPr>
        <w:t>i</w:t>
      </w:r>
      <w:r>
        <w:rPr>
          <w:rFonts w:ascii="Arial" w:hAnsi="Arial" w:cs="Arial"/>
          <w:color w:val="000000"/>
          <w:spacing w:val="4"/>
        </w:rPr>
        <w:t xml:space="preserve"> </w:t>
      </w:r>
      <w:r>
        <w:rPr>
          <w:rFonts w:ascii="Arial" w:hAnsi="Arial" w:cs="Arial"/>
          <w:color w:val="000000"/>
        </w:rPr>
        <w:t>di</w:t>
      </w:r>
      <w:r>
        <w:rPr>
          <w:rFonts w:ascii="Arial" w:hAnsi="Arial" w:cs="Arial"/>
          <w:color w:val="000000"/>
          <w:spacing w:val="-1"/>
        </w:rPr>
        <w:t>r</w:t>
      </w:r>
      <w:r>
        <w:rPr>
          <w:rFonts w:ascii="Arial" w:hAnsi="Arial" w:cs="Arial"/>
          <w:color w:val="000000"/>
        </w:rPr>
        <w:t>ette.</w:t>
      </w:r>
      <w:r>
        <w:rPr>
          <w:rFonts w:ascii="Arial" w:hAnsi="Arial" w:cs="Arial"/>
          <w:color w:val="000000"/>
          <w:spacing w:val="3"/>
        </w:rPr>
        <w:t xml:space="preserve"> </w:t>
      </w:r>
      <w:r>
        <w:rPr>
          <w:rFonts w:ascii="Arial" w:hAnsi="Arial" w:cs="Arial"/>
          <w:color w:val="000000"/>
        </w:rPr>
        <w:t>In</w:t>
      </w:r>
      <w:r>
        <w:rPr>
          <w:rFonts w:ascii="Arial" w:hAnsi="Arial" w:cs="Arial"/>
          <w:color w:val="000000"/>
          <w:spacing w:val="6"/>
        </w:rPr>
        <w:t xml:space="preserve"> </w:t>
      </w:r>
      <w:r>
        <w:rPr>
          <w:rFonts w:ascii="Arial" w:hAnsi="Arial" w:cs="Arial"/>
          <w:color w:val="000000"/>
          <w:spacing w:val="1"/>
        </w:rPr>
        <w:t>c</w:t>
      </w:r>
      <w:r>
        <w:rPr>
          <w:rFonts w:ascii="Arial" w:hAnsi="Arial" w:cs="Arial"/>
          <w:color w:val="000000"/>
        </w:rPr>
        <w:t>aso</w:t>
      </w:r>
      <w:r>
        <w:rPr>
          <w:rFonts w:ascii="Arial" w:hAnsi="Arial" w:cs="Arial"/>
          <w:color w:val="000000"/>
          <w:spacing w:val="5"/>
        </w:rPr>
        <w:t xml:space="preserve"> </w:t>
      </w:r>
      <w:r>
        <w:rPr>
          <w:rFonts w:ascii="Arial" w:hAnsi="Arial" w:cs="Arial"/>
          <w:color w:val="000000"/>
        </w:rPr>
        <w:t>di</w:t>
      </w:r>
      <w:r>
        <w:rPr>
          <w:rFonts w:ascii="Arial" w:hAnsi="Arial" w:cs="Arial"/>
          <w:color w:val="000000"/>
          <w:spacing w:val="8"/>
        </w:rPr>
        <w:t xml:space="preserve"> </w:t>
      </w:r>
      <w:r>
        <w:rPr>
          <w:rFonts w:ascii="Arial" w:hAnsi="Arial" w:cs="Arial"/>
          <w:color w:val="000000"/>
          <w:spacing w:val="-1"/>
        </w:rPr>
        <w:t>m</w:t>
      </w:r>
      <w:r>
        <w:rPr>
          <w:rFonts w:ascii="Arial" w:hAnsi="Arial" w:cs="Arial"/>
          <w:color w:val="000000"/>
        </w:rPr>
        <w:t>anca</w:t>
      </w:r>
      <w:r>
        <w:rPr>
          <w:rFonts w:ascii="Arial" w:hAnsi="Arial" w:cs="Arial"/>
          <w:color w:val="000000"/>
          <w:spacing w:val="-1"/>
        </w:rPr>
        <w:t>t</w:t>
      </w:r>
      <w:r>
        <w:rPr>
          <w:rFonts w:ascii="Arial" w:hAnsi="Arial" w:cs="Arial"/>
          <w:color w:val="000000"/>
        </w:rPr>
        <w:t>o</w:t>
      </w:r>
      <w:r>
        <w:rPr>
          <w:rFonts w:ascii="Arial" w:hAnsi="Arial" w:cs="Arial"/>
          <w:color w:val="000000"/>
          <w:spacing w:val="2"/>
        </w:rPr>
        <w:t xml:space="preserve"> </w:t>
      </w:r>
      <w:r>
        <w:rPr>
          <w:rFonts w:ascii="Arial" w:hAnsi="Arial" w:cs="Arial"/>
          <w:color w:val="000000"/>
        </w:rPr>
        <w:t>rispetto</w:t>
      </w:r>
      <w:r>
        <w:rPr>
          <w:rFonts w:ascii="Arial" w:hAnsi="Arial" w:cs="Arial"/>
          <w:color w:val="000000"/>
          <w:spacing w:val="1"/>
        </w:rPr>
        <w:t xml:space="preserve"> </w:t>
      </w:r>
      <w:r>
        <w:rPr>
          <w:rFonts w:ascii="Arial" w:hAnsi="Arial" w:cs="Arial"/>
          <w:color w:val="000000"/>
          <w:spacing w:val="-1"/>
        </w:rPr>
        <w:t>d</w:t>
      </w:r>
      <w:r>
        <w:rPr>
          <w:rFonts w:ascii="Arial" w:hAnsi="Arial" w:cs="Arial"/>
          <w:color w:val="000000"/>
        </w:rPr>
        <w:t>ella</w:t>
      </w:r>
      <w:r>
        <w:rPr>
          <w:rFonts w:ascii="Arial" w:hAnsi="Arial" w:cs="Arial"/>
          <w:color w:val="000000"/>
          <w:spacing w:val="5"/>
        </w:rPr>
        <w:t xml:space="preserve"> </w:t>
      </w:r>
      <w:r>
        <w:rPr>
          <w:rFonts w:ascii="Arial" w:hAnsi="Arial" w:cs="Arial"/>
          <w:color w:val="000000"/>
        </w:rPr>
        <w:t>previsi</w:t>
      </w:r>
      <w:r>
        <w:rPr>
          <w:rFonts w:ascii="Arial" w:hAnsi="Arial" w:cs="Arial"/>
          <w:color w:val="000000"/>
          <w:spacing w:val="-1"/>
        </w:rPr>
        <w:t>o</w:t>
      </w:r>
      <w:r>
        <w:rPr>
          <w:rFonts w:ascii="Arial" w:hAnsi="Arial" w:cs="Arial"/>
          <w:color w:val="000000"/>
        </w:rPr>
        <w:t>ne di</w:t>
      </w:r>
      <w:r>
        <w:rPr>
          <w:rFonts w:ascii="Arial" w:hAnsi="Arial" w:cs="Arial"/>
          <w:color w:val="000000"/>
          <w:spacing w:val="6"/>
        </w:rPr>
        <w:t xml:space="preserve"> </w:t>
      </w:r>
      <w:r>
        <w:rPr>
          <w:rFonts w:ascii="Arial" w:hAnsi="Arial" w:cs="Arial"/>
          <w:color w:val="000000"/>
        </w:rPr>
        <w:t>cui</w:t>
      </w:r>
      <w:r>
        <w:rPr>
          <w:rFonts w:ascii="Arial" w:hAnsi="Arial" w:cs="Arial"/>
          <w:color w:val="000000"/>
          <w:spacing w:val="5"/>
        </w:rPr>
        <w:t xml:space="preserve"> </w:t>
      </w:r>
      <w:r>
        <w:rPr>
          <w:rFonts w:ascii="Arial" w:hAnsi="Arial" w:cs="Arial"/>
          <w:color w:val="000000"/>
        </w:rPr>
        <w:t>s</w:t>
      </w:r>
      <w:r>
        <w:rPr>
          <w:rFonts w:ascii="Arial" w:hAnsi="Arial" w:cs="Arial"/>
          <w:color w:val="000000"/>
          <w:spacing w:val="-1"/>
        </w:rPr>
        <w:t>o</w:t>
      </w:r>
      <w:r>
        <w:rPr>
          <w:rFonts w:ascii="Arial" w:hAnsi="Arial" w:cs="Arial"/>
          <w:color w:val="000000"/>
        </w:rPr>
        <w:t>pra,</w:t>
      </w:r>
      <w:r>
        <w:rPr>
          <w:rFonts w:ascii="Arial" w:hAnsi="Arial" w:cs="Arial"/>
          <w:color w:val="000000"/>
          <w:spacing w:val="4"/>
        </w:rPr>
        <w:t xml:space="preserve"> </w:t>
      </w:r>
      <w:r>
        <w:rPr>
          <w:rFonts w:ascii="Arial" w:hAnsi="Arial" w:cs="Arial"/>
          <w:color w:val="000000"/>
        </w:rPr>
        <w:t>la</w:t>
      </w:r>
      <w:r>
        <w:rPr>
          <w:rFonts w:ascii="Arial" w:hAnsi="Arial" w:cs="Arial"/>
          <w:color w:val="000000"/>
          <w:spacing w:val="8"/>
        </w:rPr>
        <w:t xml:space="preserve"> </w:t>
      </w:r>
      <w:r>
        <w:rPr>
          <w:rFonts w:ascii="Arial" w:hAnsi="Arial" w:cs="Arial"/>
          <w:color w:val="000000"/>
        </w:rPr>
        <w:t>parte</w:t>
      </w:r>
      <w:r>
        <w:rPr>
          <w:rFonts w:ascii="Arial" w:hAnsi="Arial" w:cs="Arial"/>
          <w:color w:val="000000"/>
          <w:spacing w:val="3"/>
        </w:rPr>
        <w:t xml:space="preserve"> </w:t>
      </w:r>
      <w:r>
        <w:rPr>
          <w:rFonts w:ascii="Arial" w:hAnsi="Arial" w:cs="Arial"/>
          <w:color w:val="000000"/>
        </w:rPr>
        <w:t>interessata può</w:t>
      </w:r>
      <w:r>
        <w:rPr>
          <w:rFonts w:ascii="Arial" w:hAnsi="Arial" w:cs="Arial"/>
          <w:color w:val="000000"/>
          <w:spacing w:val="1"/>
        </w:rPr>
        <w:t xml:space="preserve"> </w:t>
      </w:r>
      <w:r>
        <w:rPr>
          <w:rFonts w:ascii="Arial" w:hAnsi="Arial" w:cs="Arial"/>
          <w:color w:val="000000"/>
        </w:rPr>
        <w:t>richied</w:t>
      </w:r>
      <w:r>
        <w:rPr>
          <w:rFonts w:ascii="Arial" w:hAnsi="Arial" w:cs="Arial"/>
          <w:color w:val="000000"/>
          <w:spacing w:val="-1"/>
        </w:rPr>
        <w:t>e</w:t>
      </w:r>
      <w:r>
        <w:rPr>
          <w:rFonts w:ascii="Arial" w:hAnsi="Arial" w:cs="Arial"/>
          <w:color w:val="000000"/>
        </w:rPr>
        <w:t>re</w:t>
      </w:r>
      <w:r>
        <w:rPr>
          <w:rFonts w:ascii="Arial" w:hAnsi="Arial" w:cs="Arial"/>
          <w:color w:val="000000"/>
          <w:spacing w:val="-5"/>
        </w:rPr>
        <w:t xml:space="preserve"> </w:t>
      </w:r>
      <w:r>
        <w:rPr>
          <w:rFonts w:ascii="Arial" w:hAnsi="Arial" w:cs="Arial"/>
          <w:color w:val="000000"/>
        </w:rPr>
        <w:t>la</w:t>
      </w:r>
      <w:r>
        <w:rPr>
          <w:rFonts w:ascii="Arial" w:hAnsi="Arial" w:cs="Arial"/>
          <w:color w:val="000000"/>
          <w:spacing w:val="3"/>
        </w:rPr>
        <w:t xml:space="preserve"> </w:t>
      </w:r>
      <w:r>
        <w:rPr>
          <w:rFonts w:ascii="Arial" w:hAnsi="Arial" w:cs="Arial"/>
          <w:color w:val="000000"/>
        </w:rPr>
        <w:t>revoca</w:t>
      </w:r>
      <w:r>
        <w:rPr>
          <w:rFonts w:ascii="Arial" w:hAnsi="Arial" w:cs="Arial"/>
          <w:color w:val="000000"/>
          <w:spacing w:val="-1"/>
        </w:rPr>
        <w:t xml:space="preserve"> </w:t>
      </w:r>
      <w:r>
        <w:rPr>
          <w:rFonts w:ascii="Arial" w:hAnsi="Arial" w:cs="Arial"/>
          <w:color w:val="000000"/>
        </w:rPr>
        <w:t>o</w:t>
      </w:r>
      <w:r>
        <w:rPr>
          <w:rFonts w:ascii="Arial" w:hAnsi="Arial" w:cs="Arial"/>
          <w:color w:val="000000"/>
          <w:spacing w:val="4"/>
        </w:rPr>
        <w:t xml:space="preserve"> </w:t>
      </w:r>
      <w:r>
        <w:rPr>
          <w:rFonts w:ascii="Arial" w:hAnsi="Arial" w:cs="Arial"/>
          <w:color w:val="000000"/>
        </w:rPr>
        <w:t>la</w:t>
      </w:r>
      <w:r>
        <w:rPr>
          <w:rFonts w:ascii="Arial" w:hAnsi="Arial" w:cs="Arial"/>
          <w:color w:val="000000"/>
          <w:spacing w:val="3"/>
        </w:rPr>
        <w:t xml:space="preserve"> </w:t>
      </w:r>
      <w:r>
        <w:rPr>
          <w:rFonts w:ascii="Arial" w:hAnsi="Arial" w:cs="Arial"/>
          <w:color w:val="000000"/>
        </w:rPr>
        <w:t>sospensione</w:t>
      </w:r>
      <w:r>
        <w:rPr>
          <w:rFonts w:ascii="Arial" w:hAnsi="Arial" w:cs="Arial"/>
          <w:color w:val="000000"/>
          <w:spacing w:val="-7"/>
        </w:rPr>
        <w:t xml:space="preserve"> </w:t>
      </w:r>
      <w:r>
        <w:rPr>
          <w:rFonts w:ascii="Arial" w:hAnsi="Arial" w:cs="Arial"/>
          <w:color w:val="000000"/>
        </w:rPr>
        <w:t>dell’</w:t>
      </w:r>
      <w:r>
        <w:rPr>
          <w:rFonts w:ascii="Arial" w:hAnsi="Arial" w:cs="Arial"/>
          <w:color w:val="000000"/>
          <w:spacing w:val="-1"/>
        </w:rPr>
        <w:t>a</w:t>
      </w:r>
      <w:r>
        <w:rPr>
          <w:rFonts w:ascii="Arial" w:hAnsi="Arial" w:cs="Arial"/>
          <w:color w:val="000000"/>
        </w:rPr>
        <w:t>zione</w:t>
      </w:r>
      <w:r>
        <w:rPr>
          <w:rFonts w:ascii="Arial" w:hAnsi="Arial" w:cs="Arial"/>
          <w:color w:val="000000"/>
          <w:spacing w:val="-5"/>
        </w:rPr>
        <w:t xml:space="preserve"> </w:t>
      </w:r>
      <w:r>
        <w:rPr>
          <w:rFonts w:ascii="Arial" w:hAnsi="Arial" w:cs="Arial"/>
          <w:color w:val="000000"/>
        </w:rPr>
        <w:t>messa</w:t>
      </w:r>
      <w:r>
        <w:rPr>
          <w:rFonts w:ascii="Arial" w:hAnsi="Arial" w:cs="Arial"/>
          <w:color w:val="000000"/>
          <w:spacing w:val="-1"/>
        </w:rPr>
        <w:t xml:space="preserve"> </w:t>
      </w:r>
      <w:r>
        <w:rPr>
          <w:rFonts w:ascii="Arial" w:hAnsi="Arial" w:cs="Arial"/>
          <w:color w:val="000000"/>
        </w:rPr>
        <w:t>in</w:t>
      </w:r>
      <w:r>
        <w:rPr>
          <w:rFonts w:ascii="Arial" w:hAnsi="Arial" w:cs="Arial"/>
          <w:color w:val="000000"/>
          <w:spacing w:val="5"/>
        </w:rPr>
        <w:t xml:space="preserve"> </w:t>
      </w:r>
      <w:r>
        <w:rPr>
          <w:rFonts w:ascii="Arial" w:hAnsi="Arial" w:cs="Arial"/>
          <w:color w:val="000000"/>
        </w:rPr>
        <w:t>atto.</w:t>
      </w:r>
      <w:r>
        <w:rPr>
          <w:rFonts w:ascii="Arial" w:hAnsi="Arial" w:cs="Arial"/>
          <w:color w:val="000000"/>
          <w:spacing w:val="1"/>
        </w:rPr>
        <w:t xml:space="preserve"> </w:t>
      </w:r>
      <w:r>
        <w:rPr>
          <w:rFonts w:ascii="Arial" w:hAnsi="Arial" w:cs="Arial"/>
          <w:color w:val="000000"/>
        </w:rPr>
        <w:t>Nel</w:t>
      </w:r>
      <w:r>
        <w:rPr>
          <w:rFonts w:ascii="Arial" w:hAnsi="Arial" w:cs="Arial"/>
          <w:color w:val="000000"/>
          <w:spacing w:val="3"/>
        </w:rPr>
        <w:t xml:space="preserve"> </w:t>
      </w:r>
      <w:r>
        <w:rPr>
          <w:rFonts w:ascii="Arial" w:hAnsi="Arial" w:cs="Arial"/>
          <w:color w:val="000000"/>
        </w:rPr>
        <w:t>corso del</w:t>
      </w:r>
      <w:r>
        <w:rPr>
          <w:rFonts w:ascii="Arial" w:hAnsi="Arial" w:cs="Arial"/>
          <w:color w:val="000000"/>
          <w:spacing w:val="2"/>
        </w:rPr>
        <w:t xml:space="preserve"> </w:t>
      </w:r>
      <w:r>
        <w:rPr>
          <w:rFonts w:ascii="Arial" w:hAnsi="Arial" w:cs="Arial"/>
          <w:color w:val="000000"/>
        </w:rPr>
        <w:t>terzo anno di vigenza</w:t>
      </w:r>
      <w:r>
        <w:rPr>
          <w:rFonts w:ascii="Arial" w:hAnsi="Arial" w:cs="Arial"/>
          <w:color w:val="000000"/>
          <w:spacing w:val="3"/>
        </w:rPr>
        <w:t xml:space="preserve"> </w:t>
      </w:r>
      <w:r>
        <w:rPr>
          <w:rFonts w:ascii="Arial" w:hAnsi="Arial" w:cs="Arial"/>
          <w:color w:val="000000"/>
        </w:rPr>
        <w:t>si</w:t>
      </w:r>
      <w:r>
        <w:rPr>
          <w:rFonts w:ascii="Arial" w:hAnsi="Arial" w:cs="Arial"/>
          <w:color w:val="000000"/>
          <w:spacing w:val="9"/>
        </w:rPr>
        <w:t xml:space="preserve"> </w:t>
      </w:r>
      <w:r>
        <w:rPr>
          <w:rFonts w:ascii="Arial" w:hAnsi="Arial" w:cs="Arial"/>
          <w:color w:val="000000"/>
        </w:rPr>
        <w:t>procederà</w:t>
      </w:r>
      <w:r>
        <w:rPr>
          <w:rFonts w:ascii="Arial" w:hAnsi="Arial" w:cs="Arial"/>
          <w:color w:val="000000"/>
          <w:spacing w:val="1"/>
        </w:rPr>
        <w:t xml:space="preserve"> </w:t>
      </w:r>
      <w:r>
        <w:rPr>
          <w:rFonts w:ascii="Arial" w:hAnsi="Arial" w:cs="Arial"/>
          <w:color w:val="000000"/>
        </w:rPr>
        <w:t>alla</w:t>
      </w:r>
      <w:r>
        <w:rPr>
          <w:rFonts w:ascii="Arial" w:hAnsi="Arial" w:cs="Arial"/>
          <w:color w:val="000000"/>
          <w:spacing w:val="8"/>
        </w:rPr>
        <w:t xml:space="preserve"> </w:t>
      </w:r>
      <w:r>
        <w:rPr>
          <w:rFonts w:ascii="Arial" w:hAnsi="Arial" w:cs="Arial"/>
          <w:color w:val="000000"/>
          <w:spacing w:val="-1"/>
        </w:rPr>
        <w:t>v</w:t>
      </w:r>
      <w:r>
        <w:rPr>
          <w:rFonts w:ascii="Arial" w:hAnsi="Arial" w:cs="Arial"/>
          <w:color w:val="000000"/>
        </w:rPr>
        <w:t>erifica</w:t>
      </w:r>
      <w:r>
        <w:rPr>
          <w:rFonts w:ascii="Arial" w:hAnsi="Arial" w:cs="Arial"/>
          <w:color w:val="000000"/>
          <w:spacing w:val="4"/>
        </w:rPr>
        <w:t xml:space="preserve"> </w:t>
      </w:r>
      <w:r>
        <w:rPr>
          <w:rFonts w:ascii="Arial" w:hAnsi="Arial" w:cs="Arial"/>
          <w:color w:val="000000"/>
        </w:rPr>
        <w:t>di</w:t>
      </w:r>
      <w:r>
        <w:rPr>
          <w:rFonts w:ascii="Arial" w:hAnsi="Arial" w:cs="Arial"/>
          <w:color w:val="000000"/>
          <w:spacing w:val="9"/>
        </w:rPr>
        <w:t xml:space="preserve"> </w:t>
      </w:r>
      <w:r>
        <w:rPr>
          <w:rFonts w:ascii="Arial" w:hAnsi="Arial" w:cs="Arial"/>
          <w:color w:val="000000"/>
        </w:rPr>
        <w:t>eventuali</w:t>
      </w:r>
      <w:r>
        <w:rPr>
          <w:rFonts w:ascii="Arial" w:hAnsi="Arial" w:cs="Arial"/>
          <w:color w:val="000000"/>
          <w:spacing w:val="2"/>
        </w:rPr>
        <w:t xml:space="preserve"> </w:t>
      </w:r>
      <w:r>
        <w:rPr>
          <w:rFonts w:ascii="Arial" w:hAnsi="Arial" w:cs="Arial"/>
          <w:color w:val="000000"/>
        </w:rPr>
        <w:t>scostamenti</w:t>
      </w:r>
      <w:r>
        <w:rPr>
          <w:rFonts w:ascii="Arial" w:hAnsi="Arial" w:cs="Arial"/>
          <w:color w:val="000000"/>
          <w:spacing w:val="-1"/>
        </w:rPr>
        <w:t xml:space="preserve"> </w:t>
      </w:r>
      <w:r>
        <w:rPr>
          <w:rFonts w:ascii="Arial" w:hAnsi="Arial" w:cs="Arial"/>
          <w:color w:val="000000"/>
        </w:rPr>
        <w:t>tra</w:t>
      </w:r>
      <w:r>
        <w:rPr>
          <w:rFonts w:ascii="Arial" w:hAnsi="Arial" w:cs="Arial"/>
          <w:color w:val="000000"/>
          <w:spacing w:val="9"/>
        </w:rPr>
        <w:t xml:space="preserve"> </w:t>
      </w:r>
      <w:r>
        <w:rPr>
          <w:rFonts w:ascii="Arial" w:hAnsi="Arial" w:cs="Arial"/>
          <w:color w:val="000000"/>
        </w:rPr>
        <w:t>l’inflazione preventivata</w:t>
      </w:r>
      <w:r>
        <w:rPr>
          <w:rFonts w:ascii="Arial" w:hAnsi="Arial" w:cs="Arial"/>
          <w:color w:val="000000"/>
          <w:spacing w:val="-1"/>
        </w:rPr>
        <w:t xml:space="preserve"> </w:t>
      </w:r>
      <w:r>
        <w:rPr>
          <w:rFonts w:ascii="Arial" w:hAnsi="Arial" w:cs="Arial"/>
          <w:color w:val="000000"/>
        </w:rPr>
        <w:t>in</w:t>
      </w:r>
      <w:r>
        <w:rPr>
          <w:rFonts w:ascii="Arial" w:hAnsi="Arial" w:cs="Arial"/>
          <w:color w:val="000000"/>
          <w:spacing w:val="9"/>
        </w:rPr>
        <w:t xml:space="preserve"> </w:t>
      </w:r>
      <w:r>
        <w:rPr>
          <w:rFonts w:ascii="Arial" w:hAnsi="Arial" w:cs="Arial"/>
          <w:color w:val="000000"/>
        </w:rPr>
        <w:t>fase</w:t>
      </w:r>
      <w:r>
        <w:rPr>
          <w:rFonts w:ascii="Arial" w:hAnsi="Arial" w:cs="Arial"/>
          <w:color w:val="000000"/>
          <w:spacing w:val="7"/>
        </w:rPr>
        <w:t xml:space="preserve"> </w:t>
      </w:r>
      <w:r>
        <w:rPr>
          <w:rFonts w:ascii="Arial" w:hAnsi="Arial" w:cs="Arial"/>
          <w:color w:val="000000"/>
        </w:rPr>
        <w:t>di rinnovo</w:t>
      </w:r>
      <w:r>
        <w:rPr>
          <w:rFonts w:ascii="Arial" w:hAnsi="Arial" w:cs="Arial"/>
          <w:color w:val="000000"/>
          <w:spacing w:val="3"/>
        </w:rPr>
        <w:t xml:space="preserve"> </w:t>
      </w:r>
      <w:r>
        <w:rPr>
          <w:rFonts w:ascii="Arial" w:hAnsi="Arial" w:cs="Arial"/>
          <w:color w:val="000000"/>
        </w:rPr>
        <w:t>e</w:t>
      </w:r>
      <w:r>
        <w:rPr>
          <w:rFonts w:ascii="Arial" w:hAnsi="Arial" w:cs="Arial"/>
          <w:color w:val="000000"/>
          <w:spacing w:val="9"/>
        </w:rPr>
        <w:t xml:space="preserve"> </w:t>
      </w:r>
      <w:r>
        <w:rPr>
          <w:rFonts w:ascii="Arial" w:hAnsi="Arial" w:cs="Arial"/>
          <w:color w:val="000000"/>
          <w:spacing w:val="1"/>
        </w:rPr>
        <w:t>q</w:t>
      </w:r>
      <w:r>
        <w:rPr>
          <w:rFonts w:ascii="Arial" w:hAnsi="Arial" w:cs="Arial"/>
          <w:color w:val="000000"/>
        </w:rPr>
        <w:t>uella</w:t>
      </w:r>
      <w:r>
        <w:rPr>
          <w:rFonts w:ascii="Arial" w:hAnsi="Arial" w:cs="Arial"/>
          <w:color w:val="000000"/>
          <w:spacing w:val="5"/>
        </w:rPr>
        <w:t xml:space="preserve"> </w:t>
      </w:r>
      <w:r>
        <w:rPr>
          <w:rFonts w:ascii="Arial" w:hAnsi="Arial" w:cs="Arial"/>
          <w:color w:val="000000"/>
        </w:rPr>
        <w:t>realmente</w:t>
      </w:r>
      <w:r>
        <w:rPr>
          <w:rFonts w:ascii="Arial" w:hAnsi="Arial" w:cs="Arial"/>
          <w:color w:val="000000"/>
          <w:spacing w:val="1"/>
        </w:rPr>
        <w:t xml:space="preserve"> </w:t>
      </w:r>
      <w:r>
        <w:rPr>
          <w:rFonts w:ascii="Arial" w:hAnsi="Arial" w:cs="Arial"/>
          <w:color w:val="000000"/>
        </w:rPr>
        <w:t>osservata. A</w:t>
      </w:r>
      <w:r>
        <w:rPr>
          <w:rFonts w:ascii="Arial" w:hAnsi="Arial" w:cs="Arial"/>
          <w:color w:val="000000"/>
          <w:spacing w:val="8"/>
        </w:rPr>
        <w:t xml:space="preserve"> </w:t>
      </w:r>
      <w:r>
        <w:rPr>
          <w:rFonts w:ascii="Arial" w:hAnsi="Arial" w:cs="Arial"/>
          <w:color w:val="000000"/>
          <w:spacing w:val="1"/>
        </w:rPr>
        <w:t>c</w:t>
      </w:r>
      <w:r>
        <w:rPr>
          <w:rFonts w:ascii="Arial" w:hAnsi="Arial" w:cs="Arial"/>
          <w:color w:val="000000"/>
        </w:rPr>
        <w:t>ondizione che</w:t>
      </w:r>
      <w:r>
        <w:rPr>
          <w:rFonts w:ascii="Arial" w:hAnsi="Arial" w:cs="Arial"/>
          <w:color w:val="000000"/>
          <w:spacing w:val="5"/>
        </w:rPr>
        <w:t xml:space="preserve"> </w:t>
      </w:r>
      <w:r>
        <w:rPr>
          <w:rFonts w:ascii="Arial" w:hAnsi="Arial" w:cs="Arial"/>
          <w:color w:val="000000"/>
        </w:rPr>
        <w:t>siano</w:t>
      </w:r>
      <w:r>
        <w:rPr>
          <w:rFonts w:ascii="Arial" w:hAnsi="Arial" w:cs="Arial"/>
          <w:color w:val="000000"/>
          <w:spacing w:val="5"/>
        </w:rPr>
        <w:t xml:space="preserve"> </w:t>
      </w:r>
      <w:r>
        <w:rPr>
          <w:rFonts w:ascii="Arial" w:hAnsi="Arial" w:cs="Arial"/>
          <w:color w:val="000000"/>
        </w:rPr>
        <w:t>s</w:t>
      </w:r>
      <w:r>
        <w:rPr>
          <w:rFonts w:ascii="Arial" w:hAnsi="Arial" w:cs="Arial"/>
          <w:color w:val="000000"/>
          <w:spacing w:val="1"/>
        </w:rPr>
        <w:t>t</w:t>
      </w:r>
      <w:r>
        <w:rPr>
          <w:rFonts w:ascii="Arial" w:hAnsi="Arial" w:cs="Arial"/>
          <w:color w:val="000000"/>
        </w:rPr>
        <w:t>ati</w:t>
      </w:r>
      <w:r>
        <w:rPr>
          <w:rFonts w:ascii="Arial" w:hAnsi="Arial" w:cs="Arial"/>
          <w:color w:val="000000"/>
          <w:spacing w:val="5"/>
        </w:rPr>
        <w:t xml:space="preserve"> </w:t>
      </w:r>
      <w:r>
        <w:rPr>
          <w:rFonts w:ascii="Arial" w:hAnsi="Arial" w:cs="Arial"/>
          <w:color w:val="000000"/>
        </w:rPr>
        <w:t>rispettati</w:t>
      </w:r>
      <w:r>
        <w:rPr>
          <w:rFonts w:ascii="Arial" w:hAnsi="Arial" w:cs="Arial"/>
          <w:color w:val="000000"/>
          <w:spacing w:val="1"/>
        </w:rPr>
        <w:t xml:space="preserve"> </w:t>
      </w:r>
      <w:r>
        <w:rPr>
          <w:rFonts w:ascii="Arial" w:hAnsi="Arial" w:cs="Arial"/>
          <w:color w:val="000000"/>
        </w:rPr>
        <w:t>i</w:t>
      </w:r>
      <w:r>
        <w:rPr>
          <w:rFonts w:ascii="Arial" w:hAnsi="Arial" w:cs="Arial"/>
          <w:color w:val="000000"/>
          <w:spacing w:val="8"/>
        </w:rPr>
        <w:t xml:space="preserve"> </w:t>
      </w:r>
      <w:r>
        <w:rPr>
          <w:rFonts w:ascii="Arial" w:hAnsi="Arial" w:cs="Arial"/>
          <w:color w:val="000000"/>
        </w:rPr>
        <w:t>tempi</w:t>
      </w:r>
      <w:r>
        <w:rPr>
          <w:rFonts w:ascii="Arial" w:hAnsi="Arial" w:cs="Arial"/>
          <w:color w:val="000000"/>
          <w:spacing w:val="4"/>
        </w:rPr>
        <w:t xml:space="preserve"> </w:t>
      </w:r>
      <w:r>
        <w:rPr>
          <w:rFonts w:ascii="Arial" w:hAnsi="Arial" w:cs="Arial"/>
          <w:color w:val="000000"/>
        </w:rPr>
        <w:t>e</w:t>
      </w:r>
      <w:r>
        <w:rPr>
          <w:rFonts w:ascii="Arial" w:hAnsi="Arial" w:cs="Arial"/>
          <w:color w:val="000000"/>
          <w:spacing w:val="9"/>
        </w:rPr>
        <w:t xml:space="preserve"> </w:t>
      </w:r>
      <w:r>
        <w:rPr>
          <w:rFonts w:ascii="Arial" w:hAnsi="Arial" w:cs="Arial"/>
          <w:color w:val="000000"/>
        </w:rPr>
        <w:t>le procedure</w:t>
      </w:r>
      <w:r>
        <w:rPr>
          <w:rFonts w:ascii="Arial" w:hAnsi="Arial" w:cs="Arial"/>
          <w:color w:val="000000"/>
          <w:spacing w:val="26"/>
        </w:rPr>
        <w:t xml:space="preserve"> </w:t>
      </w:r>
      <w:r>
        <w:rPr>
          <w:rFonts w:ascii="Arial" w:hAnsi="Arial" w:cs="Arial"/>
          <w:color w:val="000000"/>
          <w:spacing w:val="-1"/>
        </w:rPr>
        <w:t>d</w:t>
      </w:r>
      <w:r>
        <w:rPr>
          <w:rFonts w:ascii="Arial" w:hAnsi="Arial" w:cs="Arial"/>
          <w:color w:val="000000"/>
        </w:rPr>
        <w:t>i</w:t>
      </w:r>
      <w:r>
        <w:rPr>
          <w:rFonts w:ascii="Arial" w:hAnsi="Arial" w:cs="Arial"/>
          <w:color w:val="000000"/>
          <w:spacing w:val="34"/>
        </w:rPr>
        <w:t xml:space="preserve"> </w:t>
      </w:r>
      <w:r>
        <w:rPr>
          <w:rFonts w:ascii="Arial" w:hAnsi="Arial" w:cs="Arial"/>
          <w:color w:val="000000"/>
          <w:spacing w:val="1"/>
        </w:rPr>
        <w:t>c</w:t>
      </w:r>
      <w:r>
        <w:rPr>
          <w:rFonts w:ascii="Arial" w:hAnsi="Arial" w:cs="Arial"/>
          <w:color w:val="000000"/>
        </w:rPr>
        <w:t>ui</w:t>
      </w:r>
      <w:r>
        <w:rPr>
          <w:rFonts w:ascii="Arial" w:hAnsi="Arial" w:cs="Arial"/>
          <w:color w:val="000000"/>
          <w:spacing w:val="33"/>
        </w:rPr>
        <w:t xml:space="preserve"> </w:t>
      </w:r>
      <w:r>
        <w:rPr>
          <w:rFonts w:ascii="Arial" w:hAnsi="Arial" w:cs="Arial"/>
          <w:color w:val="000000"/>
          <w:spacing w:val="-1"/>
        </w:rPr>
        <w:t>a</w:t>
      </w:r>
      <w:r>
        <w:rPr>
          <w:rFonts w:ascii="Arial" w:hAnsi="Arial" w:cs="Arial"/>
          <w:color w:val="000000"/>
        </w:rPr>
        <w:t>l</w:t>
      </w:r>
      <w:r>
        <w:rPr>
          <w:rFonts w:ascii="Arial" w:hAnsi="Arial" w:cs="Arial"/>
          <w:color w:val="000000"/>
          <w:spacing w:val="34"/>
        </w:rPr>
        <w:t xml:space="preserve"> </w:t>
      </w:r>
      <w:r>
        <w:rPr>
          <w:rFonts w:ascii="Arial" w:hAnsi="Arial" w:cs="Arial"/>
          <w:color w:val="000000"/>
        </w:rPr>
        <w:t>presente</w:t>
      </w:r>
      <w:r>
        <w:rPr>
          <w:rFonts w:ascii="Arial" w:hAnsi="Arial" w:cs="Arial"/>
          <w:color w:val="000000"/>
          <w:spacing w:val="28"/>
        </w:rPr>
        <w:t xml:space="preserve"> </w:t>
      </w:r>
      <w:r>
        <w:rPr>
          <w:rFonts w:ascii="Arial" w:hAnsi="Arial" w:cs="Arial"/>
          <w:color w:val="000000"/>
        </w:rPr>
        <w:t>punto</w:t>
      </w:r>
      <w:r>
        <w:rPr>
          <w:rFonts w:ascii="Arial" w:hAnsi="Arial" w:cs="Arial"/>
          <w:color w:val="000000"/>
          <w:spacing w:val="30"/>
        </w:rPr>
        <w:t xml:space="preserve"> </w:t>
      </w:r>
      <w:r>
        <w:rPr>
          <w:rFonts w:ascii="Arial" w:hAnsi="Arial" w:cs="Arial"/>
          <w:color w:val="000000"/>
        </w:rPr>
        <w:t>3,</w:t>
      </w:r>
      <w:r>
        <w:rPr>
          <w:rFonts w:ascii="Arial" w:hAnsi="Arial" w:cs="Arial"/>
          <w:color w:val="000000"/>
          <w:spacing w:val="34"/>
        </w:rPr>
        <w:t xml:space="preserve"> </w:t>
      </w:r>
      <w:r>
        <w:rPr>
          <w:rFonts w:ascii="Arial" w:hAnsi="Arial" w:cs="Arial"/>
          <w:color w:val="000000"/>
        </w:rPr>
        <w:t>in</w:t>
      </w:r>
      <w:r>
        <w:rPr>
          <w:rFonts w:ascii="Arial" w:hAnsi="Arial" w:cs="Arial"/>
          <w:color w:val="000000"/>
          <w:spacing w:val="34"/>
        </w:rPr>
        <w:t xml:space="preserve"> </w:t>
      </w:r>
      <w:r>
        <w:rPr>
          <w:rFonts w:ascii="Arial" w:hAnsi="Arial" w:cs="Arial"/>
          <w:color w:val="000000"/>
        </w:rPr>
        <w:t>caso</w:t>
      </w:r>
      <w:r>
        <w:rPr>
          <w:rFonts w:ascii="Arial" w:hAnsi="Arial" w:cs="Arial"/>
          <w:color w:val="000000"/>
          <w:spacing w:val="30"/>
        </w:rPr>
        <w:t xml:space="preserve"> </w:t>
      </w:r>
      <w:r>
        <w:rPr>
          <w:rFonts w:ascii="Arial" w:hAnsi="Arial" w:cs="Arial"/>
          <w:color w:val="000000"/>
        </w:rPr>
        <w:t>di</w:t>
      </w:r>
      <w:r>
        <w:rPr>
          <w:rFonts w:ascii="Arial" w:hAnsi="Arial" w:cs="Arial"/>
          <w:color w:val="000000"/>
          <w:spacing w:val="34"/>
        </w:rPr>
        <w:t xml:space="preserve"> </w:t>
      </w:r>
      <w:r>
        <w:rPr>
          <w:rFonts w:ascii="Arial" w:hAnsi="Arial" w:cs="Arial"/>
          <w:color w:val="000000"/>
        </w:rPr>
        <w:t>ritardato</w:t>
      </w:r>
      <w:r>
        <w:rPr>
          <w:rFonts w:ascii="Arial" w:hAnsi="Arial" w:cs="Arial"/>
          <w:color w:val="000000"/>
          <w:spacing w:val="27"/>
        </w:rPr>
        <w:t xml:space="preserve"> </w:t>
      </w:r>
      <w:r>
        <w:rPr>
          <w:rFonts w:ascii="Arial" w:hAnsi="Arial" w:cs="Arial"/>
          <w:color w:val="000000"/>
        </w:rPr>
        <w:t>rinnovo</w:t>
      </w:r>
      <w:r>
        <w:rPr>
          <w:rFonts w:ascii="Arial" w:hAnsi="Arial" w:cs="Arial"/>
          <w:color w:val="000000"/>
          <w:spacing w:val="29"/>
        </w:rPr>
        <w:t xml:space="preserve"> </w:t>
      </w:r>
      <w:r>
        <w:rPr>
          <w:rFonts w:ascii="Arial" w:hAnsi="Arial" w:cs="Arial"/>
          <w:color w:val="000000"/>
        </w:rPr>
        <w:t>del</w:t>
      </w:r>
      <w:r>
        <w:rPr>
          <w:rFonts w:ascii="Arial" w:hAnsi="Arial" w:cs="Arial"/>
          <w:color w:val="000000"/>
          <w:spacing w:val="33"/>
        </w:rPr>
        <w:t xml:space="preserve"> </w:t>
      </w:r>
      <w:r>
        <w:rPr>
          <w:rFonts w:ascii="Arial" w:hAnsi="Arial" w:cs="Arial"/>
          <w:color w:val="000000"/>
        </w:rPr>
        <w:t>C.C.N.L.,</w:t>
      </w:r>
      <w:r>
        <w:rPr>
          <w:rFonts w:ascii="Arial" w:hAnsi="Arial" w:cs="Arial"/>
          <w:color w:val="000000"/>
          <w:spacing w:val="27"/>
        </w:rPr>
        <w:t xml:space="preserve"> </w:t>
      </w:r>
      <w:r>
        <w:rPr>
          <w:rFonts w:ascii="Arial" w:hAnsi="Arial" w:cs="Arial"/>
          <w:color w:val="000000"/>
          <w:spacing w:val="1"/>
        </w:rPr>
        <w:t>d</w:t>
      </w:r>
      <w:r>
        <w:rPr>
          <w:rFonts w:ascii="Arial" w:hAnsi="Arial" w:cs="Arial"/>
          <w:color w:val="000000"/>
        </w:rPr>
        <w:t>alla</w:t>
      </w:r>
      <w:r>
        <w:rPr>
          <w:rFonts w:ascii="Arial" w:hAnsi="Arial" w:cs="Arial"/>
          <w:color w:val="000000"/>
          <w:spacing w:val="32"/>
        </w:rPr>
        <w:t xml:space="preserve"> </w:t>
      </w:r>
      <w:r>
        <w:rPr>
          <w:rFonts w:ascii="Arial" w:hAnsi="Arial" w:cs="Arial"/>
          <w:color w:val="000000"/>
        </w:rPr>
        <w:t>data</w:t>
      </w:r>
      <w:r>
        <w:rPr>
          <w:rFonts w:ascii="Arial" w:hAnsi="Arial" w:cs="Arial"/>
          <w:color w:val="000000"/>
          <w:spacing w:val="32"/>
        </w:rPr>
        <w:t xml:space="preserve"> </w:t>
      </w:r>
      <w:r>
        <w:rPr>
          <w:rFonts w:ascii="Arial" w:hAnsi="Arial" w:cs="Arial"/>
          <w:color w:val="000000"/>
        </w:rPr>
        <w:t>di scadenza</w:t>
      </w:r>
      <w:r>
        <w:rPr>
          <w:rFonts w:ascii="Arial" w:hAnsi="Arial" w:cs="Arial"/>
          <w:color w:val="000000"/>
          <w:spacing w:val="2"/>
        </w:rPr>
        <w:t xml:space="preserve"> </w:t>
      </w:r>
      <w:r>
        <w:rPr>
          <w:rFonts w:ascii="Arial" w:hAnsi="Arial" w:cs="Arial"/>
          <w:color w:val="000000"/>
          <w:spacing w:val="-1"/>
        </w:rPr>
        <w:t>d</w:t>
      </w:r>
      <w:r>
        <w:rPr>
          <w:rFonts w:ascii="Arial" w:hAnsi="Arial" w:cs="Arial"/>
          <w:color w:val="000000"/>
        </w:rPr>
        <w:t>el</w:t>
      </w:r>
      <w:r>
        <w:rPr>
          <w:rFonts w:ascii="Arial" w:hAnsi="Arial" w:cs="Arial"/>
          <w:color w:val="000000"/>
          <w:spacing w:val="8"/>
        </w:rPr>
        <w:t xml:space="preserve"> </w:t>
      </w:r>
      <w:r>
        <w:rPr>
          <w:rFonts w:ascii="Arial" w:hAnsi="Arial" w:cs="Arial"/>
          <w:color w:val="000000"/>
        </w:rPr>
        <w:t>contratto</w:t>
      </w:r>
      <w:r>
        <w:rPr>
          <w:rFonts w:ascii="Arial" w:hAnsi="Arial" w:cs="Arial"/>
          <w:color w:val="000000"/>
          <w:spacing w:val="1"/>
        </w:rPr>
        <w:t xml:space="preserve"> </w:t>
      </w:r>
      <w:r>
        <w:rPr>
          <w:rFonts w:ascii="Arial" w:hAnsi="Arial" w:cs="Arial"/>
          <w:color w:val="000000"/>
        </w:rPr>
        <w:t>preceden</w:t>
      </w:r>
      <w:r>
        <w:rPr>
          <w:rFonts w:ascii="Arial" w:hAnsi="Arial" w:cs="Arial"/>
          <w:color w:val="000000"/>
          <w:spacing w:val="-1"/>
        </w:rPr>
        <w:t>t</w:t>
      </w:r>
      <w:r>
        <w:rPr>
          <w:rFonts w:ascii="Arial" w:hAnsi="Arial" w:cs="Arial"/>
          <w:color w:val="000000"/>
        </w:rPr>
        <w:t>e sarà</w:t>
      </w:r>
      <w:r>
        <w:rPr>
          <w:rFonts w:ascii="Arial" w:hAnsi="Arial" w:cs="Arial"/>
          <w:color w:val="000000"/>
          <w:spacing w:val="7"/>
        </w:rPr>
        <w:t xml:space="preserve"> </w:t>
      </w:r>
      <w:r>
        <w:rPr>
          <w:rFonts w:ascii="Arial" w:hAnsi="Arial" w:cs="Arial"/>
          <w:color w:val="000000"/>
        </w:rPr>
        <w:t>erogata</w:t>
      </w:r>
      <w:r>
        <w:rPr>
          <w:rFonts w:ascii="Arial" w:hAnsi="Arial" w:cs="Arial"/>
          <w:color w:val="000000"/>
          <w:spacing w:val="4"/>
        </w:rPr>
        <w:t xml:space="preserve"> </w:t>
      </w:r>
      <w:r>
        <w:rPr>
          <w:rFonts w:ascii="Arial" w:hAnsi="Arial" w:cs="Arial"/>
          <w:color w:val="000000"/>
        </w:rPr>
        <w:t>una</w:t>
      </w:r>
      <w:r>
        <w:rPr>
          <w:rFonts w:ascii="Arial" w:hAnsi="Arial" w:cs="Arial"/>
          <w:color w:val="000000"/>
          <w:spacing w:val="7"/>
        </w:rPr>
        <w:t xml:space="preserve"> </w:t>
      </w:r>
      <w:r>
        <w:rPr>
          <w:rFonts w:ascii="Arial" w:hAnsi="Arial" w:cs="Arial"/>
          <w:color w:val="000000"/>
        </w:rPr>
        <w:t>copertura</w:t>
      </w:r>
      <w:r>
        <w:rPr>
          <w:rFonts w:ascii="Arial" w:hAnsi="Arial" w:cs="Arial"/>
          <w:color w:val="000000"/>
          <w:spacing w:val="2"/>
        </w:rPr>
        <w:t xml:space="preserve"> </w:t>
      </w:r>
      <w:r>
        <w:rPr>
          <w:rFonts w:ascii="Arial" w:hAnsi="Arial" w:cs="Arial"/>
          <w:color w:val="000000"/>
        </w:rPr>
        <w:t>economica pari</w:t>
      </w:r>
      <w:r>
        <w:rPr>
          <w:rFonts w:ascii="Arial" w:hAnsi="Arial" w:cs="Arial"/>
          <w:color w:val="000000"/>
          <w:spacing w:val="7"/>
        </w:rPr>
        <w:t xml:space="preserve"> </w:t>
      </w:r>
      <w:r>
        <w:rPr>
          <w:rFonts w:ascii="Arial" w:hAnsi="Arial" w:cs="Arial"/>
          <w:color w:val="000000"/>
        </w:rPr>
        <w:t>al</w:t>
      </w:r>
      <w:r>
        <w:rPr>
          <w:rFonts w:ascii="Arial" w:hAnsi="Arial" w:cs="Arial"/>
          <w:color w:val="000000"/>
          <w:spacing w:val="9"/>
        </w:rPr>
        <w:t xml:space="preserve"> </w:t>
      </w:r>
      <w:r>
        <w:rPr>
          <w:rFonts w:ascii="Arial" w:hAnsi="Arial" w:cs="Arial"/>
          <w:color w:val="000000"/>
        </w:rPr>
        <w:t>30% dell’in</w:t>
      </w:r>
      <w:r>
        <w:rPr>
          <w:rFonts w:ascii="Arial" w:hAnsi="Arial" w:cs="Arial"/>
          <w:color w:val="000000"/>
          <w:spacing w:val="-1"/>
        </w:rPr>
        <w:t>f</w:t>
      </w:r>
      <w:r>
        <w:rPr>
          <w:rFonts w:ascii="Arial" w:hAnsi="Arial" w:cs="Arial"/>
          <w:color w:val="000000"/>
        </w:rPr>
        <w:t>lazio</w:t>
      </w:r>
      <w:r>
        <w:rPr>
          <w:rFonts w:ascii="Arial" w:hAnsi="Arial" w:cs="Arial"/>
          <w:color w:val="000000"/>
          <w:spacing w:val="-1"/>
        </w:rPr>
        <w:t>n</w:t>
      </w:r>
      <w:r>
        <w:rPr>
          <w:rFonts w:ascii="Arial" w:hAnsi="Arial" w:cs="Arial"/>
          <w:color w:val="000000"/>
        </w:rPr>
        <w:t>e</w:t>
      </w:r>
      <w:r>
        <w:rPr>
          <w:rFonts w:ascii="Arial" w:hAnsi="Arial" w:cs="Arial"/>
          <w:color w:val="000000"/>
          <w:spacing w:val="22"/>
        </w:rPr>
        <w:t xml:space="preserve"> </w:t>
      </w:r>
      <w:r>
        <w:rPr>
          <w:rFonts w:ascii="Arial" w:hAnsi="Arial" w:cs="Arial"/>
          <w:color w:val="000000"/>
        </w:rPr>
        <w:t>annuale</w:t>
      </w:r>
      <w:r>
        <w:rPr>
          <w:rFonts w:ascii="Arial" w:hAnsi="Arial" w:cs="Arial"/>
          <w:color w:val="000000"/>
          <w:spacing w:val="27"/>
        </w:rPr>
        <w:t xml:space="preserve"> </w:t>
      </w:r>
      <w:r>
        <w:rPr>
          <w:rFonts w:ascii="Arial" w:hAnsi="Arial" w:cs="Arial"/>
          <w:color w:val="000000"/>
          <w:spacing w:val="-1"/>
        </w:rPr>
        <w:t>p</w:t>
      </w:r>
      <w:r>
        <w:rPr>
          <w:rFonts w:ascii="Arial" w:hAnsi="Arial" w:cs="Arial"/>
          <w:color w:val="000000"/>
        </w:rPr>
        <w:t>rogrammata</w:t>
      </w:r>
      <w:r>
        <w:rPr>
          <w:rFonts w:ascii="Arial" w:hAnsi="Arial" w:cs="Arial"/>
          <w:color w:val="000000"/>
          <w:spacing w:val="23"/>
        </w:rPr>
        <w:t xml:space="preserve"> </w:t>
      </w:r>
      <w:r>
        <w:rPr>
          <w:rFonts w:ascii="Arial" w:hAnsi="Arial" w:cs="Arial"/>
          <w:color w:val="000000"/>
        </w:rPr>
        <w:t>relativa</w:t>
      </w:r>
      <w:r>
        <w:rPr>
          <w:rFonts w:ascii="Arial" w:hAnsi="Arial" w:cs="Arial"/>
          <w:color w:val="000000"/>
          <w:spacing w:val="28"/>
        </w:rPr>
        <w:t xml:space="preserve"> </w:t>
      </w:r>
      <w:r>
        <w:rPr>
          <w:rFonts w:ascii="Arial" w:hAnsi="Arial" w:cs="Arial"/>
          <w:color w:val="000000"/>
        </w:rPr>
        <w:t>al</w:t>
      </w:r>
      <w:r>
        <w:rPr>
          <w:rFonts w:ascii="Arial" w:hAnsi="Arial" w:cs="Arial"/>
          <w:color w:val="000000"/>
          <w:spacing w:val="-1"/>
        </w:rPr>
        <w:t>l’</w:t>
      </w:r>
      <w:r>
        <w:rPr>
          <w:rFonts w:ascii="Arial" w:hAnsi="Arial" w:cs="Arial"/>
          <w:color w:val="000000"/>
        </w:rPr>
        <w:t>anno</w:t>
      </w:r>
      <w:r>
        <w:rPr>
          <w:rFonts w:ascii="Arial" w:hAnsi="Arial" w:cs="Arial"/>
          <w:color w:val="000000"/>
          <w:spacing w:val="28"/>
        </w:rPr>
        <w:t xml:space="preserve"> </w:t>
      </w:r>
      <w:r>
        <w:rPr>
          <w:rFonts w:ascii="Arial" w:hAnsi="Arial" w:cs="Arial"/>
          <w:color w:val="000000"/>
        </w:rPr>
        <w:t>di</w:t>
      </w:r>
      <w:r>
        <w:rPr>
          <w:rFonts w:ascii="Arial" w:hAnsi="Arial" w:cs="Arial"/>
          <w:color w:val="000000"/>
          <w:spacing w:val="33"/>
        </w:rPr>
        <w:t xml:space="preserve"> </w:t>
      </w:r>
      <w:r>
        <w:rPr>
          <w:rFonts w:ascii="Arial" w:hAnsi="Arial" w:cs="Arial"/>
          <w:color w:val="000000"/>
        </w:rPr>
        <w:t>rif</w:t>
      </w:r>
      <w:r>
        <w:rPr>
          <w:rFonts w:ascii="Arial" w:hAnsi="Arial" w:cs="Arial"/>
          <w:color w:val="000000"/>
          <w:spacing w:val="-1"/>
        </w:rPr>
        <w:t>e</w:t>
      </w:r>
      <w:r>
        <w:rPr>
          <w:rFonts w:ascii="Arial" w:hAnsi="Arial" w:cs="Arial"/>
          <w:color w:val="000000"/>
        </w:rPr>
        <w:t>r</w:t>
      </w:r>
      <w:r>
        <w:rPr>
          <w:rFonts w:ascii="Arial" w:hAnsi="Arial" w:cs="Arial"/>
          <w:color w:val="000000"/>
          <w:spacing w:val="2"/>
        </w:rPr>
        <w:t>i</w:t>
      </w:r>
      <w:r>
        <w:rPr>
          <w:rFonts w:ascii="Arial" w:hAnsi="Arial" w:cs="Arial"/>
          <w:color w:val="000000"/>
        </w:rPr>
        <w:t>mento,</w:t>
      </w:r>
      <w:r>
        <w:rPr>
          <w:rFonts w:ascii="Arial" w:hAnsi="Arial" w:cs="Arial"/>
          <w:color w:val="000000"/>
          <w:spacing w:val="24"/>
        </w:rPr>
        <w:t xml:space="preserve"> </w:t>
      </w:r>
      <w:r>
        <w:rPr>
          <w:rFonts w:ascii="Arial" w:hAnsi="Arial" w:cs="Arial"/>
          <w:color w:val="000000"/>
        </w:rPr>
        <w:t>da</w:t>
      </w:r>
      <w:r>
        <w:rPr>
          <w:rFonts w:ascii="Arial" w:hAnsi="Arial" w:cs="Arial"/>
          <w:color w:val="000000"/>
          <w:spacing w:val="33"/>
        </w:rPr>
        <w:t xml:space="preserve"> </w:t>
      </w:r>
      <w:r>
        <w:rPr>
          <w:rFonts w:ascii="Arial" w:hAnsi="Arial" w:cs="Arial"/>
          <w:color w:val="000000"/>
        </w:rPr>
        <w:t>calc</w:t>
      </w:r>
      <w:r>
        <w:rPr>
          <w:rFonts w:ascii="Arial" w:hAnsi="Arial" w:cs="Arial"/>
          <w:color w:val="000000"/>
          <w:spacing w:val="-1"/>
        </w:rPr>
        <w:t>o</w:t>
      </w:r>
      <w:r>
        <w:rPr>
          <w:rFonts w:ascii="Arial" w:hAnsi="Arial" w:cs="Arial"/>
          <w:color w:val="000000"/>
        </w:rPr>
        <w:t>larsi</w:t>
      </w:r>
      <w:r>
        <w:rPr>
          <w:rFonts w:ascii="Arial" w:hAnsi="Arial" w:cs="Arial"/>
          <w:color w:val="000000"/>
          <w:spacing w:val="26"/>
        </w:rPr>
        <w:t xml:space="preserve"> </w:t>
      </w:r>
      <w:r>
        <w:rPr>
          <w:rFonts w:ascii="Arial" w:hAnsi="Arial" w:cs="Arial"/>
          <w:color w:val="000000"/>
          <w:spacing w:val="-1"/>
        </w:rPr>
        <w:t>s</w:t>
      </w:r>
      <w:r>
        <w:rPr>
          <w:rFonts w:ascii="Arial" w:hAnsi="Arial" w:cs="Arial"/>
          <w:color w:val="000000"/>
        </w:rPr>
        <w:t>u</w:t>
      </w:r>
      <w:r>
        <w:rPr>
          <w:rFonts w:ascii="Arial" w:hAnsi="Arial" w:cs="Arial"/>
          <w:color w:val="000000"/>
          <w:spacing w:val="33"/>
        </w:rPr>
        <w:t xml:space="preserve"> </w:t>
      </w:r>
      <w:r>
        <w:rPr>
          <w:rFonts w:ascii="Arial" w:hAnsi="Arial" w:cs="Arial"/>
          <w:color w:val="000000"/>
        </w:rPr>
        <w:t>minimi</w:t>
      </w:r>
      <w:r>
        <w:rPr>
          <w:rFonts w:ascii="Arial" w:hAnsi="Arial" w:cs="Arial"/>
          <w:color w:val="000000"/>
          <w:spacing w:val="29"/>
        </w:rPr>
        <w:t xml:space="preserve"> </w:t>
      </w:r>
      <w:r>
        <w:rPr>
          <w:rFonts w:ascii="Arial" w:hAnsi="Arial" w:cs="Arial"/>
          <w:color w:val="000000"/>
        </w:rPr>
        <w:t>e contingenz</w:t>
      </w:r>
      <w:r>
        <w:rPr>
          <w:rFonts w:ascii="Arial" w:hAnsi="Arial" w:cs="Arial"/>
          <w:color w:val="000000"/>
          <w:spacing w:val="-1"/>
        </w:rPr>
        <w:t>a</w:t>
      </w:r>
      <w:r>
        <w:rPr>
          <w:rFonts w:ascii="Arial" w:hAnsi="Arial" w:cs="Arial"/>
          <w:color w:val="000000"/>
        </w:rPr>
        <w:t>; dopo</w:t>
      </w:r>
      <w:r>
        <w:rPr>
          <w:rFonts w:ascii="Arial" w:hAnsi="Arial" w:cs="Arial"/>
          <w:color w:val="000000"/>
          <w:spacing w:val="7"/>
        </w:rPr>
        <w:t xml:space="preserve"> </w:t>
      </w:r>
      <w:r>
        <w:rPr>
          <w:rFonts w:ascii="Arial" w:hAnsi="Arial" w:cs="Arial"/>
          <w:color w:val="000000"/>
        </w:rPr>
        <w:t>6</w:t>
      </w:r>
      <w:r>
        <w:rPr>
          <w:rFonts w:ascii="Arial" w:hAnsi="Arial" w:cs="Arial"/>
          <w:color w:val="000000"/>
          <w:spacing w:val="11"/>
        </w:rPr>
        <w:t xml:space="preserve"> </w:t>
      </w:r>
      <w:r>
        <w:rPr>
          <w:rFonts w:ascii="Arial" w:hAnsi="Arial" w:cs="Arial"/>
          <w:color w:val="000000"/>
        </w:rPr>
        <w:t>m</w:t>
      </w:r>
      <w:r>
        <w:rPr>
          <w:rFonts w:ascii="Arial" w:hAnsi="Arial" w:cs="Arial"/>
          <w:color w:val="000000"/>
          <w:spacing w:val="1"/>
        </w:rPr>
        <w:t>e</w:t>
      </w:r>
      <w:r>
        <w:rPr>
          <w:rFonts w:ascii="Arial" w:hAnsi="Arial" w:cs="Arial"/>
          <w:color w:val="000000"/>
        </w:rPr>
        <w:t>si</w:t>
      </w:r>
      <w:r>
        <w:rPr>
          <w:rFonts w:ascii="Arial" w:hAnsi="Arial" w:cs="Arial"/>
          <w:color w:val="000000"/>
          <w:spacing w:val="7"/>
        </w:rPr>
        <w:t xml:space="preserve"> </w:t>
      </w:r>
      <w:r>
        <w:rPr>
          <w:rFonts w:ascii="Arial" w:hAnsi="Arial" w:cs="Arial"/>
          <w:color w:val="000000"/>
        </w:rPr>
        <w:t>dalla</w:t>
      </w:r>
      <w:r>
        <w:rPr>
          <w:rFonts w:ascii="Arial" w:hAnsi="Arial" w:cs="Arial"/>
          <w:color w:val="000000"/>
          <w:spacing w:val="7"/>
        </w:rPr>
        <w:t xml:space="preserve"> </w:t>
      </w:r>
      <w:r>
        <w:rPr>
          <w:rFonts w:ascii="Arial" w:hAnsi="Arial" w:cs="Arial"/>
          <w:color w:val="000000"/>
          <w:spacing w:val="-1"/>
        </w:rPr>
        <w:t>s</w:t>
      </w:r>
      <w:r>
        <w:rPr>
          <w:rFonts w:ascii="Arial" w:hAnsi="Arial" w:cs="Arial"/>
          <w:color w:val="000000"/>
        </w:rPr>
        <w:t>c</w:t>
      </w:r>
      <w:r>
        <w:rPr>
          <w:rFonts w:ascii="Arial" w:hAnsi="Arial" w:cs="Arial"/>
          <w:color w:val="000000"/>
          <w:spacing w:val="-1"/>
        </w:rPr>
        <w:t>a</w:t>
      </w:r>
      <w:r>
        <w:rPr>
          <w:rFonts w:ascii="Arial" w:hAnsi="Arial" w:cs="Arial"/>
          <w:color w:val="000000"/>
        </w:rPr>
        <w:t>denza</w:t>
      </w:r>
      <w:r>
        <w:rPr>
          <w:rFonts w:ascii="Arial" w:hAnsi="Arial" w:cs="Arial"/>
          <w:color w:val="000000"/>
          <w:spacing w:val="3"/>
        </w:rPr>
        <w:t xml:space="preserve"> </w:t>
      </w:r>
      <w:r>
        <w:rPr>
          <w:rFonts w:ascii="Arial" w:hAnsi="Arial" w:cs="Arial"/>
          <w:color w:val="000000"/>
        </w:rPr>
        <w:t>tale</w:t>
      </w:r>
      <w:r>
        <w:rPr>
          <w:rFonts w:ascii="Arial" w:hAnsi="Arial" w:cs="Arial"/>
          <w:color w:val="000000"/>
          <w:spacing w:val="8"/>
        </w:rPr>
        <w:t xml:space="preserve"> </w:t>
      </w:r>
      <w:r>
        <w:rPr>
          <w:rFonts w:ascii="Arial" w:hAnsi="Arial" w:cs="Arial"/>
          <w:color w:val="000000"/>
          <w:spacing w:val="-1"/>
        </w:rPr>
        <w:t>c</w:t>
      </w:r>
      <w:r>
        <w:rPr>
          <w:rFonts w:ascii="Arial" w:hAnsi="Arial" w:cs="Arial"/>
          <w:color w:val="000000"/>
        </w:rPr>
        <w:t>opertura</w:t>
      </w:r>
      <w:r>
        <w:rPr>
          <w:rFonts w:ascii="Arial" w:hAnsi="Arial" w:cs="Arial"/>
          <w:color w:val="000000"/>
          <w:spacing w:val="3"/>
        </w:rPr>
        <w:t xml:space="preserve"> </w:t>
      </w:r>
      <w:r>
        <w:rPr>
          <w:rFonts w:ascii="Arial" w:hAnsi="Arial" w:cs="Arial"/>
          <w:color w:val="000000"/>
        </w:rPr>
        <w:t>passerà</w:t>
      </w:r>
      <w:r>
        <w:rPr>
          <w:rFonts w:ascii="Arial" w:hAnsi="Arial" w:cs="Arial"/>
          <w:color w:val="000000"/>
          <w:spacing w:val="6"/>
        </w:rPr>
        <w:t xml:space="preserve"> </w:t>
      </w:r>
      <w:r>
        <w:rPr>
          <w:rFonts w:ascii="Arial" w:hAnsi="Arial" w:cs="Arial"/>
          <w:color w:val="000000"/>
        </w:rPr>
        <w:t>al</w:t>
      </w:r>
      <w:r>
        <w:rPr>
          <w:rFonts w:ascii="Arial" w:hAnsi="Arial" w:cs="Arial"/>
          <w:color w:val="000000"/>
          <w:spacing w:val="10"/>
        </w:rPr>
        <w:t xml:space="preserve"> </w:t>
      </w:r>
      <w:r>
        <w:rPr>
          <w:rFonts w:ascii="Arial" w:hAnsi="Arial" w:cs="Arial"/>
          <w:color w:val="000000"/>
        </w:rPr>
        <w:t>6</w:t>
      </w:r>
      <w:r>
        <w:rPr>
          <w:rFonts w:ascii="Arial" w:hAnsi="Arial" w:cs="Arial"/>
          <w:color w:val="000000"/>
          <w:spacing w:val="-1"/>
        </w:rPr>
        <w:t>0</w:t>
      </w:r>
      <w:r>
        <w:rPr>
          <w:rFonts w:ascii="Arial" w:hAnsi="Arial" w:cs="Arial"/>
          <w:color w:val="000000"/>
        </w:rPr>
        <w:t>%.</w:t>
      </w:r>
      <w:r>
        <w:rPr>
          <w:rFonts w:ascii="Arial" w:hAnsi="Arial" w:cs="Arial"/>
          <w:color w:val="000000"/>
          <w:spacing w:val="7"/>
        </w:rPr>
        <w:t xml:space="preserve"> </w:t>
      </w:r>
      <w:r>
        <w:rPr>
          <w:rFonts w:ascii="Arial" w:hAnsi="Arial" w:cs="Arial"/>
          <w:color w:val="000000"/>
        </w:rPr>
        <w:t>Gli</w:t>
      </w:r>
      <w:r>
        <w:rPr>
          <w:rFonts w:ascii="Arial" w:hAnsi="Arial" w:cs="Arial"/>
          <w:color w:val="000000"/>
          <w:spacing w:val="9"/>
        </w:rPr>
        <w:t xml:space="preserve"> </w:t>
      </w:r>
      <w:r>
        <w:rPr>
          <w:rFonts w:ascii="Arial" w:hAnsi="Arial" w:cs="Arial"/>
          <w:color w:val="000000"/>
        </w:rPr>
        <w:t>importi</w:t>
      </w:r>
      <w:r>
        <w:rPr>
          <w:rFonts w:ascii="Arial" w:hAnsi="Arial" w:cs="Arial"/>
          <w:color w:val="000000"/>
          <w:spacing w:val="5"/>
        </w:rPr>
        <w:t xml:space="preserve"> </w:t>
      </w:r>
      <w:r>
        <w:rPr>
          <w:rFonts w:ascii="Arial" w:hAnsi="Arial" w:cs="Arial"/>
          <w:color w:val="000000"/>
          <w:spacing w:val="1"/>
        </w:rPr>
        <w:t>c</w:t>
      </w:r>
      <w:r>
        <w:rPr>
          <w:rFonts w:ascii="Arial" w:hAnsi="Arial" w:cs="Arial"/>
          <w:color w:val="000000"/>
        </w:rPr>
        <w:t>orrisp</w:t>
      </w:r>
      <w:r>
        <w:rPr>
          <w:rFonts w:ascii="Arial" w:hAnsi="Arial" w:cs="Arial"/>
          <w:color w:val="000000"/>
          <w:spacing w:val="-1"/>
        </w:rPr>
        <w:t>o</w:t>
      </w:r>
      <w:r>
        <w:rPr>
          <w:rFonts w:ascii="Arial" w:hAnsi="Arial" w:cs="Arial"/>
          <w:color w:val="000000"/>
          <w:spacing w:val="1"/>
        </w:rPr>
        <w:t>s</w:t>
      </w:r>
      <w:r>
        <w:rPr>
          <w:rFonts w:ascii="Arial" w:hAnsi="Arial" w:cs="Arial"/>
          <w:color w:val="000000"/>
        </w:rPr>
        <w:t>ti a</w:t>
      </w:r>
      <w:r>
        <w:rPr>
          <w:rFonts w:ascii="Arial" w:hAnsi="Arial" w:cs="Arial"/>
          <w:color w:val="000000"/>
          <w:spacing w:val="1"/>
        </w:rPr>
        <w:t xml:space="preserve"> </w:t>
      </w:r>
      <w:r>
        <w:rPr>
          <w:rFonts w:ascii="Arial" w:hAnsi="Arial" w:cs="Arial"/>
          <w:color w:val="000000"/>
        </w:rPr>
        <w:t>tale</w:t>
      </w:r>
      <w:r>
        <w:rPr>
          <w:rFonts w:ascii="Arial" w:hAnsi="Arial" w:cs="Arial"/>
          <w:color w:val="000000"/>
          <w:spacing w:val="-2"/>
        </w:rPr>
        <w:t xml:space="preserve"> </w:t>
      </w:r>
      <w:r>
        <w:rPr>
          <w:rFonts w:ascii="Arial" w:hAnsi="Arial" w:cs="Arial"/>
          <w:color w:val="000000"/>
        </w:rPr>
        <w:t>titolo</w:t>
      </w:r>
      <w:r>
        <w:rPr>
          <w:rFonts w:ascii="Arial" w:hAnsi="Arial" w:cs="Arial"/>
          <w:color w:val="000000"/>
          <w:spacing w:val="-5"/>
        </w:rPr>
        <w:t xml:space="preserve"> </w:t>
      </w:r>
      <w:r>
        <w:rPr>
          <w:rFonts w:ascii="Arial" w:hAnsi="Arial" w:cs="Arial"/>
          <w:color w:val="000000"/>
        </w:rPr>
        <w:t>non</w:t>
      </w:r>
      <w:r>
        <w:rPr>
          <w:rFonts w:ascii="Arial" w:hAnsi="Arial" w:cs="Arial"/>
          <w:color w:val="000000"/>
          <w:spacing w:val="-2"/>
        </w:rPr>
        <w:t xml:space="preserve"> </w:t>
      </w:r>
      <w:r>
        <w:rPr>
          <w:rFonts w:ascii="Arial" w:hAnsi="Arial" w:cs="Arial"/>
          <w:color w:val="000000"/>
        </w:rPr>
        <w:t>hanno</w:t>
      </w:r>
      <w:r>
        <w:rPr>
          <w:rFonts w:ascii="Arial" w:hAnsi="Arial" w:cs="Arial"/>
          <w:color w:val="000000"/>
          <w:spacing w:val="-4"/>
        </w:rPr>
        <w:t xml:space="preserve"> </w:t>
      </w:r>
      <w:r>
        <w:rPr>
          <w:rFonts w:ascii="Arial" w:hAnsi="Arial" w:cs="Arial"/>
          <w:color w:val="000000"/>
        </w:rPr>
        <w:t>alcun</w:t>
      </w:r>
      <w:r>
        <w:rPr>
          <w:rFonts w:ascii="Arial" w:hAnsi="Arial" w:cs="Arial"/>
          <w:color w:val="000000"/>
          <w:spacing w:val="-3"/>
        </w:rPr>
        <w:t xml:space="preserve"> </w:t>
      </w:r>
      <w:r>
        <w:rPr>
          <w:rFonts w:ascii="Arial" w:hAnsi="Arial" w:cs="Arial"/>
          <w:color w:val="000000"/>
        </w:rPr>
        <w:t>rifl</w:t>
      </w:r>
      <w:r>
        <w:rPr>
          <w:rFonts w:ascii="Arial" w:hAnsi="Arial" w:cs="Arial"/>
          <w:color w:val="000000"/>
          <w:spacing w:val="-1"/>
        </w:rPr>
        <w:t>e</w:t>
      </w:r>
      <w:r>
        <w:rPr>
          <w:rFonts w:ascii="Arial" w:hAnsi="Arial" w:cs="Arial"/>
          <w:color w:val="000000"/>
        </w:rPr>
        <w:t>sso</w:t>
      </w:r>
      <w:r>
        <w:rPr>
          <w:rFonts w:ascii="Arial" w:hAnsi="Arial" w:cs="Arial"/>
          <w:color w:val="000000"/>
          <w:spacing w:val="-7"/>
        </w:rPr>
        <w:t xml:space="preserve"> </w:t>
      </w:r>
      <w:r>
        <w:rPr>
          <w:rFonts w:ascii="Arial" w:hAnsi="Arial" w:cs="Arial"/>
          <w:color w:val="000000"/>
        </w:rPr>
        <w:t>su altri</w:t>
      </w:r>
      <w:r>
        <w:rPr>
          <w:rFonts w:ascii="Arial" w:hAnsi="Arial" w:cs="Arial"/>
          <w:color w:val="000000"/>
          <w:spacing w:val="-2"/>
        </w:rPr>
        <w:t xml:space="preserve"> </w:t>
      </w:r>
      <w:r>
        <w:rPr>
          <w:rFonts w:ascii="Arial" w:hAnsi="Arial" w:cs="Arial"/>
          <w:color w:val="000000"/>
        </w:rPr>
        <w:t>is</w:t>
      </w:r>
      <w:r>
        <w:rPr>
          <w:rFonts w:ascii="Arial" w:hAnsi="Arial" w:cs="Arial"/>
          <w:color w:val="000000"/>
          <w:spacing w:val="-1"/>
        </w:rPr>
        <w:t>t</w:t>
      </w:r>
      <w:r>
        <w:rPr>
          <w:rFonts w:ascii="Arial" w:hAnsi="Arial" w:cs="Arial"/>
          <w:color w:val="000000"/>
        </w:rPr>
        <w:t>itu</w:t>
      </w:r>
      <w:r>
        <w:rPr>
          <w:rFonts w:ascii="Arial" w:hAnsi="Arial" w:cs="Arial"/>
          <w:color w:val="000000"/>
          <w:spacing w:val="-1"/>
        </w:rPr>
        <w:t>t</w:t>
      </w:r>
      <w:r>
        <w:rPr>
          <w:rFonts w:ascii="Arial" w:hAnsi="Arial" w:cs="Arial"/>
          <w:color w:val="000000"/>
        </w:rPr>
        <w:t>i</w:t>
      </w:r>
      <w:r>
        <w:rPr>
          <w:rFonts w:ascii="Arial" w:hAnsi="Arial" w:cs="Arial"/>
          <w:color w:val="000000"/>
          <w:spacing w:val="-4"/>
        </w:rPr>
        <w:t xml:space="preserve"> </w:t>
      </w:r>
      <w:r>
        <w:rPr>
          <w:rFonts w:ascii="Arial" w:hAnsi="Arial" w:cs="Arial"/>
          <w:color w:val="000000"/>
          <w:spacing w:val="1"/>
        </w:rPr>
        <w:t>c</w:t>
      </w:r>
      <w:r>
        <w:rPr>
          <w:rFonts w:ascii="Arial" w:hAnsi="Arial" w:cs="Arial"/>
          <w:color w:val="000000"/>
        </w:rPr>
        <w:t>ontr</w:t>
      </w:r>
      <w:r>
        <w:rPr>
          <w:rFonts w:ascii="Arial" w:hAnsi="Arial" w:cs="Arial"/>
          <w:color w:val="000000"/>
          <w:spacing w:val="1"/>
        </w:rPr>
        <w:t>a</w:t>
      </w:r>
      <w:r>
        <w:rPr>
          <w:rFonts w:ascii="Arial" w:hAnsi="Arial" w:cs="Arial"/>
          <w:color w:val="000000"/>
        </w:rPr>
        <w:t>ttuali</w:t>
      </w:r>
      <w:r>
        <w:rPr>
          <w:rFonts w:ascii="Arial" w:hAnsi="Arial" w:cs="Arial"/>
          <w:color w:val="000000"/>
          <w:spacing w:val="-10"/>
        </w:rPr>
        <w:t xml:space="preserve"> </w:t>
      </w:r>
      <w:r>
        <w:rPr>
          <w:rFonts w:ascii="Arial" w:hAnsi="Arial" w:cs="Arial"/>
          <w:color w:val="000000"/>
        </w:rPr>
        <w:t>e di</w:t>
      </w:r>
      <w:r>
        <w:rPr>
          <w:rFonts w:ascii="Arial" w:hAnsi="Arial" w:cs="Arial"/>
          <w:color w:val="000000"/>
          <w:spacing w:val="-1"/>
        </w:rPr>
        <w:t xml:space="preserve"> </w:t>
      </w:r>
      <w:r>
        <w:rPr>
          <w:rFonts w:ascii="Arial" w:hAnsi="Arial" w:cs="Arial"/>
          <w:color w:val="000000"/>
        </w:rPr>
        <w:t>legge,</w:t>
      </w:r>
      <w:r>
        <w:rPr>
          <w:rFonts w:ascii="Arial" w:hAnsi="Arial" w:cs="Arial"/>
          <w:color w:val="000000"/>
          <w:spacing w:val="-5"/>
        </w:rPr>
        <w:t xml:space="preserve"> </w:t>
      </w:r>
      <w:r>
        <w:rPr>
          <w:rFonts w:ascii="Arial" w:hAnsi="Arial" w:cs="Arial"/>
          <w:color w:val="000000"/>
          <w:spacing w:val="-1"/>
        </w:rPr>
        <w:t>i</w:t>
      </w:r>
      <w:r>
        <w:rPr>
          <w:rFonts w:ascii="Arial" w:hAnsi="Arial" w:cs="Arial"/>
          <w:color w:val="000000"/>
        </w:rPr>
        <w:t>vi</w:t>
      </w:r>
      <w:r>
        <w:rPr>
          <w:rFonts w:ascii="Arial" w:hAnsi="Arial" w:cs="Arial"/>
          <w:color w:val="000000"/>
          <w:spacing w:val="-1"/>
        </w:rPr>
        <w:t xml:space="preserve"> </w:t>
      </w:r>
      <w:r>
        <w:rPr>
          <w:rFonts w:ascii="Arial" w:hAnsi="Arial" w:cs="Arial"/>
          <w:color w:val="000000"/>
          <w:spacing w:val="1"/>
        </w:rPr>
        <w:t>c</w:t>
      </w:r>
      <w:r>
        <w:rPr>
          <w:rFonts w:ascii="Arial" w:hAnsi="Arial" w:cs="Arial"/>
          <w:color w:val="000000"/>
        </w:rPr>
        <w:t>ompreso</w:t>
      </w:r>
      <w:r>
        <w:rPr>
          <w:rFonts w:ascii="Arial" w:hAnsi="Arial" w:cs="Arial"/>
          <w:color w:val="000000"/>
          <w:spacing w:val="-9"/>
        </w:rPr>
        <w:t xml:space="preserve"> </w:t>
      </w:r>
      <w:r>
        <w:rPr>
          <w:rFonts w:ascii="Arial" w:hAnsi="Arial" w:cs="Arial"/>
          <w:color w:val="000000"/>
        </w:rPr>
        <w:t>il TFR.</w:t>
      </w:r>
      <w:r>
        <w:rPr>
          <w:rFonts w:ascii="Arial" w:hAnsi="Arial" w:cs="Arial"/>
          <w:color w:val="000000"/>
          <w:spacing w:val="-4"/>
        </w:rPr>
        <w:t xml:space="preserve"> </w:t>
      </w:r>
      <w:r>
        <w:rPr>
          <w:rFonts w:ascii="Arial" w:hAnsi="Arial" w:cs="Arial"/>
          <w:color w:val="000000"/>
        </w:rPr>
        <w:t>Di quanto</w:t>
      </w:r>
      <w:r>
        <w:rPr>
          <w:rFonts w:ascii="Arial" w:hAnsi="Arial" w:cs="Arial"/>
          <w:color w:val="000000"/>
          <w:spacing w:val="-7"/>
        </w:rPr>
        <w:t xml:space="preserve"> </w:t>
      </w:r>
      <w:r>
        <w:rPr>
          <w:rFonts w:ascii="Arial" w:hAnsi="Arial" w:cs="Arial"/>
          <w:color w:val="000000"/>
        </w:rPr>
        <w:t>erogato</w:t>
      </w:r>
      <w:r>
        <w:rPr>
          <w:rFonts w:ascii="Arial" w:hAnsi="Arial" w:cs="Arial"/>
          <w:color w:val="000000"/>
          <w:spacing w:val="-7"/>
        </w:rPr>
        <w:t xml:space="preserve"> </w:t>
      </w:r>
      <w:r>
        <w:rPr>
          <w:rFonts w:ascii="Arial" w:hAnsi="Arial" w:cs="Arial"/>
          <w:color w:val="000000"/>
        </w:rPr>
        <w:t>si</w:t>
      </w:r>
      <w:r>
        <w:rPr>
          <w:rFonts w:ascii="Arial" w:hAnsi="Arial" w:cs="Arial"/>
          <w:color w:val="000000"/>
          <w:spacing w:val="-2"/>
        </w:rPr>
        <w:t xml:space="preserve"> </w:t>
      </w:r>
      <w:r>
        <w:rPr>
          <w:rFonts w:ascii="Arial" w:hAnsi="Arial" w:cs="Arial"/>
          <w:color w:val="000000"/>
        </w:rPr>
        <w:t>dovrà</w:t>
      </w:r>
      <w:r>
        <w:rPr>
          <w:rFonts w:ascii="Arial" w:hAnsi="Arial" w:cs="Arial"/>
          <w:color w:val="000000"/>
          <w:spacing w:val="-5"/>
        </w:rPr>
        <w:t xml:space="preserve"> </w:t>
      </w:r>
      <w:r>
        <w:rPr>
          <w:rFonts w:ascii="Arial" w:hAnsi="Arial" w:cs="Arial"/>
          <w:color w:val="000000"/>
        </w:rPr>
        <w:t>tenere</w:t>
      </w:r>
      <w:r>
        <w:rPr>
          <w:rFonts w:ascii="Arial" w:hAnsi="Arial" w:cs="Arial"/>
          <w:color w:val="000000"/>
          <w:spacing w:val="-6"/>
        </w:rPr>
        <w:t xml:space="preserve"> </w:t>
      </w:r>
      <w:r>
        <w:rPr>
          <w:rFonts w:ascii="Arial" w:hAnsi="Arial" w:cs="Arial"/>
          <w:color w:val="000000"/>
        </w:rPr>
        <w:t>conto</w:t>
      </w:r>
      <w:r>
        <w:rPr>
          <w:rFonts w:ascii="Arial" w:hAnsi="Arial" w:cs="Arial"/>
          <w:color w:val="000000"/>
          <w:spacing w:val="-6"/>
        </w:rPr>
        <w:t xml:space="preserve"> </w:t>
      </w:r>
      <w:r>
        <w:rPr>
          <w:rFonts w:ascii="Arial" w:hAnsi="Arial" w:cs="Arial"/>
          <w:color w:val="000000"/>
        </w:rPr>
        <w:t>in</w:t>
      </w:r>
      <w:r>
        <w:rPr>
          <w:rFonts w:ascii="Arial" w:hAnsi="Arial" w:cs="Arial"/>
          <w:color w:val="000000"/>
          <w:spacing w:val="-2"/>
        </w:rPr>
        <w:t xml:space="preserve"> </w:t>
      </w:r>
      <w:r>
        <w:rPr>
          <w:rFonts w:ascii="Arial" w:hAnsi="Arial" w:cs="Arial"/>
          <w:color w:val="000000"/>
        </w:rPr>
        <w:t>sede</w:t>
      </w:r>
      <w:r>
        <w:rPr>
          <w:rFonts w:ascii="Arial" w:hAnsi="Arial" w:cs="Arial"/>
          <w:color w:val="000000"/>
          <w:spacing w:val="-5"/>
        </w:rPr>
        <w:t xml:space="preserve"> </w:t>
      </w:r>
      <w:r>
        <w:rPr>
          <w:rFonts w:ascii="Arial" w:hAnsi="Arial" w:cs="Arial"/>
          <w:color w:val="000000"/>
        </w:rPr>
        <w:t>di</w:t>
      </w:r>
      <w:r>
        <w:rPr>
          <w:rFonts w:ascii="Arial" w:hAnsi="Arial" w:cs="Arial"/>
          <w:color w:val="000000"/>
          <w:spacing w:val="-2"/>
        </w:rPr>
        <w:t xml:space="preserve"> </w:t>
      </w:r>
      <w:r>
        <w:rPr>
          <w:rFonts w:ascii="Arial" w:hAnsi="Arial" w:cs="Arial"/>
          <w:color w:val="000000"/>
          <w:spacing w:val="-1"/>
        </w:rPr>
        <w:t>a</w:t>
      </w:r>
      <w:r>
        <w:rPr>
          <w:rFonts w:ascii="Arial" w:hAnsi="Arial" w:cs="Arial"/>
          <w:color w:val="000000"/>
        </w:rPr>
        <w:t>ccordo</w:t>
      </w:r>
      <w:r>
        <w:rPr>
          <w:rFonts w:ascii="Arial" w:hAnsi="Arial" w:cs="Arial"/>
          <w:color w:val="000000"/>
          <w:spacing w:val="-8"/>
        </w:rPr>
        <w:t xml:space="preserve"> </w:t>
      </w:r>
      <w:r>
        <w:rPr>
          <w:rFonts w:ascii="Arial" w:hAnsi="Arial" w:cs="Arial"/>
          <w:color w:val="000000"/>
        </w:rPr>
        <w:t>di</w:t>
      </w:r>
      <w:r>
        <w:rPr>
          <w:rFonts w:ascii="Arial" w:hAnsi="Arial" w:cs="Arial"/>
          <w:color w:val="000000"/>
          <w:spacing w:val="-2"/>
        </w:rPr>
        <w:t xml:space="preserve"> </w:t>
      </w:r>
      <w:r>
        <w:rPr>
          <w:rFonts w:ascii="Arial" w:hAnsi="Arial" w:cs="Arial"/>
          <w:color w:val="000000"/>
        </w:rPr>
        <w:t>ri</w:t>
      </w:r>
      <w:r>
        <w:rPr>
          <w:rFonts w:ascii="Arial" w:hAnsi="Arial" w:cs="Arial"/>
          <w:color w:val="000000"/>
          <w:spacing w:val="-1"/>
        </w:rPr>
        <w:t>n</w:t>
      </w:r>
      <w:r>
        <w:rPr>
          <w:rFonts w:ascii="Arial" w:hAnsi="Arial" w:cs="Arial"/>
          <w:color w:val="000000"/>
          <w:spacing w:val="1"/>
        </w:rPr>
        <w:t>n</w:t>
      </w:r>
      <w:r>
        <w:rPr>
          <w:rFonts w:ascii="Arial" w:hAnsi="Arial" w:cs="Arial"/>
          <w:color w:val="000000"/>
        </w:rPr>
        <w:t>ovo.</w:t>
      </w:r>
    </w:p>
    <w:p w:rsidR="008D5A6C" w:rsidRDefault="008D5A6C">
      <w:pPr>
        <w:widowControl w:val="0"/>
        <w:autoSpaceDE w:val="0"/>
        <w:autoSpaceDN w:val="0"/>
        <w:adjustRightInd w:val="0"/>
        <w:spacing w:before="12" w:after="0" w:line="240" w:lineRule="exact"/>
        <w:rPr>
          <w:rFonts w:ascii="Arial" w:hAnsi="Arial" w:cs="Arial"/>
          <w:color w:val="000000"/>
          <w:sz w:val="24"/>
          <w:szCs w:val="24"/>
        </w:rPr>
      </w:pPr>
    </w:p>
    <w:p w:rsidR="008D5A6C" w:rsidRDefault="008D5A6C">
      <w:pPr>
        <w:widowControl w:val="0"/>
        <w:autoSpaceDE w:val="0"/>
        <w:autoSpaceDN w:val="0"/>
        <w:adjustRightInd w:val="0"/>
        <w:spacing w:after="0" w:line="240" w:lineRule="auto"/>
        <w:ind w:left="114" w:right="-20"/>
        <w:rPr>
          <w:rFonts w:ascii="Arial" w:hAnsi="Arial" w:cs="Arial"/>
          <w:color w:val="000000"/>
        </w:rPr>
      </w:pPr>
      <w:r>
        <w:rPr>
          <w:rFonts w:ascii="Arial" w:hAnsi="Arial" w:cs="Arial"/>
          <w:b/>
          <w:bCs/>
          <w:color w:val="000000"/>
        </w:rPr>
        <w:t>B</w:t>
      </w:r>
      <w:r>
        <w:rPr>
          <w:rFonts w:ascii="Arial" w:hAnsi="Arial" w:cs="Arial"/>
          <w:color w:val="000000"/>
        </w:rPr>
        <w:t>)</w:t>
      </w:r>
    </w:p>
    <w:p w:rsidR="008D5A6C" w:rsidRDefault="008D5A6C">
      <w:pPr>
        <w:widowControl w:val="0"/>
        <w:autoSpaceDE w:val="0"/>
        <w:autoSpaceDN w:val="0"/>
        <w:adjustRightInd w:val="0"/>
        <w:spacing w:after="0" w:line="240" w:lineRule="auto"/>
        <w:ind w:left="397" w:right="52" w:hanging="283"/>
        <w:jc w:val="both"/>
        <w:rPr>
          <w:rFonts w:ascii="Arial" w:hAnsi="Arial" w:cs="Arial"/>
          <w:color w:val="000000"/>
        </w:rPr>
      </w:pPr>
      <w:r>
        <w:rPr>
          <w:rFonts w:ascii="Arial" w:hAnsi="Arial" w:cs="Arial"/>
          <w:color w:val="000000"/>
        </w:rPr>
        <w:t>1. La</w:t>
      </w:r>
      <w:r>
        <w:rPr>
          <w:rFonts w:ascii="Arial" w:hAnsi="Arial" w:cs="Arial"/>
          <w:color w:val="000000"/>
          <w:spacing w:val="27"/>
        </w:rPr>
        <w:t xml:space="preserve"> </w:t>
      </w:r>
      <w:r>
        <w:rPr>
          <w:rFonts w:ascii="Arial" w:hAnsi="Arial" w:cs="Arial"/>
          <w:color w:val="000000"/>
        </w:rPr>
        <w:t>contrat</w:t>
      </w:r>
      <w:r>
        <w:rPr>
          <w:rFonts w:ascii="Arial" w:hAnsi="Arial" w:cs="Arial"/>
          <w:color w:val="000000"/>
          <w:spacing w:val="-1"/>
        </w:rPr>
        <w:t>t</w:t>
      </w:r>
      <w:r>
        <w:rPr>
          <w:rFonts w:ascii="Arial" w:hAnsi="Arial" w:cs="Arial"/>
          <w:color w:val="000000"/>
        </w:rPr>
        <w:t>azione</w:t>
      </w:r>
      <w:r>
        <w:rPr>
          <w:rFonts w:ascii="Arial" w:hAnsi="Arial" w:cs="Arial"/>
          <w:color w:val="000000"/>
          <w:spacing w:val="16"/>
        </w:rPr>
        <w:t xml:space="preserve"> </w:t>
      </w:r>
      <w:r>
        <w:rPr>
          <w:rFonts w:ascii="Arial" w:hAnsi="Arial" w:cs="Arial"/>
          <w:color w:val="000000"/>
        </w:rPr>
        <w:t>azi</w:t>
      </w:r>
      <w:r>
        <w:rPr>
          <w:rFonts w:ascii="Arial" w:hAnsi="Arial" w:cs="Arial"/>
          <w:color w:val="000000"/>
          <w:spacing w:val="-1"/>
        </w:rPr>
        <w:t>e</w:t>
      </w:r>
      <w:r>
        <w:rPr>
          <w:rFonts w:ascii="Arial" w:hAnsi="Arial" w:cs="Arial"/>
          <w:color w:val="000000"/>
        </w:rPr>
        <w:t>ndale</w:t>
      </w:r>
      <w:r>
        <w:rPr>
          <w:rFonts w:ascii="Arial" w:hAnsi="Arial" w:cs="Arial"/>
          <w:color w:val="000000"/>
          <w:spacing w:val="20"/>
        </w:rPr>
        <w:t xml:space="preserve"> </w:t>
      </w:r>
      <w:r>
        <w:rPr>
          <w:rFonts w:ascii="Arial" w:hAnsi="Arial" w:cs="Arial"/>
          <w:color w:val="000000"/>
        </w:rPr>
        <w:t>di</w:t>
      </w:r>
      <w:r>
        <w:rPr>
          <w:rFonts w:ascii="Arial" w:hAnsi="Arial" w:cs="Arial"/>
          <w:color w:val="000000"/>
          <w:spacing w:val="28"/>
        </w:rPr>
        <w:t xml:space="preserve"> </w:t>
      </w:r>
      <w:r>
        <w:rPr>
          <w:rFonts w:ascii="Arial" w:hAnsi="Arial" w:cs="Arial"/>
          <w:color w:val="000000"/>
          <w:spacing w:val="1"/>
        </w:rPr>
        <w:t>s</w:t>
      </w:r>
      <w:r>
        <w:rPr>
          <w:rFonts w:ascii="Arial" w:hAnsi="Arial" w:cs="Arial"/>
          <w:color w:val="000000"/>
          <w:spacing w:val="-1"/>
        </w:rPr>
        <w:t>e</w:t>
      </w:r>
      <w:r>
        <w:rPr>
          <w:rFonts w:ascii="Arial" w:hAnsi="Arial" w:cs="Arial"/>
          <w:color w:val="000000"/>
          <w:spacing w:val="1"/>
        </w:rPr>
        <w:t>c</w:t>
      </w:r>
      <w:r>
        <w:rPr>
          <w:rFonts w:ascii="Arial" w:hAnsi="Arial" w:cs="Arial"/>
          <w:color w:val="000000"/>
        </w:rPr>
        <w:t>ondo</w:t>
      </w:r>
      <w:r>
        <w:rPr>
          <w:rFonts w:ascii="Arial" w:hAnsi="Arial" w:cs="Arial"/>
          <w:color w:val="000000"/>
          <w:spacing w:val="22"/>
        </w:rPr>
        <w:t xml:space="preserve"> </w:t>
      </w:r>
      <w:r>
        <w:rPr>
          <w:rFonts w:ascii="Arial" w:hAnsi="Arial" w:cs="Arial"/>
          <w:color w:val="000000"/>
        </w:rPr>
        <w:t>livello</w:t>
      </w:r>
      <w:r>
        <w:rPr>
          <w:rFonts w:ascii="Arial" w:hAnsi="Arial" w:cs="Arial"/>
          <w:color w:val="000000"/>
          <w:spacing w:val="24"/>
        </w:rPr>
        <w:t xml:space="preserve"> </w:t>
      </w:r>
      <w:r>
        <w:rPr>
          <w:rFonts w:ascii="Arial" w:hAnsi="Arial" w:cs="Arial"/>
          <w:color w:val="000000"/>
        </w:rPr>
        <w:t>è</w:t>
      </w:r>
      <w:r>
        <w:rPr>
          <w:rFonts w:ascii="Arial" w:hAnsi="Arial" w:cs="Arial"/>
          <w:color w:val="000000"/>
          <w:spacing w:val="29"/>
        </w:rPr>
        <w:t xml:space="preserve"> </w:t>
      </w:r>
      <w:r>
        <w:rPr>
          <w:rFonts w:ascii="Arial" w:hAnsi="Arial" w:cs="Arial"/>
          <w:color w:val="000000"/>
        </w:rPr>
        <w:t>titolare</w:t>
      </w:r>
      <w:r>
        <w:rPr>
          <w:rFonts w:ascii="Arial" w:hAnsi="Arial" w:cs="Arial"/>
          <w:color w:val="000000"/>
          <w:spacing w:val="22"/>
        </w:rPr>
        <w:t xml:space="preserve"> </w:t>
      </w:r>
      <w:r>
        <w:rPr>
          <w:rFonts w:ascii="Arial" w:hAnsi="Arial" w:cs="Arial"/>
          <w:color w:val="000000"/>
        </w:rPr>
        <w:t>e</w:t>
      </w:r>
      <w:r>
        <w:rPr>
          <w:rFonts w:ascii="Arial" w:hAnsi="Arial" w:cs="Arial"/>
          <w:color w:val="000000"/>
          <w:spacing w:val="2"/>
        </w:rPr>
        <w:t>s</w:t>
      </w:r>
      <w:r>
        <w:rPr>
          <w:rFonts w:ascii="Arial" w:hAnsi="Arial" w:cs="Arial"/>
          <w:color w:val="000000"/>
        </w:rPr>
        <w:t>clusiva</w:t>
      </w:r>
      <w:r>
        <w:rPr>
          <w:rFonts w:ascii="Arial" w:hAnsi="Arial" w:cs="Arial"/>
          <w:color w:val="000000"/>
          <w:spacing w:val="21"/>
        </w:rPr>
        <w:t xml:space="preserve"> </w:t>
      </w:r>
      <w:r>
        <w:rPr>
          <w:rFonts w:ascii="Arial" w:hAnsi="Arial" w:cs="Arial"/>
          <w:color w:val="000000"/>
        </w:rPr>
        <w:t>per</w:t>
      </w:r>
      <w:r>
        <w:rPr>
          <w:rFonts w:ascii="Arial" w:hAnsi="Arial" w:cs="Arial"/>
          <w:color w:val="000000"/>
          <w:spacing w:val="27"/>
        </w:rPr>
        <w:t xml:space="preserve"> </w:t>
      </w:r>
      <w:r>
        <w:rPr>
          <w:rFonts w:ascii="Arial" w:hAnsi="Arial" w:cs="Arial"/>
          <w:color w:val="000000"/>
        </w:rPr>
        <w:t>la</w:t>
      </w:r>
      <w:r>
        <w:rPr>
          <w:rFonts w:ascii="Arial" w:hAnsi="Arial" w:cs="Arial"/>
          <w:color w:val="000000"/>
          <w:spacing w:val="28"/>
        </w:rPr>
        <w:t xml:space="preserve"> </w:t>
      </w:r>
      <w:r>
        <w:rPr>
          <w:rFonts w:ascii="Arial" w:hAnsi="Arial" w:cs="Arial"/>
          <w:color w:val="000000"/>
        </w:rPr>
        <w:t>defi</w:t>
      </w:r>
      <w:r>
        <w:rPr>
          <w:rFonts w:ascii="Arial" w:hAnsi="Arial" w:cs="Arial"/>
          <w:color w:val="000000"/>
          <w:spacing w:val="-1"/>
        </w:rPr>
        <w:t>n</w:t>
      </w:r>
      <w:r>
        <w:rPr>
          <w:rFonts w:ascii="Arial" w:hAnsi="Arial" w:cs="Arial"/>
          <w:color w:val="000000"/>
        </w:rPr>
        <w:t>izione</w:t>
      </w:r>
      <w:r>
        <w:rPr>
          <w:rFonts w:ascii="Arial" w:hAnsi="Arial" w:cs="Arial"/>
          <w:color w:val="000000"/>
          <w:spacing w:val="19"/>
        </w:rPr>
        <w:t xml:space="preserve"> </w:t>
      </w:r>
      <w:r>
        <w:rPr>
          <w:rFonts w:ascii="Arial" w:hAnsi="Arial" w:cs="Arial"/>
          <w:color w:val="000000"/>
        </w:rPr>
        <w:t>delle erogazioni previste</w:t>
      </w:r>
      <w:r>
        <w:rPr>
          <w:rFonts w:ascii="Arial" w:hAnsi="Arial" w:cs="Arial"/>
          <w:color w:val="000000"/>
          <w:spacing w:val="3"/>
        </w:rPr>
        <w:t xml:space="preserve"> </w:t>
      </w:r>
      <w:r>
        <w:rPr>
          <w:rFonts w:ascii="Arial" w:hAnsi="Arial" w:cs="Arial"/>
          <w:color w:val="000000"/>
        </w:rPr>
        <w:t>al</w:t>
      </w:r>
      <w:r>
        <w:rPr>
          <w:rFonts w:ascii="Arial" w:hAnsi="Arial" w:cs="Arial"/>
          <w:color w:val="000000"/>
          <w:spacing w:val="8"/>
        </w:rPr>
        <w:t xml:space="preserve"> </w:t>
      </w:r>
      <w:r>
        <w:rPr>
          <w:rFonts w:ascii="Arial" w:hAnsi="Arial" w:cs="Arial"/>
          <w:color w:val="000000"/>
        </w:rPr>
        <w:t>punto</w:t>
      </w:r>
      <w:r>
        <w:rPr>
          <w:rFonts w:ascii="Arial" w:hAnsi="Arial" w:cs="Arial"/>
          <w:color w:val="000000"/>
          <w:spacing w:val="6"/>
        </w:rPr>
        <w:t xml:space="preserve"> </w:t>
      </w:r>
      <w:r>
        <w:rPr>
          <w:rFonts w:ascii="Arial" w:hAnsi="Arial" w:cs="Arial"/>
          <w:color w:val="000000"/>
        </w:rPr>
        <w:t>6</w:t>
      </w:r>
      <w:r>
        <w:rPr>
          <w:rFonts w:ascii="Arial" w:hAnsi="Arial" w:cs="Arial"/>
          <w:color w:val="000000"/>
          <w:spacing w:val="10"/>
        </w:rPr>
        <w:t xml:space="preserve"> </w:t>
      </w:r>
      <w:r>
        <w:rPr>
          <w:rFonts w:ascii="Arial" w:hAnsi="Arial" w:cs="Arial"/>
          <w:color w:val="000000"/>
        </w:rPr>
        <w:t>d</w:t>
      </w:r>
      <w:r>
        <w:rPr>
          <w:rFonts w:ascii="Arial" w:hAnsi="Arial" w:cs="Arial"/>
          <w:color w:val="000000"/>
          <w:spacing w:val="-1"/>
        </w:rPr>
        <w:t>e</w:t>
      </w:r>
      <w:r>
        <w:rPr>
          <w:rFonts w:ascii="Arial" w:hAnsi="Arial" w:cs="Arial"/>
          <w:color w:val="000000"/>
        </w:rPr>
        <w:t>lla</w:t>
      </w:r>
      <w:r>
        <w:rPr>
          <w:rFonts w:ascii="Arial" w:hAnsi="Arial" w:cs="Arial"/>
          <w:color w:val="000000"/>
          <w:spacing w:val="7"/>
        </w:rPr>
        <w:t xml:space="preserve"> </w:t>
      </w:r>
      <w:r>
        <w:rPr>
          <w:rFonts w:ascii="Arial" w:hAnsi="Arial" w:cs="Arial"/>
          <w:color w:val="000000"/>
        </w:rPr>
        <w:t>pres</w:t>
      </w:r>
      <w:r>
        <w:rPr>
          <w:rFonts w:ascii="Arial" w:hAnsi="Arial" w:cs="Arial"/>
          <w:color w:val="000000"/>
          <w:spacing w:val="-1"/>
        </w:rPr>
        <w:t>e</w:t>
      </w:r>
      <w:r>
        <w:rPr>
          <w:rFonts w:ascii="Arial" w:hAnsi="Arial" w:cs="Arial"/>
          <w:color w:val="000000"/>
        </w:rPr>
        <w:t>nte</w:t>
      </w:r>
      <w:r>
        <w:rPr>
          <w:rFonts w:ascii="Arial" w:hAnsi="Arial" w:cs="Arial"/>
          <w:color w:val="000000"/>
          <w:spacing w:val="2"/>
        </w:rPr>
        <w:t xml:space="preserve"> </w:t>
      </w:r>
      <w:r>
        <w:rPr>
          <w:rFonts w:ascii="Arial" w:hAnsi="Arial" w:cs="Arial"/>
          <w:color w:val="000000"/>
        </w:rPr>
        <w:t>lettera</w:t>
      </w:r>
      <w:r>
        <w:rPr>
          <w:rFonts w:ascii="Arial" w:hAnsi="Arial" w:cs="Arial"/>
          <w:color w:val="000000"/>
          <w:spacing w:val="5"/>
        </w:rPr>
        <w:t xml:space="preserve"> </w:t>
      </w:r>
      <w:r>
        <w:rPr>
          <w:rFonts w:ascii="Arial" w:hAnsi="Arial" w:cs="Arial"/>
          <w:color w:val="000000"/>
        </w:rPr>
        <w:t>B.</w:t>
      </w:r>
      <w:r>
        <w:rPr>
          <w:rFonts w:ascii="Arial" w:hAnsi="Arial" w:cs="Arial"/>
          <w:color w:val="000000"/>
          <w:spacing w:val="6"/>
        </w:rPr>
        <w:t xml:space="preserve"> </w:t>
      </w:r>
      <w:r>
        <w:rPr>
          <w:rFonts w:ascii="Arial" w:hAnsi="Arial" w:cs="Arial"/>
          <w:color w:val="000000"/>
        </w:rPr>
        <w:t>E’</w:t>
      </w:r>
      <w:r>
        <w:rPr>
          <w:rFonts w:ascii="Arial" w:hAnsi="Arial" w:cs="Arial"/>
          <w:color w:val="000000"/>
          <w:spacing w:val="9"/>
        </w:rPr>
        <w:t xml:space="preserve"> </w:t>
      </w:r>
      <w:r>
        <w:rPr>
          <w:rFonts w:ascii="Arial" w:hAnsi="Arial" w:cs="Arial"/>
          <w:color w:val="000000"/>
        </w:rPr>
        <w:t>in</w:t>
      </w:r>
      <w:r>
        <w:rPr>
          <w:rFonts w:ascii="Arial" w:hAnsi="Arial" w:cs="Arial"/>
          <w:color w:val="000000"/>
          <w:spacing w:val="2"/>
        </w:rPr>
        <w:t>o</w:t>
      </w:r>
      <w:r>
        <w:rPr>
          <w:rFonts w:ascii="Arial" w:hAnsi="Arial" w:cs="Arial"/>
          <w:color w:val="000000"/>
        </w:rPr>
        <w:t>ltre</w:t>
      </w:r>
      <w:r>
        <w:rPr>
          <w:rFonts w:ascii="Arial" w:hAnsi="Arial" w:cs="Arial"/>
          <w:color w:val="000000"/>
          <w:spacing w:val="4"/>
        </w:rPr>
        <w:t xml:space="preserve"> </w:t>
      </w:r>
      <w:r>
        <w:rPr>
          <w:rFonts w:ascii="Arial" w:hAnsi="Arial" w:cs="Arial"/>
          <w:color w:val="000000"/>
        </w:rPr>
        <w:t>titolare</w:t>
      </w:r>
      <w:r>
        <w:rPr>
          <w:rFonts w:ascii="Arial" w:hAnsi="Arial" w:cs="Arial"/>
          <w:color w:val="000000"/>
          <w:spacing w:val="5"/>
        </w:rPr>
        <w:t xml:space="preserve"> </w:t>
      </w:r>
      <w:r>
        <w:rPr>
          <w:rFonts w:ascii="Arial" w:hAnsi="Arial" w:cs="Arial"/>
          <w:color w:val="000000"/>
        </w:rPr>
        <w:t>per</w:t>
      </w:r>
      <w:r>
        <w:rPr>
          <w:rFonts w:ascii="Arial" w:hAnsi="Arial" w:cs="Arial"/>
          <w:color w:val="000000"/>
          <w:spacing w:val="6"/>
        </w:rPr>
        <w:t xml:space="preserve"> </w:t>
      </w:r>
      <w:r>
        <w:rPr>
          <w:rFonts w:ascii="Arial" w:hAnsi="Arial" w:cs="Arial"/>
          <w:color w:val="000000"/>
          <w:spacing w:val="-1"/>
        </w:rPr>
        <w:t>l</w:t>
      </w:r>
      <w:r>
        <w:rPr>
          <w:rFonts w:ascii="Arial" w:hAnsi="Arial" w:cs="Arial"/>
          <w:color w:val="000000"/>
        </w:rPr>
        <w:t>e</w:t>
      </w:r>
      <w:r>
        <w:rPr>
          <w:rFonts w:ascii="Arial" w:hAnsi="Arial" w:cs="Arial"/>
          <w:color w:val="000000"/>
          <w:spacing w:val="9"/>
        </w:rPr>
        <w:t xml:space="preserve"> </w:t>
      </w:r>
      <w:r>
        <w:rPr>
          <w:rFonts w:ascii="Arial" w:hAnsi="Arial" w:cs="Arial"/>
          <w:color w:val="000000"/>
        </w:rPr>
        <w:t>materie espressamente delega</w:t>
      </w:r>
      <w:r>
        <w:rPr>
          <w:rFonts w:ascii="Arial" w:hAnsi="Arial" w:cs="Arial"/>
          <w:color w:val="000000"/>
          <w:spacing w:val="-1"/>
        </w:rPr>
        <w:t>t</w:t>
      </w:r>
      <w:r>
        <w:rPr>
          <w:rFonts w:ascii="Arial" w:hAnsi="Arial" w:cs="Arial"/>
          <w:color w:val="000000"/>
        </w:rPr>
        <w:t>e</w:t>
      </w:r>
      <w:r>
        <w:rPr>
          <w:rFonts w:ascii="Arial" w:hAnsi="Arial" w:cs="Arial"/>
          <w:color w:val="000000"/>
          <w:spacing w:val="7"/>
        </w:rPr>
        <w:t xml:space="preserve"> </w:t>
      </w:r>
      <w:r>
        <w:rPr>
          <w:rFonts w:ascii="Arial" w:hAnsi="Arial" w:cs="Arial"/>
          <w:color w:val="000000"/>
        </w:rPr>
        <w:t>dalla</w:t>
      </w:r>
      <w:r>
        <w:rPr>
          <w:rFonts w:ascii="Arial" w:hAnsi="Arial" w:cs="Arial"/>
          <w:color w:val="000000"/>
          <w:spacing w:val="10"/>
        </w:rPr>
        <w:t xml:space="preserve"> </w:t>
      </w:r>
      <w:r>
        <w:rPr>
          <w:rFonts w:ascii="Arial" w:hAnsi="Arial" w:cs="Arial"/>
          <w:color w:val="000000"/>
        </w:rPr>
        <w:t>leg</w:t>
      </w:r>
      <w:r>
        <w:rPr>
          <w:rFonts w:ascii="Arial" w:hAnsi="Arial" w:cs="Arial"/>
          <w:color w:val="000000"/>
          <w:spacing w:val="-1"/>
        </w:rPr>
        <w:t>g</w:t>
      </w:r>
      <w:r>
        <w:rPr>
          <w:rFonts w:ascii="Arial" w:hAnsi="Arial" w:cs="Arial"/>
          <w:color w:val="000000"/>
        </w:rPr>
        <w:t>e</w:t>
      </w:r>
      <w:r>
        <w:rPr>
          <w:rFonts w:ascii="Arial" w:hAnsi="Arial" w:cs="Arial"/>
          <w:color w:val="000000"/>
          <w:spacing w:val="10"/>
        </w:rPr>
        <w:t xml:space="preserve"> </w:t>
      </w:r>
      <w:r>
        <w:rPr>
          <w:rFonts w:ascii="Arial" w:hAnsi="Arial" w:cs="Arial"/>
          <w:color w:val="000000"/>
        </w:rPr>
        <w:t>e/o</w:t>
      </w:r>
      <w:r>
        <w:rPr>
          <w:rFonts w:ascii="Arial" w:hAnsi="Arial" w:cs="Arial"/>
          <w:color w:val="000000"/>
          <w:spacing w:val="12"/>
        </w:rPr>
        <w:t xml:space="preserve"> </w:t>
      </w:r>
      <w:r>
        <w:rPr>
          <w:rFonts w:ascii="Arial" w:hAnsi="Arial" w:cs="Arial"/>
          <w:color w:val="000000"/>
        </w:rPr>
        <w:t>dalla</w:t>
      </w:r>
      <w:r>
        <w:rPr>
          <w:rFonts w:ascii="Arial" w:hAnsi="Arial" w:cs="Arial"/>
          <w:color w:val="000000"/>
          <w:spacing w:val="9"/>
        </w:rPr>
        <w:t xml:space="preserve"> </w:t>
      </w:r>
      <w:r>
        <w:rPr>
          <w:rFonts w:ascii="Arial" w:hAnsi="Arial" w:cs="Arial"/>
          <w:color w:val="000000"/>
          <w:spacing w:val="1"/>
        </w:rPr>
        <w:t>c</w:t>
      </w:r>
      <w:r>
        <w:rPr>
          <w:rFonts w:ascii="Arial" w:hAnsi="Arial" w:cs="Arial"/>
          <w:color w:val="000000"/>
        </w:rPr>
        <w:t>ontrattazi</w:t>
      </w:r>
      <w:r>
        <w:rPr>
          <w:rFonts w:ascii="Arial" w:hAnsi="Arial" w:cs="Arial"/>
          <w:color w:val="000000"/>
          <w:spacing w:val="-1"/>
        </w:rPr>
        <w:t>o</w:t>
      </w:r>
      <w:r>
        <w:rPr>
          <w:rFonts w:ascii="Arial" w:hAnsi="Arial" w:cs="Arial"/>
          <w:color w:val="000000"/>
        </w:rPr>
        <w:t>ne</w:t>
      </w:r>
      <w:r>
        <w:rPr>
          <w:rFonts w:ascii="Arial" w:hAnsi="Arial" w:cs="Arial"/>
          <w:color w:val="000000"/>
          <w:spacing w:val="1"/>
        </w:rPr>
        <w:t xml:space="preserve"> </w:t>
      </w:r>
      <w:r>
        <w:rPr>
          <w:rFonts w:ascii="Arial" w:hAnsi="Arial" w:cs="Arial"/>
          <w:color w:val="000000"/>
        </w:rPr>
        <w:t>na</w:t>
      </w:r>
      <w:r>
        <w:rPr>
          <w:rFonts w:ascii="Arial" w:hAnsi="Arial" w:cs="Arial"/>
          <w:color w:val="000000"/>
          <w:spacing w:val="1"/>
        </w:rPr>
        <w:t>z</w:t>
      </w:r>
      <w:r>
        <w:rPr>
          <w:rFonts w:ascii="Arial" w:hAnsi="Arial" w:cs="Arial"/>
          <w:color w:val="000000"/>
        </w:rPr>
        <w:t>ionale,</w:t>
      </w:r>
      <w:r>
        <w:rPr>
          <w:rFonts w:ascii="Arial" w:hAnsi="Arial" w:cs="Arial"/>
          <w:color w:val="000000"/>
          <w:spacing w:val="5"/>
        </w:rPr>
        <w:t xml:space="preserve"> </w:t>
      </w:r>
      <w:r>
        <w:rPr>
          <w:rFonts w:ascii="Arial" w:hAnsi="Arial" w:cs="Arial"/>
          <w:color w:val="000000"/>
        </w:rPr>
        <w:t>nei</w:t>
      </w:r>
      <w:r>
        <w:rPr>
          <w:rFonts w:ascii="Arial" w:hAnsi="Arial" w:cs="Arial"/>
          <w:color w:val="000000"/>
          <w:spacing w:val="12"/>
        </w:rPr>
        <w:t xml:space="preserve"> </w:t>
      </w:r>
      <w:r>
        <w:rPr>
          <w:rFonts w:ascii="Arial" w:hAnsi="Arial" w:cs="Arial"/>
          <w:color w:val="000000"/>
        </w:rPr>
        <w:t>limiti</w:t>
      </w:r>
      <w:r>
        <w:rPr>
          <w:rFonts w:ascii="Arial" w:hAnsi="Arial" w:cs="Arial"/>
          <w:color w:val="000000"/>
          <w:spacing w:val="10"/>
        </w:rPr>
        <w:t xml:space="preserve"> </w:t>
      </w:r>
      <w:r>
        <w:rPr>
          <w:rFonts w:ascii="Arial" w:hAnsi="Arial" w:cs="Arial"/>
          <w:color w:val="000000"/>
        </w:rPr>
        <w:t>della</w:t>
      </w:r>
      <w:r>
        <w:rPr>
          <w:rFonts w:ascii="Arial" w:hAnsi="Arial" w:cs="Arial"/>
          <w:color w:val="000000"/>
          <w:spacing w:val="10"/>
        </w:rPr>
        <w:t xml:space="preserve"> </w:t>
      </w:r>
      <w:r>
        <w:rPr>
          <w:rFonts w:ascii="Arial" w:hAnsi="Arial" w:cs="Arial"/>
          <w:color w:val="000000"/>
        </w:rPr>
        <w:t>delega affidata.</w:t>
      </w:r>
      <w:r>
        <w:rPr>
          <w:rFonts w:ascii="Arial" w:hAnsi="Arial" w:cs="Arial"/>
          <w:color w:val="000000"/>
          <w:spacing w:val="2"/>
        </w:rPr>
        <w:t xml:space="preserve"> </w:t>
      </w:r>
      <w:r>
        <w:rPr>
          <w:rFonts w:ascii="Arial" w:hAnsi="Arial" w:cs="Arial"/>
          <w:color w:val="000000"/>
        </w:rPr>
        <w:t>Esercita</w:t>
      </w:r>
      <w:r>
        <w:rPr>
          <w:rFonts w:ascii="Arial" w:hAnsi="Arial" w:cs="Arial"/>
          <w:color w:val="000000"/>
          <w:spacing w:val="1"/>
        </w:rPr>
        <w:t xml:space="preserve"> </w:t>
      </w:r>
      <w:r>
        <w:rPr>
          <w:rFonts w:ascii="Arial" w:hAnsi="Arial" w:cs="Arial"/>
          <w:color w:val="000000"/>
        </w:rPr>
        <w:t>la</w:t>
      </w:r>
      <w:r>
        <w:rPr>
          <w:rFonts w:ascii="Arial" w:hAnsi="Arial" w:cs="Arial"/>
          <w:color w:val="000000"/>
          <w:spacing w:val="8"/>
        </w:rPr>
        <w:t xml:space="preserve"> </w:t>
      </w:r>
      <w:r>
        <w:rPr>
          <w:rFonts w:ascii="Arial" w:hAnsi="Arial" w:cs="Arial"/>
          <w:color w:val="000000"/>
          <w:spacing w:val="1"/>
        </w:rPr>
        <w:t>s</w:t>
      </w:r>
      <w:r>
        <w:rPr>
          <w:rFonts w:ascii="Arial" w:hAnsi="Arial" w:cs="Arial"/>
          <w:color w:val="000000"/>
        </w:rPr>
        <w:t>ua</w:t>
      </w:r>
      <w:r>
        <w:rPr>
          <w:rFonts w:ascii="Arial" w:hAnsi="Arial" w:cs="Arial"/>
          <w:color w:val="000000"/>
          <w:spacing w:val="5"/>
        </w:rPr>
        <w:t xml:space="preserve"> </w:t>
      </w:r>
      <w:r>
        <w:rPr>
          <w:rFonts w:ascii="Arial" w:hAnsi="Arial" w:cs="Arial"/>
          <w:color w:val="000000"/>
        </w:rPr>
        <w:t>piena</w:t>
      </w:r>
      <w:r>
        <w:rPr>
          <w:rFonts w:ascii="Arial" w:hAnsi="Arial" w:cs="Arial"/>
          <w:color w:val="000000"/>
          <w:spacing w:val="4"/>
        </w:rPr>
        <w:t xml:space="preserve"> </w:t>
      </w:r>
      <w:r>
        <w:rPr>
          <w:rFonts w:ascii="Arial" w:hAnsi="Arial" w:cs="Arial"/>
          <w:color w:val="000000"/>
        </w:rPr>
        <w:t>capacità</w:t>
      </w:r>
      <w:r>
        <w:rPr>
          <w:rFonts w:ascii="Arial" w:hAnsi="Arial" w:cs="Arial"/>
          <w:color w:val="000000"/>
          <w:spacing w:val="1"/>
        </w:rPr>
        <w:t xml:space="preserve"> </w:t>
      </w:r>
      <w:r>
        <w:rPr>
          <w:rFonts w:ascii="Arial" w:hAnsi="Arial" w:cs="Arial"/>
          <w:color w:val="000000"/>
        </w:rPr>
        <w:t>negozi</w:t>
      </w:r>
      <w:r>
        <w:rPr>
          <w:rFonts w:ascii="Arial" w:hAnsi="Arial" w:cs="Arial"/>
          <w:color w:val="000000"/>
          <w:spacing w:val="-1"/>
        </w:rPr>
        <w:t>a</w:t>
      </w:r>
      <w:r>
        <w:rPr>
          <w:rFonts w:ascii="Arial" w:hAnsi="Arial" w:cs="Arial"/>
          <w:color w:val="000000"/>
        </w:rPr>
        <w:t xml:space="preserve">le </w:t>
      </w:r>
      <w:r>
        <w:rPr>
          <w:rFonts w:ascii="Arial" w:hAnsi="Arial" w:cs="Arial"/>
          <w:color w:val="000000"/>
          <w:spacing w:val="1"/>
        </w:rPr>
        <w:t>s</w:t>
      </w:r>
      <w:r>
        <w:rPr>
          <w:rFonts w:ascii="Arial" w:hAnsi="Arial" w:cs="Arial"/>
          <w:color w:val="000000"/>
        </w:rPr>
        <w:t>u</w:t>
      </w:r>
      <w:r>
        <w:rPr>
          <w:rFonts w:ascii="Arial" w:hAnsi="Arial" w:cs="Arial"/>
          <w:color w:val="000000"/>
          <w:spacing w:val="7"/>
        </w:rPr>
        <w:t xml:space="preserve"> </w:t>
      </w:r>
      <w:r>
        <w:rPr>
          <w:rFonts w:ascii="Arial" w:hAnsi="Arial" w:cs="Arial"/>
          <w:color w:val="000000"/>
        </w:rPr>
        <w:t>argomenti</w:t>
      </w:r>
      <w:r>
        <w:rPr>
          <w:rFonts w:ascii="Arial" w:hAnsi="Arial" w:cs="Arial"/>
          <w:color w:val="000000"/>
          <w:spacing w:val="1"/>
        </w:rPr>
        <w:t xml:space="preserve"> </w:t>
      </w:r>
      <w:r>
        <w:rPr>
          <w:rFonts w:ascii="Arial" w:hAnsi="Arial" w:cs="Arial"/>
          <w:color w:val="000000"/>
        </w:rPr>
        <w:t>ed</w:t>
      </w:r>
      <w:r>
        <w:rPr>
          <w:rFonts w:ascii="Arial" w:hAnsi="Arial" w:cs="Arial"/>
          <w:color w:val="000000"/>
          <w:spacing w:val="7"/>
        </w:rPr>
        <w:t xml:space="preserve"> </w:t>
      </w:r>
      <w:r>
        <w:rPr>
          <w:rFonts w:ascii="Arial" w:hAnsi="Arial" w:cs="Arial"/>
          <w:color w:val="000000"/>
        </w:rPr>
        <w:t>istit</w:t>
      </w:r>
      <w:r>
        <w:rPr>
          <w:rFonts w:ascii="Arial" w:hAnsi="Arial" w:cs="Arial"/>
          <w:color w:val="000000"/>
          <w:spacing w:val="-1"/>
        </w:rPr>
        <w:t>u</w:t>
      </w:r>
      <w:r>
        <w:rPr>
          <w:rFonts w:ascii="Arial" w:hAnsi="Arial" w:cs="Arial"/>
          <w:color w:val="000000"/>
        </w:rPr>
        <w:t>ti</w:t>
      </w:r>
      <w:r>
        <w:rPr>
          <w:rFonts w:ascii="Arial" w:hAnsi="Arial" w:cs="Arial"/>
          <w:color w:val="000000"/>
          <w:spacing w:val="4"/>
        </w:rPr>
        <w:t xml:space="preserve"> </w:t>
      </w:r>
      <w:r>
        <w:rPr>
          <w:rFonts w:ascii="Arial" w:hAnsi="Arial" w:cs="Arial"/>
          <w:color w:val="000000"/>
        </w:rPr>
        <w:t>non</w:t>
      </w:r>
      <w:r>
        <w:rPr>
          <w:rFonts w:ascii="Arial" w:hAnsi="Arial" w:cs="Arial"/>
          <w:color w:val="000000"/>
          <w:spacing w:val="6"/>
        </w:rPr>
        <w:t xml:space="preserve"> </w:t>
      </w:r>
      <w:r>
        <w:rPr>
          <w:rFonts w:ascii="Arial" w:hAnsi="Arial" w:cs="Arial"/>
          <w:color w:val="000000"/>
        </w:rPr>
        <w:t>ripetitivi</w:t>
      </w:r>
      <w:r>
        <w:rPr>
          <w:rFonts w:ascii="Arial" w:hAnsi="Arial" w:cs="Arial"/>
          <w:color w:val="000000"/>
          <w:spacing w:val="2"/>
        </w:rPr>
        <w:t xml:space="preserve"> </w:t>
      </w:r>
      <w:r>
        <w:rPr>
          <w:rFonts w:ascii="Arial" w:hAnsi="Arial" w:cs="Arial"/>
          <w:color w:val="000000"/>
        </w:rPr>
        <w:t>e</w:t>
      </w:r>
      <w:r>
        <w:rPr>
          <w:rFonts w:ascii="Arial" w:hAnsi="Arial" w:cs="Arial"/>
          <w:color w:val="000000"/>
          <w:spacing w:val="8"/>
        </w:rPr>
        <w:t xml:space="preserve"> </w:t>
      </w:r>
      <w:r>
        <w:rPr>
          <w:rFonts w:ascii="Arial" w:hAnsi="Arial" w:cs="Arial"/>
          <w:color w:val="000000"/>
        </w:rPr>
        <w:t>diversi rispetto</w:t>
      </w:r>
      <w:r>
        <w:rPr>
          <w:rFonts w:ascii="Arial" w:hAnsi="Arial" w:cs="Arial"/>
          <w:color w:val="000000"/>
          <w:spacing w:val="-7"/>
        </w:rPr>
        <w:t xml:space="preserve"> </w:t>
      </w:r>
      <w:r>
        <w:rPr>
          <w:rFonts w:ascii="Arial" w:hAnsi="Arial" w:cs="Arial"/>
          <w:color w:val="000000"/>
        </w:rPr>
        <w:t>a</w:t>
      </w:r>
      <w:r>
        <w:rPr>
          <w:rFonts w:ascii="Arial" w:hAnsi="Arial" w:cs="Arial"/>
          <w:color w:val="000000"/>
          <w:spacing w:val="-1"/>
        </w:rPr>
        <w:t xml:space="preserve"> </w:t>
      </w:r>
      <w:r>
        <w:rPr>
          <w:rFonts w:ascii="Arial" w:hAnsi="Arial" w:cs="Arial"/>
          <w:color w:val="000000"/>
        </w:rPr>
        <w:t>q</w:t>
      </w:r>
      <w:r>
        <w:rPr>
          <w:rFonts w:ascii="Arial" w:hAnsi="Arial" w:cs="Arial"/>
          <w:color w:val="000000"/>
          <w:spacing w:val="-1"/>
        </w:rPr>
        <w:t>u</w:t>
      </w:r>
      <w:r>
        <w:rPr>
          <w:rFonts w:ascii="Arial" w:hAnsi="Arial" w:cs="Arial"/>
          <w:color w:val="000000"/>
        </w:rPr>
        <w:t>elli</w:t>
      </w:r>
      <w:r>
        <w:rPr>
          <w:rFonts w:ascii="Arial" w:hAnsi="Arial" w:cs="Arial"/>
          <w:color w:val="000000"/>
          <w:spacing w:val="-5"/>
        </w:rPr>
        <w:t xml:space="preserve"> </w:t>
      </w:r>
      <w:r>
        <w:rPr>
          <w:rFonts w:ascii="Arial" w:hAnsi="Arial" w:cs="Arial"/>
          <w:color w:val="000000"/>
        </w:rPr>
        <w:t>negoziati</w:t>
      </w:r>
      <w:r>
        <w:rPr>
          <w:rFonts w:ascii="Arial" w:hAnsi="Arial" w:cs="Arial"/>
          <w:color w:val="000000"/>
          <w:spacing w:val="-10"/>
        </w:rPr>
        <w:t xml:space="preserve"> </w:t>
      </w:r>
      <w:r>
        <w:rPr>
          <w:rFonts w:ascii="Arial" w:hAnsi="Arial" w:cs="Arial"/>
          <w:color w:val="000000"/>
        </w:rPr>
        <w:t>ai</w:t>
      </w:r>
      <w:r>
        <w:rPr>
          <w:rFonts w:ascii="Arial" w:hAnsi="Arial" w:cs="Arial"/>
          <w:color w:val="000000"/>
          <w:spacing w:val="-2"/>
        </w:rPr>
        <w:t xml:space="preserve"> </w:t>
      </w:r>
      <w:r>
        <w:rPr>
          <w:rFonts w:ascii="Arial" w:hAnsi="Arial" w:cs="Arial"/>
          <w:color w:val="000000"/>
        </w:rPr>
        <w:t>livelli</w:t>
      </w:r>
      <w:r>
        <w:rPr>
          <w:rFonts w:ascii="Arial" w:hAnsi="Arial" w:cs="Arial"/>
          <w:color w:val="000000"/>
          <w:spacing w:val="-6"/>
        </w:rPr>
        <w:t xml:space="preserve"> </w:t>
      </w:r>
      <w:r>
        <w:rPr>
          <w:rFonts w:ascii="Arial" w:hAnsi="Arial" w:cs="Arial"/>
          <w:color w:val="000000"/>
        </w:rPr>
        <w:t>su</w:t>
      </w:r>
      <w:r>
        <w:rPr>
          <w:rFonts w:ascii="Arial" w:hAnsi="Arial" w:cs="Arial"/>
          <w:color w:val="000000"/>
          <w:spacing w:val="-1"/>
        </w:rPr>
        <w:t>p</w:t>
      </w:r>
      <w:r>
        <w:rPr>
          <w:rFonts w:ascii="Arial" w:hAnsi="Arial" w:cs="Arial"/>
          <w:color w:val="000000"/>
        </w:rPr>
        <w:t>eriori.</w:t>
      </w:r>
    </w:p>
    <w:p w:rsidR="008D5A6C" w:rsidRDefault="008D5A6C">
      <w:pPr>
        <w:widowControl w:val="0"/>
        <w:autoSpaceDE w:val="0"/>
        <w:autoSpaceDN w:val="0"/>
        <w:adjustRightInd w:val="0"/>
        <w:spacing w:before="2" w:after="0" w:line="254" w:lineRule="exact"/>
        <w:ind w:left="397" w:right="53" w:hanging="283"/>
        <w:jc w:val="both"/>
        <w:rPr>
          <w:rFonts w:ascii="Arial" w:hAnsi="Arial" w:cs="Arial"/>
          <w:color w:val="000000"/>
        </w:rPr>
      </w:pPr>
      <w:r>
        <w:rPr>
          <w:rFonts w:ascii="Arial" w:hAnsi="Arial" w:cs="Arial"/>
          <w:color w:val="000000"/>
        </w:rPr>
        <w:t>2.</w:t>
      </w:r>
      <w:r>
        <w:rPr>
          <w:rFonts w:ascii="Arial" w:hAnsi="Arial" w:cs="Arial"/>
          <w:color w:val="000000"/>
          <w:spacing w:val="37"/>
        </w:rPr>
        <w:t xml:space="preserve"> </w:t>
      </w:r>
      <w:r>
        <w:rPr>
          <w:rFonts w:ascii="Arial" w:hAnsi="Arial" w:cs="Arial"/>
          <w:color w:val="000000"/>
        </w:rPr>
        <w:t>Oltre</w:t>
      </w:r>
      <w:r>
        <w:rPr>
          <w:rFonts w:ascii="Arial" w:hAnsi="Arial" w:cs="Arial"/>
          <w:color w:val="000000"/>
          <w:spacing w:val="25"/>
        </w:rPr>
        <w:t xml:space="preserve"> </w:t>
      </w:r>
      <w:r>
        <w:rPr>
          <w:rFonts w:ascii="Arial" w:hAnsi="Arial" w:cs="Arial"/>
          <w:color w:val="000000"/>
        </w:rPr>
        <w:t>a</w:t>
      </w:r>
      <w:r>
        <w:rPr>
          <w:rFonts w:ascii="Arial" w:hAnsi="Arial" w:cs="Arial"/>
          <w:color w:val="000000"/>
          <w:spacing w:val="29"/>
        </w:rPr>
        <w:t xml:space="preserve"> </w:t>
      </w:r>
      <w:r>
        <w:rPr>
          <w:rFonts w:ascii="Arial" w:hAnsi="Arial" w:cs="Arial"/>
          <w:color w:val="000000"/>
        </w:rPr>
        <w:t>quanto</w:t>
      </w:r>
      <w:r>
        <w:rPr>
          <w:rFonts w:ascii="Arial" w:hAnsi="Arial" w:cs="Arial"/>
          <w:color w:val="000000"/>
          <w:spacing w:val="23"/>
        </w:rPr>
        <w:t xml:space="preserve"> </w:t>
      </w:r>
      <w:r>
        <w:rPr>
          <w:rFonts w:ascii="Arial" w:hAnsi="Arial" w:cs="Arial"/>
          <w:color w:val="000000"/>
        </w:rPr>
        <w:t>già</w:t>
      </w:r>
      <w:r>
        <w:rPr>
          <w:rFonts w:ascii="Arial" w:hAnsi="Arial" w:cs="Arial"/>
          <w:color w:val="000000"/>
          <w:spacing w:val="27"/>
        </w:rPr>
        <w:t xml:space="preserve"> </w:t>
      </w:r>
      <w:r>
        <w:rPr>
          <w:rFonts w:ascii="Arial" w:hAnsi="Arial" w:cs="Arial"/>
          <w:color w:val="000000"/>
        </w:rPr>
        <w:t>previsto</w:t>
      </w:r>
      <w:r>
        <w:rPr>
          <w:rFonts w:ascii="Arial" w:hAnsi="Arial" w:cs="Arial"/>
          <w:color w:val="000000"/>
          <w:spacing w:val="22"/>
        </w:rPr>
        <w:t xml:space="preserve"> </w:t>
      </w:r>
      <w:r>
        <w:rPr>
          <w:rFonts w:ascii="Arial" w:hAnsi="Arial" w:cs="Arial"/>
          <w:color w:val="000000"/>
        </w:rPr>
        <w:t>nel</w:t>
      </w:r>
      <w:r>
        <w:rPr>
          <w:rFonts w:ascii="Arial" w:hAnsi="Arial" w:cs="Arial"/>
          <w:color w:val="000000"/>
          <w:spacing w:val="27"/>
        </w:rPr>
        <w:t xml:space="preserve"> </w:t>
      </w:r>
      <w:r>
        <w:rPr>
          <w:rFonts w:ascii="Arial" w:hAnsi="Arial" w:cs="Arial"/>
          <w:color w:val="000000"/>
          <w:spacing w:val="1"/>
        </w:rPr>
        <w:t>c</w:t>
      </w:r>
      <w:r>
        <w:rPr>
          <w:rFonts w:ascii="Arial" w:hAnsi="Arial" w:cs="Arial"/>
          <w:color w:val="000000"/>
          <w:spacing w:val="-1"/>
        </w:rPr>
        <w:t>on</w:t>
      </w:r>
      <w:r>
        <w:rPr>
          <w:rFonts w:ascii="Arial" w:hAnsi="Arial" w:cs="Arial"/>
          <w:color w:val="000000"/>
        </w:rPr>
        <w:t>tratto</w:t>
      </w:r>
      <w:r>
        <w:rPr>
          <w:rFonts w:ascii="Arial" w:hAnsi="Arial" w:cs="Arial"/>
          <w:color w:val="000000"/>
          <w:spacing w:val="21"/>
        </w:rPr>
        <w:t xml:space="preserve"> </w:t>
      </w:r>
      <w:r>
        <w:rPr>
          <w:rFonts w:ascii="Arial" w:hAnsi="Arial" w:cs="Arial"/>
          <w:color w:val="000000"/>
          <w:spacing w:val="1"/>
        </w:rPr>
        <w:t>c</w:t>
      </w:r>
      <w:r>
        <w:rPr>
          <w:rFonts w:ascii="Arial" w:hAnsi="Arial" w:cs="Arial"/>
          <w:color w:val="000000"/>
        </w:rPr>
        <w:t>ollet</w:t>
      </w:r>
      <w:r>
        <w:rPr>
          <w:rFonts w:ascii="Arial" w:hAnsi="Arial" w:cs="Arial"/>
          <w:color w:val="000000"/>
          <w:spacing w:val="-1"/>
        </w:rPr>
        <w:t>t</w:t>
      </w:r>
      <w:r>
        <w:rPr>
          <w:rFonts w:ascii="Arial" w:hAnsi="Arial" w:cs="Arial"/>
          <w:color w:val="000000"/>
        </w:rPr>
        <w:t>ivo</w:t>
      </w:r>
      <w:r>
        <w:rPr>
          <w:rFonts w:ascii="Arial" w:hAnsi="Arial" w:cs="Arial"/>
          <w:color w:val="000000"/>
          <w:spacing w:val="21"/>
        </w:rPr>
        <w:t xml:space="preserve"> </w:t>
      </w:r>
      <w:r>
        <w:rPr>
          <w:rFonts w:ascii="Arial" w:hAnsi="Arial" w:cs="Arial"/>
          <w:color w:val="000000"/>
        </w:rPr>
        <w:t>nazion</w:t>
      </w:r>
      <w:r>
        <w:rPr>
          <w:rFonts w:ascii="Arial" w:hAnsi="Arial" w:cs="Arial"/>
          <w:color w:val="000000"/>
          <w:spacing w:val="1"/>
        </w:rPr>
        <w:t>a</w:t>
      </w:r>
      <w:r>
        <w:rPr>
          <w:rFonts w:ascii="Arial" w:hAnsi="Arial" w:cs="Arial"/>
          <w:color w:val="000000"/>
        </w:rPr>
        <w:t>le</w:t>
      </w:r>
      <w:r>
        <w:rPr>
          <w:rFonts w:ascii="Arial" w:hAnsi="Arial" w:cs="Arial"/>
          <w:color w:val="000000"/>
          <w:spacing w:val="21"/>
        </w:rPr>
        <w:t xml:space="preserve"> </w:t>
      </w:r>
      <w:r>
        <w:rPr>
          <w:rFonts w:ascii="Arial" w:hAnsi="Arial" w:cs="Arial"/>
          <w:color w:val="000000"/>
        </w:rPr>
        <w:t>di</w:t>
      </w:r>
      <w:r>
        <w:rPr>
          <w:rFonts w:ascii="Arial" w:hAnsi="Arial" w:cs="Arial"/>
          <w:color w:val="000000"/>
          <w:spacing w:val="28"/>
        </w:rPr>
        <w:t xml:space="preserve"> </w:t>
      </w:r>
      <w:r>
        <w:rPr>
          <w:rFonts w:ascii="Arial" w:hAnsi="Arial" w:cs="Arial"/>
          <w:color w:val="000000"/>
        </w:rPr>
        <w:t>lavoro</w:t>
      </w:r>
      <w:r>
        <w:rPr>
          <w:rFonts w:ascii="Arial" w:hAnsi="Arial" w:cs="Arial"/>
          <w:color w:val="000000"/>
          <w:spacing w:val="24"/>
        </w:rPr>
        <w:t xml:space="preserve"> </w:t>
      </w:r>
      <w:r>
        <w:rPr>
          <w:rFonts w:ascii="Arial" w:hAnsi="Arial" w:cs="Arial"/>
          <w:color w:val="000000"/>
          <w:spacing w:val="1"/>
        </w:rPr>
        <w:t>c</w:t>
      </w:r>
      <w:r>
        <w:rPr>
          <w:rFonts w:ascii="Arial" w:hAnsi="Arial" w:cs="Arial"/>
          <w:color w:val="000000"/>
        </w:rPr>
        <w:t>ome</w:t>
      </w:r>
      <w:r>
        <w:rPr>
          <w:rFonts w:ascii="Arial" w:hAnsi="Arial" w:cs="Arial"/>
          <w:color w:val="000000"/>
          <w:spacing w:val="25"/>
        </w:rPr>
        <w:t xml:space="preserve"> </w:t>
      </w:r>
      <w:r>
        <w:rPr>
          <w:rFonts w:ascii="Arial" w:hAnsi="Arial" w:cs="Arial"/>
          <w:color w:val="000000"/>
        </w:rPr>
        <w:t>materie</w:t>
      </w:r>
      <w:r>
        <w:rPr>
          <w:rFonts w:ascii="Arial" w:hAnsi="Arial" w:cs="Arial"/>
          <w:color w:val="000000"/>
          <w:spacing w:val="23"/>
        </w:rPr>
        <w:t xml:space="preserve"> </w:t>
      </w:r>
      <w:r>
        <w:rPr>
          <w:rFonts w:ascii="Arial" w:hAnsi="Arial" w:cs="Arial"/>
          <w:color w:val="000000"/>
        </w:rPr>
        <w:t>delegate alla</w:t>
      </w:r>
      <w:r>
        <w:rPr>
          <w:rFonts w:ascii="Arial" w:hAnsi="Arial" w:cs="Arial"/>
          <w:color w:val="000000"/>
          <w:spacing w:val="10"/>
        </w:rPr>
        <w:t xml:space="preserve"> </w:t>
      </w:r>
      <w:r>
        <w:rPr>
          <w:rFonts w:ascii="Arial" w:hAnsi="Arial" w:cs="Arial"/>
          <w:color w:val="000000"/>
          <w:spacing w:val="1"/>
        </w:rPr>
        <w:t>c</w:t>
      </w:r>
      <w:r>
        <w:rPr>
          <w:rFonts w:ascii="Arial" w:hAnsi="Arial" w:cs="Arial"/>
          <w:color w:val="000000"/>
          <w:spacing w:val="-1"/>
        </w:rPr>
        <w:t>o</w:t>
      </w:r>
      <w:r>
        <w:rPr>
          <w:rFonts w:ascii="Arial" w:hAnsi="Arial" w:cs="Arial"/>
          <w:color w:val="000000"/>
        </w:rPr>
        <w:t>ntrat</w:t>
      </w:r>
      <w:r>
        <w:rPr>
          <w:rFonts w:ascii="Arial" w:hAnsi="Arial" w:cs="Arial"/>
          <w:color w:val="000000"/>
          <w:spacing w:val="-1"/>
        </w:rPr>
        <w:t>t</w:t>
      </w:r>
      <w:r>
        <w:rPr>
          <w:rFonts w:ascii="Arial" w:hAnsi="Arial" w:cs="Arial"/>
          <w:color w:val="000000"/>
        </w:rPr>
        <w:t xml:space="preserve">azione </w:t>
      </w:r>
      <w:r>
        <w:rPr>
          <w:rFonts w:ascii="Arial" w:hAnsi="Arial" w:cs="Arial"/>
          <w:color w:val="000000"/>
          <w:spacing w:val="-1"/>
        </w:rPr>
        <w:t>a</w:t>
      </w:r>
      <w:r>
        <w:rPr>
          <w:rFonts w:ascii="Arial" w:hAnsi="Arial" w:cs="Arial"/>
          <w:color w:val="000000"/>
          <w:spacing w:val="1"/>
        </w:rPr>
        <w:t>z</w:t>
      </w:r>
      <w:r>
        <w:rPr>
          <w:rFonts w:ascii="Arial" w:hAnsi="Arial" w:cs="Arial"/>
          <w:color w:val="000000"/>
        </w:rPr>
        <w:t>i</w:t>
      </w:r>
      <w:r>
        <w:rPr>
          <w:rFonts w:ascii="Arial" w:hAnsi="Arial" w:cs="Arial"/>
          <w:color w:val="000000"/>
          <w:spacing w:val="-1"/>
        </w:rPr>
        <w:t>e</w:t>
      </w:r>
      <w:r>
        <w:rPr>
          <w:rFonts w:ascii="Arial" w:hAnsi="Arial" w:cs="Arial"/>
          <w:color w:val="000000"/>
        </w:rPr>
        <w:t>ndale,</w:t>
      </w:r>
      <w:r>
        <w:rPr>
          <w:rFonts w:ascii="Arial" w:hAnsi="Arial" w:cs="Arial"/>
          <w:color w:val="000000"/>
          <w:spacing w:val="4"/>
        </w:rPr>
        <w:t xml:space="preserve"> </w:t>
      </w:r>
      <w:r>
        <w:rPr>
          <w:rFonts w:ascii="Arial" w:hAnsi="Arial" w:cs="Arial"/>
          <w:color w:val="000000"/>
        </w:rPr>
        <w:t>le</w:t>
      </w:r>
      <w:r>
        <w:rPr>
          <w:rFonts w:ascii="Arial" w:hAnsi="Arial" w:cs="Arial"/>
          <w:color w:val="000000"/>
          <w:spacing w:val="11"/>
        </w:rPr>
        <w:t xml:space="preserve"> </w:t>
      </w:r>
      <w:r>
        <w:rPr>
          <w:rFonts w:ascii="Arial" w:hAnsi="Arial" w:cs="Arial"/>
          <w:color w:val="000000"/>
        </w:rPr>
        <w:t>p</w:t>
      </w:r>
      <w:r>
        <w:rPr>
          <w:rFonts w:ascii="Arial" w:hAnsi="Arial" w:cs="Arial"/>
          <w:color w:val="000000"/>
          <w:spacing w:val="-1"/>
        </w:rPr>
        <w:t>a</w:t>
      </w:r>
      <w:r>
        <w:rPr>
          <w:rFonts w:ascii="Arial" w:hAnsi="Arial" w:cs="Arial"/>
          <w:color w:val="000000"/>
        </w:rPr>
        <w:t>rti</w:t>
      </w:r>
      <w:r>
        <w:rPr>
          <w:rFonts w:ascii="Arial" w:hAnsi="Arial" w:cs="Arial"/>
          <w:color w:val="000000"/>
          <w:spacing w:val="10"/>
        </w:rPr>
        <w:t xml:space="preserve"> </w:t>
      </w:r>
      <w:r>
        <w:rPr>
          <w:rFonts w:ascii="Arial" w:hAnsi="Arial" w:cs="Arial"/>
          <w:color w:val="000000"/>
        </w:rPr>
        <w:t>individu</w:t>
      </w:r>
      <w:r>
        <w:rPr>
          <w:rFonts w:ascii="Arial" w:hAnsi="Arial" w:cs="Arial"/>
          <w:color w:val="000000"/>
          <w:spacing w:val="-1"/>
        </w:rPr>
        <w:t>a</w:t>
      </w:r>
      <w:r>
        <w:rPr>
          <w:rFonts w:ascii="Arial" w:hAnsi="Arial" w:cs="Arial"/>
          <w:color w:val="000000"/>
        </w:rPr>
        <w:t>no</w:t>
      </w:r>
      <w:r>
        <w:rPr>
          <w:rFonts w:ascii="Arial" w:hAnsi="Arial" w:cs="Arial"/>
          <w:color w:val="000000"/>
          <w:spacing w:val="3"/>
        </w:rPr>
        <w:t xml:space="preserve"> </w:t>
      </w:r>
      <w:r>
        <w:rPr>
          <w:rFonts w:ascii="Arial" w:hAnsi="Arial" w:cs="Arial"/>
          <w:color w:val="000000"/>
        </w:rPr>
        <w:t>in</w:t>
      </w:r>
      <w:r>
        <w:rPr>
          <w:rFonts w:ascii="Arial" w:hAnsi="Arial" w:cs="Arial"/>
          <w:color w:val="000000"/>
          <w:spacing w:val="12"/>
        </w:rPr>
        <w:t xml:space="preserve"> </w:t>
      </w:r>
      <w:r>
        <w:rPr>
          <w:rFonts w:ascii="Arial" w:hAnsi="Arial" w:cs="Arial"/>
          <w:color w:val="000000"/>
        </w:rPr>
        <w:t>termi</w:t>
      </w:r>
      <w:r>
        <w:rPr>
          <w:rFonts w:ascii="Arial" w:hAnsi="Arial" w:cs="Arial"/>
          <w:color w:val="000000"/>
          <w:spacing w:val="-1"/>
        </w:rPr>
        <w:t>n</w:t>
      </w:r>
      <w:r>
        <w:rPr>
          <w:rFonts w:ascii="Arial" w:hAnsi="Arial" w:cs="Arial"/>
          <w:color w:val="000000"/>
        </w:rPr>
        <w:t>i</w:t>
      </w:r>
      <w:r>
        <w:rPr>
          <w:rFonts w:ascii="Arial" w:hAnsi="Arial" w:cs="Arial"/>
          <w:color w:val="000000"/>
          <w:spacing w:val="8"/>
        </w:rPr>
        <w:t xml:space="preserve"> </w:t>
      </w:r>
      <w:r>
        <w:rPr>
          <w:rFonts w:ascii="Arial" w:hAnsi="Arial" w:cs="Arial"/>
          <w:color w:val="000000"/>
        </w:rPr>
        <w:t>esemplificativi le</w:t>
      </w:r>
      <w:r>
        <w:rPr>
          <w:rFonts w:ascii="Arial" w:hAnsi="Arial" w:cs="Arial"/>
          <w:color w:val="000000"/>
          <w:spacing w:val="12"/>
        </w:rPr>
        <w:t xml:space="preserve"> </w:t>
      </w:r>
      <w:r>
        <w:rPr>
          <w:rFonts w:ascii="Arial" w:hAnsi="Arial" w:cs="Arial"/>
          <w:color w:val="000000"/>
          <w:spacing w:val="-1"/>
        </w:rPr>
        <w:t>l</w:t>
      </w:r>
      <w:r>
        <w:rPr>
          <w:rFonts w:ascii="Arial" w:hAnsi="Arial" w:cs="Arial"/>
          <w:color w:val="000000"/>
        </w:rPr>
        <w:t>inee</w:t>
      </w:r>
      <w:r>
        <w:rPr>
          <w:rFonts w:ascii="Arial" w:hAnsi="Arial" w:cs="Arial"/>
          <w:color w:val="000000"/>
          <w:spacing w:val="8"/>
        </w:rPr>
        <w:t xml:space="preserve"> </w:t>
      </w:r>
      <w:r>
        <w:rPr>
          <w:rFonts w:ascii="Arial" w:hAnsi="Arial" w:cs="Arial"/>
          <w:color w:val="000000"/>
        </w:rPr>
        <w:t>guida</w:t>
      </w:r>
      <w:r>
        <w:rPr>
          <w:rFonts w:ascii="Arial" w:hAnsi="Arial" w:cs="Arial"/>
          <w:color w:val="000000"/>
          <w:spacing w:val="7"/>
        </w:rPr>
        <w:t xml:space="preserve"> </w:t>
      </w:r>
      <w:r>
        <w:rPr>
          <w:rFonts w:ascii="Arial" w:hAnsi="Arial" w:cs="Arial"/>
          <w:color w:val="000000"/>
        </w:rPr>
        <w:t>sulle quali</w:t>
      </w:r>
      <w:r>
        <w:rPr>
          <w:rFonts w:ascii="Arial" w:hAnsi="Arial" w:cs="Arial"/>
          <w:color w:val="000000"/>
          <w:spacing w:val="11"/>
        </w:rPr>
        <w:t xml:space="preserve"> </w:t>
      </w:r>
      <w:r>
        <w:rPr>
          <w:rFonts w:ascii="Arial" w:hAnsi="Arial" w:cs="Arial"/>
          <w:color w:val="000000"/>
        </w:rPr>
        <w:t>potrà</w:t>
      </w:r>
      <w:r>
        <w:rPr>
          <w:rFonts w:ascii="Arial" w:hAnsi="Arial" w:cs="Arial"/>
          <w:color w:val="000000"/>
          <w:spacing w:val="9"/>
        </w:rPr>
        <w:t xml:space="preserve"> </w:t>
      </w:r>
      <w:r>
        <w:rPr>
          <w:rFonts w:ascii="Arial" w:hAnsi="Arial" w:cs="Arial"/>
          <w:color w:val="000000"/>
        </w:rPr>
        <w:t>essere</w:t>
      </w:r>
      <w:r>
        <w:rPr>
          <w:rFonts w:ascii="Arial" w:hAnsi="Arial" w:cs="Arial"/>
          <w:color w:val="000000"/>
          <w:spacing w:val="9"/>
        </w:rPr>
        <w:t xml:space="preserve"> </w:t>
      </w:r>
      <w:r>
        <w:rPr>
          <w:rFonts w:ascii="Arial" w:hAnsi="Arial" w:cs="Arial"/>
          <w:color w:val="000000"/>
        </w:rPr>
        <w:t>esercitata</w:t>
      </w:r>
      <w:r>
        <w:rPr>
          <w:rFonts w:ascii="Arial" w:hAnsi="Arial" w:cs="Arial"/>
          <w:color w:val="000000"/>
          <w:spacing w:val="6"/>
        </w:rPr>
        <w:t xml:space="preserve"> </w:t>
      </w:r>
      <w:r>
        <w:rPr>
          <w:rFonts w:ascii="Arial" w:hAnsi="Arial" w:cs="Arial"/>
          <w:color w:val="000000"/>
        </w:rPr>
        <w:t>la</w:t>
      </w:r>
      <w:r>
        <w:rPr>
          <w:rFonts w:ascii="Arial" w:hAnsi="Arial" w:cs="Arial"/>
          <w:color w:val="000000"/>
          <w:spacing w:val="13"/>
        </w:rPr>
        <w:t xml:space="preserve"> </w:t>
      </w:r>
      <w:r>
        <w:rPr>
          <w:rFonts w:ascii="Arial" w:hAnsi="Arial" w:cs="Arial"/>
          <w:color w:val="000000"/>
          <w:spacing w:val="1"/>
        </w:rPr>
        <w:t>c</w:t>
      </w:r>
      <w:r>
        <w:rPr>
          <w:rFonts w:ascii="Arial" w:hAnsi="Arial" w:cs="Arial"/>
          <w:color w:val="000000"/>
        </w:rPr>
        <w:t>o</w:t>
      </w:r>
      <w:r>
        <w:rPr>
          <w:rFonts w:ascii="Arial" w:hAnsi="Arial" w:cs="Arial"/>
          <w:color w:val="000000"/>
          <w:spacing w:val="-1"/>
        </w:rPr>
        <w:t>n</w:t>
      </w:r>
      <w:r>
        <w:rPr>
          <w:rFonts w:ascii="Arial" w:hAnsi="Arial" w:cs="Arial"/>
          <w:color w:val="000000"/>
        </w:rPr>
        <w:t>trattazione</w:t>
      </w:r>
      <w:r>
        <w:rPr>
          <w:rFonts w:ascii="Arial" w:hAnsi="Arial" w:cs="Arial"/>
          <w:color w:val="000000"/>
          <w:spacing w:val="2"/>
        </w:rPr>
        <w:t xml:space="preserve"> </w:t>
      </w:r>
      <w:r>
        <w:rPr>
          <w:rFonts w:ascii="Arial" w:hAnsi="Arial" w:cs="Arial"/>
          <w:color w:val="000000"/>
          <w:spacing w:val="-1"/>
        </w:rPr>
        <w:t>a</w:t>
      </w:r>
      <w:r>
        <w:rPr>
          <w:rFonts w:ascii="Arial" w:hAnsi="Arial" w:cs="Arial"/>
          <w:color w:val="000000"/>
          <w:spacing w:val="1"/>
        </w:rPr>
        <w:t>z</w:t>
      </w:r>
      <w:r>
        <w:rPr>
          <w:rFonts w:ascii="Arial" w:hAnsi="Arial" w:cs="Arial"/>
          <w:color w:val="000000"/>
        </w:rPr>
        <w:t>iendale</w:t>
      </w:r>
      <w:r>
        <w:rPr>
          <w:rFonts w:ascii="Arial" w:hAnsi="Arial" w:cs="Arial"/>
          <w:color w:val="000000"/>
          <w:spacing w:val="7"/>
        </w:rPr>
        <w:t xml:space="preserve"> </w:t>
      </w:r>
      <w:r>
        <w:rPr>
          <w:rFonts w:ascii="Arial" w:hAnsi="Arial" w:cs="Arial"/>
          <w:color w:val="000000"/>
          <w:spacing w:val="-1"/>
        </w:rPr>
        <w:t>d</w:t>
      </w:r>
      <w:r>
        <w:rPr>
          <w:rFonts w:ascii="Arial" w:hAnsi="Arial" w:cs="Arial"/>
          <w:color w:val="000000"/>
        </w:rPr>
        <w:t>i</w:t>
      </w:r>
      <w:r>
        <w:rPr>
          <w:rFonts w:ascii="Arial" w:hAnsi="Arial" w:cs="Arial"/>
          <w:color w:val="000000"/>
          <w:spacing w:val="13"/>
        </w:rPr>
        <w:t xml:space="preserve"> </w:t>
      </w:r>
      <w:r>
        <w:rPr>
          <w:rFonts w:ascii="Arial" w:hAnsi="Arial" w:cs="Arial"/>
          <w:color w:val="000000"/>
          <w:spacing w:val="1"/>
        </w:rPr>
        <w:t>se</w:t>
      </w:r>
      <w:r>
        <w:rPr>
          <w:rFonts w:ascii="Arial" w:hAnsi="Arial" w:cs="Arial"/>
          <w:color w:val="000000"/>
        </w:rPr>
        <w:t>condo</w:t>
      </w:r>
      <w:r>
        <w:rPr>
          <w:rFonts w:ascii="Arial" w:hAnsi="Arial" w:cs="Arial"/>
          <w:color w:val="000000"/>
          <w:spacing w:val="7"/>
        </w:rPr>
        <w:t xml:space="preserve"> </w:t>
      </w:r>
      <w:r>
        <w:rPr>
          <w:rFonts w:ascii="Arial" w:hAnsi="Arial" w:cs="Arial"/>
          <w:color w:val="000000"/>
        </w:rPr>
        <w:t>livello,</w:t>
      </w:r>
      <w:r>
        <w:rPr>
          <w:rFonts w:ascii="Arial" w:hAnsi="Arial" w:cs="Arial"/>
          <w:color w:val="000000"/>
          <w:spacing w:val="10"/>
        </w:rPr>
        <w:t xml:space="preserve"> </w:t>
      </w:r>
      <w:r>
        <w:rPr>
          <w:rFonts w:ascii="Arial" w:hAnsi="Arial" w:cs="Arial"/>
          <w:color w:val="000000"/>
        </w:rPr>
        <w:t>sempre</w:t>
      </w:r>
      <w:r>
        <w:rPr>
          <w:rFonts w:ascii="Arial" w:hAnsi="Arial" w:cs="Arial"/>
          <w:color w:val="000000"/>
          <w:spacing w:val="8"/>
        </w:rPr>
        <w:t xml:space="preserve"> </w:t>
      </w:r>
      <w:r>
        <w:rPr>
          <w:rFonts w:ascii="Arial" w:hAnsi="Arial" w:cs="Arial"/>
          <w:color w:val="000000"/>
        </w:rPr>
        <w:t>nel</w:t>
      </w:r>
      <w:r>
        <w:rPr>
          <w:rFonts w:ascii="Arial" w:hAnsi="Arial" w:cs="Arial"/>
          <w:color w:val="000000"/>
          <w:spacing w:val="13"/>
        </w:rPr>
        <w:t xml:space="preserve"> </w:t>
      </w:r>
      <w:r>
        <w:rPr>
          <w:rFonts w:ascii="Arial" w:hAnsi="Arial" w:cs="Arial"/>
          <w:color w:val="000000"/>
        </w:rPr>
        <w:t>rispetto di</w:t>
      </w:r>
      <w:r>
        <w:rPr>
          <w:rFonts w:ascii="Arial" w:hAnsi="Arial" w:cs="Arial"/>
          <w:color w:val="000000"/>
          <w:spacing w:val="10"/>
        </w:rPr>
        <w:t xml:space="preserve"> </w:t>
      </w:r>
      <w:r>
        <w:rPr>
          <w:rFonts w:ascii="Arial" w:hAnsi="Arial" w:cs="Arial"/>
          <w:color w:val="000000"/>
        </w:rPr>
        <w:t>quanto</w:t>
      </w:r>
      <w:r>
        <w:rPr>
          <w:rFonts w:ascii="Arial" w:hAnsi="Arial" w:cs="Arial"/>
          <w:color w:val="000000"/>
          <w:spacing w:val="5"/>
        </w:rPr>
        <w:t xml:space="preserve"> </w:t>
      </w:r>
      <w:r>
        <w:rPr>
          <w:rFonts w:ascii="Arial" w:hAnsi="Arial" w:cs="Arial"/>
          <w:color w:val="000000"/>
        </w:rPr>
        <w:t>s</w:t>
      </w:r>
      <w:r>
        <w:rPr>
          <w:rFonts w:ascii="Arial" w:hAnsi="Arial" w:cs="Arial"/>
          <w:color w:val="000000"/>
          <w:spacing w:val="-1"/>
        </w:rPr>
        <w:t>t</w:t>
      </w:r>
      <w:r>
        <w:rPr>
          <w:rFonts w:ascii="Arial" w:hAnsi="Arial" w:cs="Arial"/>
          <w:color w:val="000000"/>
        </w:rPr>
        <w:t>abilito</w:t>
      </w:r>
      <w:r>
        <w:rPr>
          <w:rFonts w:ascii="Arial" w:hAnsi="Arial" w:cs="Arial"/>
          <w:color w:val="000000"/>
          <w:spacing w:val="5"/>
        </w:rPr>
        <w:t xml:space="preserve"> </w:t>
      </w:r>
      <w:r>
        <w:rPr>
          <w:rFonts w:ascii="Arial" w:hAnsi="Arial" w:cs="Arial"/>
          <w:color w:val="000000"/>
        </w:rPr>
        <w:t>al</w:t>
      </w:r>
      <w:r>
        <w:rPr>
          <w:rFonts w:ascii="Arial" w:hAnsi="Arial" w:cs="Arial"/>
          <w:color w:val="000000"/>
          <w:spacing w:val="10"/>
        </w:rPr>
        <w:t xml:space="preserve"> </w:t>
      </w:r>
      <w:r>
        <w:rPr>
          <w:rFonts w:ascii="Arial" w:hAnsi="Arial" w:cs="Arial"/>
          <w:color w:val="000000"/>
        </w:rPr>
        <w:t>p</w:t>
      </w:r>
      <w:r>
        <w:rPr>
          <w:rFonts w:ascii="Arial" w:hAnsi="Arial" w:cs="Arial"/>
          <w:color w:val="000000"/>
          <w:spacing w:val="-1"/>
        </w:rPr>
        <w:t>u</w:t>
      </w:r>
      <w:r>
        <w:rPr>
          <w:rFonts w:ascii="Arial" w:hAnsi="Arial" w:cs="Arial"/>
          <w:color w:val="000000"/>
        </w:rPr>
        <w:t>nto</w:t>
      </w:r>
      <w:r>
        <w:rPr>
          <w:rFonts w:ascii="Arial" w:hAnsi="Arial" w:cs="Arial"/>
          <w:color w:val="000000"/>
          <w:spacing w:val="7"/>
        </w:rPr>
        <w:t xml:space="preserve"> </w:t>
      </w:r>
      <w:r>
        <w:rPr>
          <w:rFonts w:ascii="Arial" w:hAnsi="Arial" w:cs="Arial"/>
          <w:color w:val="000000"/>
        </w:rPr>
        <w:t>precedente: welfare</w:t>
      </w:r>
      <w:r>
        <w:rPr>
          <w:rFonts w:ascii="Arial" w:hAnsi="Arial" w:cs="Arial"/>
          <w:color w:val="000000"/>
          <w:spacing w:val="5"/>
        </w:rPr>
        <w:t xml:space="preserve"> </w:t>
      </w:r>
      <w:r>
        <w:rPr>
          <w:rFonts w:ascii="Arial" w:hAnsi="Arial" w:cs="Arial"/>
          <w:color w:val="000000"/>
        </w:rPr>
        <w:t xml:space="preserve">aziendale, </w:t>
      </w:r>
      <w:r>
        <w:rPr>
          <w:rFonts w:ascii="Arial" w:hAnsi="Arial" w:cs="Arial"/>
          <w:color w:val="000000"/>
          <w:spacing w:val="1"/>
        </w:rPr>
        <w:t>s</w:t>
      </w:r>
      <w:r>
        <w:rPr>
          <w:rFonts w:ascii="Arial" w:hAnsi="Arial" w:cs="Arial"/>
          <w:color w:val="000000"/>
        </w:rPr>
        <w:t>a</w:t>
      </w:r>
      <w:r>
        <w:rPr>
          <w:rFonts w:ascii="Arial" w:hAnsi="Arial" w:cs="Arial"/>
          <w:color w:val="000000"/>
          <w:spacing w:val="1"/>
        </w:rPr>
        <w:t>l</w:t>
      </w:r>
      <w:r>
        <w:rPr>
          <w:rFonts w:ascii="Arial" w:hAnsi="Arial" w:cs="Arial"/>
          <w:color w:val="000000"/>
        </w:rPr>
        <w:t>ute</w:t>
      </w:r>
      <w:r>
        <w:rPr>
          <w:rFonts w:ascii="Arial" w:hAnsi="Arial" w:cs="Arial"/>
          <w:color w:val="000000"/>
          <w:spacing w:val="6"/>
        </w:rPr>
        <w:t xml:space="preserve"> </w:t>
      </w:r>
      <w:r>
        <w:rPr>
          <w:rFonts w:ascii="Arial" w:hAnsi="Arial" w:cs="Arial"/>
          <w:color w:val="000000"/>
        </w:rPr>
        <w:t>e</w:t>
      </w:r>
      <w:r>
        <w:rPr>
          <w:rFonts w:ascii="Arial" w:hAnsi="Arial" w:cs="Arial"/>
          <w:color w:val="000000"/>
          <w:spacing w:val="11"/>
        </w:rPr>
        <w:t xml:space="preserve"> </w:t>
      </w:r>
      <w:r>
        <w:rPr>
          <w:rFonts w:ascii="Arial" w:hAnsi="Arial" w:cs="Arial"/>
          <w:color w:val="000000"/>
        </w:rPr>
        <w:t>sicurezza,</w:t>
      </w:r>
      <w:r>
        <w:rPr>
          <w:rFonts w:ascii="Arial" w:hAnsi="Arial" w:cs="Arial"/>
          <w:color w:val="000000"/>
          <w:spacing w:val="2"/>
        </w:rPr>
        <w:t xml:space="preserve"> </w:t>
      </w:r>
      <w:r>
        <w:rPr>
          <w:rFonts w:ascii="Arial" w:hAnsi="Arial" w:cs="Arial"/>
          <w:color w:val="000000"/>
        </w:rPr>
        <w:t>pr</w:t>
      </w:r>
      <w:r>
        <w:rPr>
          <w:rFonts w:ascii="Arial" w:hAnsi="Arial" w:cs="Arial"/>
          <w:color w:val="000000"/>
          <w:spacing w:val="-1"/>
        </w:rPr>
        <w:t>ev</w:t>
      </w:r>
      <w:r>
        <w:rPr>
          <w:rFonts w:ascii="Arial" w:hAnsi="Arial" w:cs="Arial"/>
          <w:color w:val="000000"/>
        </w:rPr>
        <w:t>idenza</w:t>
      </w:r>
      <w:r>
        <w:rPr>
          <w:rFonts w:ascii="Arial" w:hAnsi="Arial" w:cs="Arial"/>
          <w:color w:val="000000"/>
          <w:spacing w:val="1"/>
        </w:rPr>
        <w:t xml:space="preserve"> </w:t>
      </w:r>
      <w:r>
        <w:rPr>
          <w:rFonts w:ascii="Arial" w:hAnsi="Arial" w:cs="Arial"/>
          <w:color w:val="000000"/>
        </w:rPr>
        <w:t>e assiste</w:t>
      </w:r>
      <w:r>
        <w:rPr>
          <w:rFonts w:ascii="Arial" w:hAnsi="Arial" w:cs="Arial"/>
          <w:color w:val="000000"/>
          <w:spacing w:val="-1"/>
        </w:rPr>
        <w:t>n</w:t>
      </w:r>
      <w:r>
        <w:rPr>
          <w:rFonts w:ascii="Arial" w:hAnsi="Arial" w:cs="Arial"/>
          <w:color w:val="000000"/>
        </w:rPr>
        <w:t>za</w:t>
      </w:r>
      <w:r>
        <w:rPr>
          <w:rFonts w:ascii="Arial" w:hAnsi="Arial" w:cs="Arial"/>
          <w:color w:val="000000"/>
          <w:spacing w:val="-7"/>
        </w:rPr>
        <w:t xml:space="preserve"> </w:t>
      </w:r>
      <w:r>
        <w:rPr>
          <w:rFonts w:ascii="Arial" w:hAnsi="Arial" w:cs="Arial"/>
          <w:color w:val="000000"/>
          <w:spacing w:val="-1"/>
        </w:rPr>
        <w:t>s</w:t>
      </w:r>
      <w:r>
        <w:rPr>
          <w:rFonts w:ascii="Arial" w:hAnsi="Arial" w:cs="Arial"/>
          <w:color w:val="000000"/>
        </w:rPr>
        <w:t>ociale,</w:t>
      </w:r>
      <w:r>
        <w:rPr>
          <w:rFonts w:ascii="Arial" w:hAnsi="Arial" w:cs="Arial"/>
          <w:color w:val="000000"/>
          <w:spacing w:val="-4"/>
        </w:rPr>
        <w:t xml:space="preserve"> </w:t>
      </w:r>
      <w:proofErr w:type="spellStart"/>
      <w:r>
        <w:rPr>
          <w:rFonts w:ascii="Arial" w:hAnsi="Arial" w:cs="Arial"/>
          <w:color w:val="000000"/>
        </w:rPr>
        <w:t>occ</w:t>
      </w:r>
      <w:r>
        <w:rPr>
          <w:rFonts w:ascii="Arial" w:hAnsi="Arial" w:cs="Arial"/>
          <w:color w:val="000000"/>
          <w:spacing w:val="-1"/>
        </w:rPr>
        <w:t>u</w:t>
      </w:r>
      <w:r>
        <w:rPr>
          <w:rFonts w:ascii="Arial" w:hAnsi="Arial" w:cs="Arial"/>
          <w:color w:val="000000"/>
        </w:rPr>
        <w:t>pabilità</w:t>
      </w:r>
      <w:proofErr w:type="spellEnd"/>
      <w:r>
        <w:rPr>
          <w:rFonts w:ascii="Arial" w:hAnsi="Arial" w:cs="Arial"/>
          <w:color w:val="000000"/>
        </w:rPr>
        <w:t>,</w:t>
      </w:r>
      <w:r>
        <w:rPr>
          <w:rFonts w:ascii="Arial" w:hAnsi="Arial" w:cs="Arial"/>
          <w:color w:val="000000"/>
          <w:spacing w:val="-9"/>
        </w:rPr>
        <w:t xml:space="preserve"> </w:t>
      </w:r>
      <w:r>
        <w:rPr>
          <w:rFonts w:ascii="Arial" w:hAnsi="Arial" w:cs="Arial"/>
          <w:color w:val="000000"/>
          <w:spacing w:val="-1"/>
        </w:rPr>
        <w:t>o</w:t>
      </w:r>
      <w:r>
        <w:rPr>
          <w:rFonts w:ascii="Arial" w:hAnsi="Arial" w:cs="Arial"/>
          <w:color w:val="000000"/>
        </w:rPr>
        <w:t>ccupazione,</w:t>
      </w:r>
      <w:r>
        <w:rPr>
          <w:rFonts w:ascii="Arial" w:hAnsi="Arial" w:cs="Arial"/>
          <w:color w:val="000000"/>
          <w:spacing w:val="-10"/>
        </w:rPr>
        <w:t xml:space="preserve"> </w:t>
      </w:r>
      <w:r>
        <w:rPr>
          <w:rFonts w:ascii="Arial" w:hAnsi="Arial" w:cs="Arial"/>
          <w:color w:val="000000"/>
        </w:rPr>
        <w:t>f</w:t>
      </w:r>
      <w:r>
        <w:rPr>
          <w:rFonts w:ascii="Arial" w:hAnsi="Arial" w:cs="Arial"/>
          <w:color w:val="000000"/>
          <w:spacing w:val="-1"/>
        </w:rPr>
        <w:t>o</w:t>
      </w:r>
      <w:r>
        <w:rPr>
          <w:rFonts w:ascii="Arial" w:hAnsi="Arial" w:cs="Arial"/>
          <w:color w:val="000000"/>
        </w:rPr>
        <w:t>rmazione,</w:t>
      </w:r>
      <w:r>
        <w:rPr>
          <w:rFonts w:ascii="Arial" w:hAnsi="Arial" w:cs="Arial"/>
          <w:color w:val="000000"/>
          <w:spacing w:val="-8"/>
        </w:rPr>
        <w:t xml:space="preserve"> </w:t>
      </w:r>
      <w:r>
        <w:rPr>
          <w:rFonts w:ascii="Arial" w:hAnsi="Arial" w:cs="Arial"/>
          <w:color w:val="000000"/>
          <w:spacing w:val="1"/>
        </w:rPr>
        <w:t>c</w:t>
      </w:r>
      <w:r>
        <w:rPr>
          <w:rFonts w:ascii="Arial" w:hAnsi="Arial" w:cs="Arial"/>
          <w:color w:val="000000"/>
        </w:rPr>
        <w:t>on</w:t>
      </w:r>
      <w:r>
        <w:rPr>
          <w:rFonts w:ascii="Arial" w:hAnsi="Arial" w:cs="Arial"/>
          <w:color w:val="000000"/>
          <w:spacing w:val="3"/>
        </w:rPr>
        <w:t>c</w:t>
      </w:r>
      <w:r>
        <w:rPr>
          <w:rFonts w:ascii="Arial" w:hAnsi="Arial" w:cs="Arial"/>
          <w:color w:val="000000"/>
        </w:rPr>
        <w:t>ili</w:t>
      </w:r>
      <w:r>
        <w:rPr>
          <w:rFonts w:ascii="Arial" w:hAnsi="Arial" w:cs="Arial"/>
          <w:color w:val="000000"/>
          <w:spacing w:val="-1"/>
        </w:rPr>
        <w:t>a</w:t>
      </w:r>
      <w:r>
        <w:rPr>
          <w:rFonts w:ascii="Arial" w:hAnsi="Arial" w:cs="Arial"/>
          <w:color w:val="000000"/>
        </w:rPr>
        <w:t>zione</w:t>
      </w:r>
      <w:r>
        <w:rPr>
          <w:rFonts w:ascii="Arial" w:hAnsi="Arial" w:cs="Arial"/>
          <w:color w:val="000000"/>
          <w:spacing w:val="-13"/>
        </w:rPr>
        <w:t xml:space="preserve"> </w:t>
      </w:r>
      <w:r>
        <w:rPr>
          <w:rFonts w:ascii="Arial" w:hAnsi="Arial" w:cs="Arial"/>
          <w:color w:val="000000"/>
        </w:rPr>
        <w:t>tra vita lavorativa</w:t>
      </w:r>
      <w:r>
        <w:rPr>
          <w:rFonts w:ascii="Arial" w:hAnsi="Arial" w:cs="Arial"/>
          <w:color w:val="000000"/>
          <w:spacing w:val="-6"/>
        </w:rPr>
        <w:t xml:space="preserve"> </w:t>
      </w:r>
      <w:r>
        <w:rPr>
          <w:rFonts w:ascii="Arial" w:hAnsi="Arial" w:cs="Arial"/>
          <w:color w:val="000000"/>
        </w:rPr>
        <w:t>e</w:t>
      </w:r>
      <w:r>
        <w:rPr>
          <w:rFonts w:ascii="Arial" w:hAnsi="Arial" w:cs="Arial"/>
          <w:color w:val="000000"/>
          <w:spacing w:val="2"/>
        </w:rPr>
        <w:t xml:space="preserve"> </w:t>
      </w:r>
      <w:r>
        <w:rPr>
          <w:rFonts w:ascii="Arial" w:hAnsi="Arial" w:cs="Arial"/>
          <w:color w:val="000000"/>
        </w:rPr>
        <w:t>vita</w:t>
      </w:r>
    </w:p>
    <w:p w:rsidR="008D5A6C" w:rsidRDefault="008D5A6C">
      <w:pPr>
        <w:widowControl w:val="0"/>
        <w:autoSpaceDE w:val="0"/>
        <w:autoSpaceDN w:val="0"/>
        <w:adjustRightInd w:val="0"/>
        <w:spacing w:after="0" w:line="248" w:lineRule="exact"/>
        <w:ind w:left="397" w:right="6295"/>
        <w:jc w:val="both"/>
        <w:rPr>
          <w:rFonts w:ascii="Arial" w:hAnsi="Arial" w:cs="Arial"/>
          <w:color w:val="000000"/>
        </w:rPr>
      </w:pPr>
      <w:r>
        <w:rPr>
          <w:rFonts w:ascii="Arial" w:hAnsi="Arial" w:cs="Arial"/>
          <w:color w:val="000000"/>
        </w:rPr>
        <w:t>personale,</w:t>
      </w:r>
      <w:r>
        <w:rPr>
          <w:rFonts w:ascii="Arial" w:hAnsi="Arial" w:cs="Arial"/>
          <w:color w:val="000000"/>
          <w:spacing w:val="50"/>
        </w:rPr>
        <w:t xml:space="preserve"> </w:t>
      </w:r>
      <w:r>
        <w:rPr>
          <w:rFonts w:ascii="Arial" w:hAnsi="Arial" w:cs="Arial"/>
          <w:color w:val="000000"/>
        </w:rPr>
        <w:t>supporto</w:t>
      </w:r>
      <w:r>
        <w:rPr>
          <w:rFonts w:ascii="Arial" w:hAnsi="Arial" w:cs="Arial"/>
          <w:color w:val="000000"/>
          <w:spacing w:val="-9"/>
        </w:rPr>
        <w:t xml:space="preserve"> </w:t>
      </w:r>
      <w:r>
        <w:rPr>
          <w:rFonts w:ascii="Arial" w:hAnsi="Arial" w:cs="Arial"/>
          <w:color w:val="000000"/>
        </w:rPr>
        <w:t>allo</w:t>
      </w:r>
      <w:r>
        <w:rPr>
          <w:rFonts w:ascii="Arial" w:hAnsi="Arial" w:cs="Arial"/>
          <w:color w:val="000000"/>
          <w:spacing w:val="-3"/>
        </w:rPr>
        <w:t xml:space="preserve"> </w:t>
      </w:r>
      <w:r>
        <w:rPr>
          <w:rFonts w:ascii="Arial" w:hAnsi="Arial" w:cs="Arial"/>
          <w:color w:val="000000"/>
        </w:rPr>
        <w:t>studio.</w:t>
      </w:r>
    </w:p>
    <w:p w:rsidR="008D5A6C" w:rsidRDefault="008D5A6C" w:rsidP="00106499">
      <w:pPr>
        <w:widowControl w:val="0"/>
        <w:autoSpaceDE w:val="0"/>
        <w:autoSpaceDN w:val="0"/>
        <w:adjustRightInd w:val="0"/>
        <w:spacing w:after="0" w:line="240" w:lineRule="auto"/>
        <w:ind w:left="397" w:right="54" w:hanging="283"/>
        <w:jc w:val="both"/>
        <w:rPr>
          <w:rFonts w:ascii="Arial" w:hAnsi="Arial" w:cs="Arial"/>
          <w:color w:val="000000"/>
        </w:rPr>
      </w:pPr>
      <w:r>
        <w:rPr>
          <w:rFonts w:ascii="Arial" w:hAnsi="Arial" w:cs="Arial"/>
          <w:color w:val="000000"/>
        </w:rPr>
        <w:t>3. Gli</w:t>
      </w:r>
      <w:r>
        <w:rPr>
          <w:rFonts w:ascii="Arial" w:hAnsi="Arial" w:cs="Arial"/>
          <w:color w:val="000000"/>
          <w:spacing w:val="20"/>
        </w:rPr>
        <w:t xml:space="preserve"> </w:t>
      </w:r>
      <w:r>
        <w:rPr>
          <w:rFonts w:ascii="Arial" w:hAnsi="Arial" w:cs="Arial"/>
          <w:color w:val="000000"/>
        </w:rPr>
        <w:t>accordi</w:t>
      </w:r>
      <w:r>
        <w:rPr>
          <w:rFonts w:ascii="Arial" w:hAnsi="Arial" w:cs="Arial"/>
          <w:color w:val="000000"/>
          <w:spacing w:val="15"/>
        </w:rPr>
        <w:t xml:space="preserve"> </w:t>
      </w:r>
      <w:r>
        <w:rPr>
          <w:rFonts w:ascii="Arial" w:hAnsi="Arial" w:cs="Arial"/>
          <w:color w:val="000000"/>
        </w:rPr>
        <w:t>di</w:t>
      </w:r>
      <w:r>
        <w:rPr>
          <w:rFonts w:ascii="Arial" w:hAnsi="Arial" w:cs="Arial"/>
          <w:color w:val="000000"/>
          <w:spacing w:val="21"/>
        </w:rPr>
        <w:t xml:space="preserve"> </w:t>
      </w:r>
      <w:r>
        <w:rPr>
          <w:rFonts w:ascii="Arial" w:hAnsi="Arial" w:cs="Arial"/>
          <w:color w:val="000000"/>
          <w:spacing w:val="1"/>
        </w:rPr>
        <w:t>s</w:t>
      </w:r>
      <w:r>
        <w:rPr>
          <w:rFonts w:ascii="Arial" w:hAnsi="Arial" w:cs="Arial"/>
          <w:color w:val="000000"/>
        </w:rPr>
        <w:t>econdo</w:t>
      </w:r>
      <w:r>
        <w:rPr>
          <w:rFonts w:ascii="Arial" w:hAnsi="Arial" w:cs="Arial"/>
          <w:color w:val="000000"/>
          <w:spacing w:val="14"/>
        </w:rPr>
        <w:t xml:space="preserve"> </w:t>
      </w:r>
      <w:r>
        <w:rPr>
          <w:rFonts w:ascii="Arial" w:hAnsi="Arial" w:cs="Arial"/>
          <w:color w:val="000000"/>
        </w:rPr>
        <w:t>livello</w:t>
      </w:r>
      <w:r>
        <w:rPr>
          <w:rFonts w:ascii="Arial" w:hAnsi="Arial" w:cs="Arial"/>
          <w:color w:val="000000"/>
          <w:spacing w:val="17"/>
        </w:rPr>
        <w:t xml:space="preserve"> </w:t>
      </w:r>
      <w:r>
        <w:rPr>
          <w:rFonts w:ascii="Arial" w:hAnsi="Arial" w:cs="Arial"/>
          <w:color w:val="000000"/>
        </w:rPr>
        <w:t>ha</w:t>
      </w:r>
      <w:r>
        <w:rPr>
          <w:rFonts w:ascii="Arial" w:hAnsi="Arial" w:cs="Arial"/>
          <w:color w:val="000000"/>
          <w:spacing w:val="-1"/>
        </w:rPr>
        <w:t>n</w:t>
      </w:r>
      <w:r>
        <w:rPr>
          <w:rFonts w:ascii="Arial" w:hAnsi="Arial" w:cs="Arial"/>
          <w:color w:val="000000"/>
        </w:rPr>
        <w:t>no</w:t>
      </w:r>
      <w:r>
        <w:rPr>
          <w:rFonts w:ascii="Arial" w:hAnsi="Arial" w:cs="Arial"/>
          <w:color w:val="000000"/>
          <w:spacing w:val="17"/>
        </w:rPr>
        <w:t xml:space="preserve"> </w:t>
      </w:r>
      <w:r>
        <w:rPr>
          <w:rFonts w:ascii="Arial" w:hAnsi="Arial" w:cs="Arial"/>
          <w:color w:val="000000"/>
        </w:rPr>
        <w:t>durata</w:t>
      </w:r>
      <w:r>
        <w:rPr>
          <w:rFonts w:ascii="Arial" w:hAnsi="Arial" w:cs="Arial"/>
          <w:color w:val="000000"/>
          <w:spacing w:val="17"/>
        </w:rPr>
        <w:t xml:space="preserve"> </w:t>
      </w:r>
      <w:r>
        <w:rPr>
          <w:rFonts w:ascii="Arial" w:hAnsi="Arial" w:cs="Arial"/>
          <w:color w:val="000000"/>
        </w:rPr>
        <w:t>triennale.</w:t>
      </w:r>
      <w:r>
        <w:rPr>
          <w:rFonts w:ascii="Arial" w:hAnsi="Arial" w:cs="Arial"/>
          <w:color w:val="000000"/>
          <w:spacing w:val="14"/>
        </w:rPr>
        <w:t xml:space="preserve"> </w:t>
      </w:r>
      <w:r>
        <w:rPr>
          <w:rFonts w:ascii="Arial" w:hAnsi="Arial" w:cs="Arial"/>
          <w:color w:val="000000"/>
        </w:rPr>
        <w:t>La</w:t>
      </w:r>
      <w:r>
        <w:rPr>
          <w:rFonts w:ascii="Arial" w:hAnsi="Arial" w:cs="Arial"/>
          <w:color w:val="000000"/>
          <w:spacing w:val="19"/>
        </w:rPr>
        <w:t xml:space="preserve"> </w:t>
      </w:r>
      <w:r>
        <w:rPr>
          <w:rFonts w:ascii="Arial" w:hAnsi="Arial" w:cs="Arial"/>
          <w:color w:val="000000"/>
        </w:rPr>
        <w:t>l</w:t>
      </w:r>
      <w:r>
        <w:rPr>
          <w:rFonts w:ascii="Arial" w:hAnsi="Arial" w:cs="Arial"/>
          <w:color w:val="000000"/>
          <w:spacing w:val="1"/>
        </w:rPr>
        <w:t>o</w:t>
      </w:r>
      <w:r>
        <w:rPr>
          <w:rFonts w:ascii="Arial" w:hAnsi="Arial" w:cs="Arial"/>
          <w:color w:val="000000"/>
        </w:rPr>
        <w:t>ro</w:t>
      </w:r>
      <w:r>
        <w:rPr>
          <w:rFonts w:ascii="Arial" w:hAnsi="Arial" w:cs="Arial"/>
          <w:color w:val="000000"/>
          <w:spacing w:val="19"/>
        </w:rPr>
        <w:t xml:space="preserve"> </w:t>
      </w:r>
      <w:r>
        <w:rPr>
          <w:rFonts w:ascii="Arial" w:hAnsi="Arial" w:cs="Arial"/>
          <w:color w:val="000000"/>
          <w:spacing w:val="1"/>
        </w:rPr>
        <w:t>c</w:t>
      </w:r>
      <w:r>
        <w:rPr>
          <w:rFonts w:ascii="Arial" w:hAnsi="Arial" w:cs="Arial"/>
          <w:color w:val="000000"/>
        </w:rPr>
        <w:t>oll</w:t>
      </w:r>
      <w:r>
        <w:rPr>
          <w:rFonts w:ascii="Arial" w:hAnsi="Arial" w:cs="Arial"/>
          <w:color w:val="000000"/>
          <w:spacing w:val="-1"/>
        </w:rPr>
        <w:t>o</w:t>
      </w:r>
      <w:r>
        <w:rPr>
          <w:rFonts w:ascii="Arial" w:hAnsi="Arial" w:cs="Arial"/>
          <w:color w:val="000000"/>
        </w:rPr>
        <w:t>cazione</w:t>
      </w:r>
      <w:r>
        <w:rPr>
          <w:rFonts w:ascii="Arial" w:hAnsi="Arial" w:cs="Arial"/>
          <w:color w:val="000000"/>
          <w:spacing w:val="11"/>
        </w:rPr>
        <w:t xml:space="preserve"> </w:t>
      </w:r>
      <w:r>
        <w:rPr>
          <w:rFonts w:ascii="Arial" w:hAnsi="Arial" w:cs="Arial"/>
          <w:color w:val="000000"/>
        </w:rPr>
        <w:t>temporale</w:t>
      </w:r>
      <w:r>
        <w:rPr>
          <w:rFonts w:ascii="Arial" w:hAnsi="Arial" w:cs="Arial"/>
          <w:color w:val="000000"/>
          <w:spacing w:val="13"/>
        </w:rPr>
        <w:t xml:space="preserve"> </w:t>
      </w:r>
      <w:r>
        <w:rPr>
          <w:rFonts w:ascii="Arial" w:hAnsi="Arial" w:cs="Arial"/>
          <w:color w:val="000000"/>
        </w:rPr>
        <w:t xml:space="preserve">sarà </w:t>
      </w:r>
      <w:r>
        <w:rPr>
          <w:rFonts w:ascii="Arial" w:hAnsi="Arial" w:cs="Arial"/>
          <w:color w:val="000000"/>
        </w:rPr>
        <w:lastRenderedPageBreak/>
        <w:t>armonizzata</w:t>
      </w:r>
      <w:r>
        <w:rPr>
          <w:rFonts w:ascii="Arial" w:hAnsi="Arial" w:cs="Arial"/>
          <w:color w:val="000000"/>
          <w:spacing w:val="-1"/>
        </w:rPr>
        <w:t xml:space="preserve"> </w:t>
      </w:r>
      <w:r>
        <w:rPr>
          <w:rFonts w:ascii="Arial" w:hAnsi="Arial" w:cs="Arial"/>
          <w:color w:val="000000"/>
        </w:rPr>
        <w:t>in</w:t>
      </w:r>
      <w:r>
        <w:rPr>
          <w:rFonts w:ascii="Arial" w:hAnsi="Arial" w:cs="Arial"/>
          <w:color w:val="000000"/>
          <w:spacing w:val="9"/>
        </w:rPr>
        <w:t xml:space="preserve"> </w:t>
      </w:r>
      <w:r>
        <w:rPr>
          <w:rFonts w:ascii="Arial" w:hAnsi="Arial" w:cs="Arial"/>
          <w:color w:val="000000"/>
        </w:rPr>
        <w:t>modo</w:t>
      </w:r>
      <w:r>
        <w:rPr>
          <w:rFonts w:ascii="Arial" w:hAnsi="Arial" w:cs="Arial"/>
          <w:color w:val="000000"/>
          <w:spacing w:val="5"/>
        </w:rPr>
        <w:t xml:space="preserve"> </w:t>
      </w:r>
      <w:r>
        <w:rPr>
          <w:rFonts w:ascii="Arial" w:hAnsi="Arial" w:cs="Arial"/>
          <w:color w:val="000000"/>
        </w:rPr>
        <w:t>da</w:t>
      </w:r>
      <w:r>
        <w:rPr>
          <w:rFonts w:ascii="Arial" w:hAnsi="Arial" w:cs="Arial"/>
          <w:color w:val="000000"/>
          <w:spacing w:val="10"/>
        </w:rPr>
        <w:t xml:space="preserve"> </w:t>
      </w:r>
      <w:r>
        <w:rPr>
          <w:rFonts w:ascii="Arial" w:hAnsi="Arial" w:cs="Arial"/>
          <w:color w:val="000000"/>
        </w:rPr>
        <w:t>evitare</w:t>
      </w:r>
      <w:r>
        <w:rPr>
          <w:rFonts w:ascii="Arial" w:hAnsi="Arial" w:cs="Arial"/>
          <w:color w:val="000000"/>
          <w:spacing w:val="4"/>
        </w:rPr>
        <w:t xml:space="preserve"> </w:t>
      </w:r>
      <w:r>
        <w:rPr>
          <w:rFonts w:ascii="Arial" w:hAnsi="Arial" w:cs="Arial"/>
          <w:color w:val="000000"/>
          <w:spacing w:val="1"/>
        </w:rPr>
        <w:t>s</w:t>
      </w:r>
      <w:r>
        <w:rPr>
          <w:rFonts w:ascii="Arial" w:hAnsi="Arial" w:cs="Arial"/>
          <w:color w:val="000000"/>
        </w:rPr>
        <w:t>ovrapposizio</w:t>
      </w:r>
      <w:r>
        <w:rPr>
          <w:rFonts w:ascii="Arial" w:hAnsi="Arial" w:cs="Arial"/>
          <w:color w:val="000000"/>
          <w:spacing w:val="-1"/>
        </w:rPr>
        <w:t>n</w:t>
      </w:r>
      <w:r>
        <w:rPr>
          <w:rFonts w:ascii="Arial" w:hAnsi="Arial" w:cs="Arial"/>
          <w:color w:val="000000"/>
        </w:rPr>
        <w:t>i</w:t>
      </w:r>
      <w:r>
        <w:rPr>
          <w:rFonts w:ascii="Arial" w:hAnsi="Arial" w:cs="Arial"/>
          <w:color w:val="000000"/>
          <w:spacing w:val="-4"/>
        </w:rPr>
        <w:t xml:space="preserve"> </w:t>
      </w:r>
      <w:r>
        <w:rPr>
          <w:rFonts w:ascii="Arial" w:hAnsi="Arial" w:cs="Arial"/>
          <w:color w:val="000000"/>
        </w:rPr>
        <w:t>tra</w:t>
      </w:r>
      <w:r>
        <w:rPr>
          <w:rFonts w:ascii="Arial" w:hAnsi="Arial" w:cs="Arial"/>
          <w:color w:val="000000"/>
          <w:spacing w:val="8"/>
        </w:rPr>
        <w:t xml:space="preserve"> </w:t>
      </w:r>
      <w:r>
        <w:rPr>
          <w:rFonts w:ascii="Arial" w:hAnsi="Arial" w:cs="Arial"/>
          <w:color w:val="000000"/>
        </w:rPr>
        <w:t>i</w:t>
      </w:r>
      <w:r>
        <w:rPr>
          <w:rFonts w:ascii="Arial" w:hAnsi="Arial" w:cs="Arial"/>
          <w:color w:val="000000"/>
          <w:spacing w:val="10"/>
        </w:rPr>
        <w:t xml:space="preserve"> </w:t>
      </w:r>
      <w:r>
        <w:rPr>
          <w:rFonts w:ascii="Arial" w:hAnsi="Arial" w:cs="Arial"/>
          <w:color w:val="000000"/>
        </w:rPr>
        <w:t>due</w:t>
      </w:r>
      <w:r>
        <w:rPr>
          <w:rFonts w:ascii="Arial" w:hAnsi="Arial" w:cs="Arial"/>
          <w:color w:val="000000"/>
          <w:spacing w:val="7"/>
        </w:rPr>
        <w:t xml:space="preserve"> </w:t>
      </w:r>
      <w:r>
        <w:rPr>
          <w:rFonts w:ascii="Arial" w:hAnsi="Arial" w:cs="Arial"/>
          <w:color w:val="000000"/>
        </w:rPr>
        <w:t>liv</w:t>
      </w:r>
      <w:r>
        <w:rPr>
          <w:rFonts w:ascii="Arial" w:hAnsi="Arial" w:cs="Arial"/>
          <w:color w:val="000000"/>
          <w:spacing w:val="1"/>
        </w:rPr>
        <w:t>e</w:t>
      </w:r>
      <w:r>
        <w:rPr>
          <w:rFonts w:ascii="Arial" w:hAnsi="Arial" w:cs="Arial"/>
          <w:color w:val="000000"/>
        </w:rPr>
        <w:t>lli</w:t>
      </w:r>
      <w:r>
        <w:rPr>
          <w:rFonts w:ascii="Arial" w:hAnsi="Arial" w:cs="Arial"/>
          <w:color w:val="000000"/>
          <w:spacing w:val="6"/>
        </w:rPr>
        <w:t xml:space="preserve"> </w:t>
      </w:r>
      <w:r>
        <w:rPr>
          <w:rFonts w:ascii="Arial" w:hAnsi="Arial" w:cs="Arial"/>
          <w:color w:val="000000"/>
        </w:rPr>
        <w:t>di</w:t>
      </w:r>
      <w:r>
        <w:rPr>
          <w:rFonts w:ascii="Arial" w:hAnsi="Arial" w:cs="Arial"/>
          <w:color w:val="000000"/>
          <w:spacing w:val="9"/>
        </w:rPr>
        <w:t xml:space="preserve"> </w:t>
      </w:r>
      <w:r>
        <w:rPr>
          <w:rFonts w:ascii="Arial" w:hAnsi="Arial" w:cs="Arial"/>
          <w:color w:val="000000"/>
          <w:spacing w:val="1"/>
        </w:rPr>
        <w:t>c</w:t>
      </w:r>
      <w:r>
        <w:rPr>
          <w:rFonts w:ascii="Arial" w:hAnsi="Arial" w:cs="Arial"/>
          <w:color w:val="000000"/>
        </w:rPr>
        <w:t>ontrat</w:t>
      </w:r>
      <w:r>
        <w:rPr>
          <w:rFonts w:ascii="Arial" w:hAnsi="Arial" w:cs="Arial"/>
          <w:color w:val="000000"/>
          <w:spacing w:val="-1"/>
        </w:rPr>
        <w:t>t</w:t>
      </w:r>
      <w:r>
        <w:rPr>
          <w:rFonts w:ascii="Arial" w:hAnsi="Arial" w:cs="Arial"/>
          <w:color w:val="000000"/>
        </w:rPr>
        <w:t>azione.</w:t>
      </w:r>
      <w:r>
        <w:rPr>
          <w:rFonts w:ascii="Arial" w:hAnsi="Arial" w:cs="Arial"/>
          <w:color w:val="000000"/>
          <w:spacing w:val="-3"/>
        </w:rPr>
        <w:t xml:space="preserve"> </w:t>
      </w:r>
      <w:r>
        <w:rPr>
          <w:rFonts w:ascii="Arial" w:hAnsi="Arial" w:cs="Arial"/>
          <w:color w:val="000000"/>
        </w:rPr>
        <w:t>La</w:t>
      </w:r>
      <w:r>
        <w:rPr>
          <w:rFonts w:ascii="Arial" w:hAnsi="Arial" w:cs="Arial"/>
          <w:color w:val="000000"/>
          <w:spacing w:val="9"/>
        </w:rPr>
        <w:t xml:space="preserve"> </w:t>
      </w:r>
      <w:r>
        <w:rPr>
          <w:rFonts w:ascii="Arial" w:hAnsi="Arial" w:cs="Arial"/>
          <w:color w:val="000000"/>
        </w:rPr>
        <w:t>richiesta</w:t>
      </w:r>
      <w:r>
        <w:rPr>
          <w:rFonts w:ascii="Arial" w:hAnsi="Arial" w:cs="Arial"/>
          <w:color w:val="000000"/>
          <w:spacing w:val="3"/>
        </w:rPr>
        <w:t xml:space="preserve"> </w:t>
      </w:r>
      <w:r>
        <w:rPr>
          <w:rFonts w:ascii="Arial" w:hAnsi="Arial" w:cs="Arial"/>
          <w:color w:val="000000"/>
        </w:rPr>
        <w:t>di rinnovo</w:t>
      </w:r>
      <w:r>
        <w:rPr>
          <w:rFonts w:ascii="Arial" w:hAnsi="Arial" w:cs="Arial"/>
          <w:color w:val="000000"/>
          <w:spacing w:val="4"/>
        </w:rPr>
        <w:t xml:space="preserve"> </w:t>
      </w:r>
      <w:r>
        <w:rPr>
          <w:rFonts w:ascii="Arial" w:hAnsi="Arial" w:cs="Arial"/>
          <w:color w:val="000000"/>
        </w:rPr>
        <w:t>di</w:t>
      </w:r>
      <w:r>
        <w:rPr>
          <w:rFonts w:ascii="Arial" w:hAnsi="Arial" w:cs="Arial"/>
          <w:color w:val="000000"/>
          <w:spacing w:val="9"/>
        </w:rPr>
        <w:t xml:space="preserve"> </w:t>
      </w:r>
      <w:r>
        <w:rPr>
          <w:rFonts w:ascii="Arial" w:hAnsi="Arial" w:cs="Arial"/>
          <w:color w:val="000000"/>
          <w:spacing w:val="-1"/>
        </w:rPr>
        <w:t>t</w:t>
      </w:r>
      <w:r>
        <w:rPr>
          <w:rFonts w:ascii="Arial" w:hAnsi="Arial" w:cs="Arial"/>
          <w:color w:val="000000"/>
        </w:rPr>
        <w:t>ali</w:t>
      </w:r>
      <w:r>
        <w:rPr>
          <w:rFonts w:ascii="Arial" w:hAnsi="Arial" w:cs="Arial"/>
          <w:color w:val="000000"/>
          <w:spacing w:val="8"/>
        </w:rPr>
        <w:t xml:space="preserve"> </w:t>
      </w:r>
      <w:r>
        <w:rPr>
          <w:rFonts w:ascii="Arial" w:hAnsi="Arial" w:cs="Arial"/>
          <w:color w:val="000000"/>
        </w:rPr>
        <w:t>accordi</w:t>
      </w:r>
      <w:r>
        <w:rPr>
          <w:rFonts w:ascii="Arial" w:hAnsi="Arial" w:cs="Arial"/>
          <w:color w:val="000000"/>
          <w:spacing w:val="4"/>
        </w:rPr>
        <w:t xml:space="preserve"> </w:t>
      </w:r>
      <w:r>
        <w:rPr>
          <w:rFonts w:ascii="Arial" w:hAnsi="Arial" w:cs="Arial"/>
          <w:color w:val="000000"/>
          <w:spacing w:val="-1"/>
        </w:rPr>
        <w:t>d</w:t>
      </w:r>
      <w:r>
        <w:rPr>
          <w:rFonts w:ascii="Arial" w:hAnsi="Arial" w:cs="Arial"/>
          <w:color w:val="000000"/>
        </w:rPr>
        <w:t>eve</w:t>
      </w:r>
      <w:r>
        <w:rPr>
          <w:rFonts w:ascii="Arial" w:hAnsi="Arial" w:cs="Arial"/>
          <w:color w:val="000000"/>
          <w:spacing w:val="6"/>
        </w:rPr>
        <w:t xml:space="preserve"> </w:t>
      </w:r>
      <w:r>
        <w:rPr>
          <w:rFonts w:ascii="Arial" w:hAnsi="Arial" w:cs="Arial"/>
          <w:color w:val="000000"/>
        </w:rPr>
        <w:t>essere</w:t>
      </w:r>
      <w:r>
        <w:rPr>
          <w:rFonts w:ascii="Arial" w:hAnsi="Arial" w:cs="Arial"/>
          <w:color w:val="000000"/>
          <w:spacing w:val="4"/>
        </w:rPr>
        <w:t xml:space="preserve"> </w:t>
      </w:r>
      <w:r>
        <w:rPr>
          <w:rFonts w:ascii="Arial" w:hAnsi="Arial" w:cs="Arial"/>
          <w:color w:val="000000"/>
        </w:rPr>
        <w:t>avanzata</w:t>
      </w:r>
      <w:r>
        <w:rPr>
          <w:rFonts w:ascii="Arial" w:hAnsi="Arial" w:cs="Arial"/>
          <w:color w:val="000000"/>
          <w:spacing w:val="2"/>
        </w:rPr>
        <w:t xml:space="preserve"> </w:t>
      </w:r>
      <w:r>
        <w:rPr>
          <w:rFonts w:ascii="Arial" w:hAnsi="Arial" w:cs="Arial"/>
          <w:color w:val="000000"/>
        </w:rPr>
        <w:t>in</w:t>
      </w:r>
      <w:r>
        <w:rPr>
          <w:rFonts w:ascii="Arial" w:hAnsi="Arial" w:cs="Arial"/>
          <w:color w:val="000000"/>
          <w:spacing w:val="8"/>
        </w:rPr>
        <w:t xml:space="preserve"> </w:t>
      </w:r>
      <w:r>
        <w:rPr>
          <w:rFonts w:ascii="Arial" w:hAnsi="Arial" w:cs="Arial"/>
          <w:color w:val="000000"/>
        </w:rPr>
        <w:t>tempo</w:t>
      </w:r>
      <w:r>
        <w:rPr>
          <w:rFonts w:ascii="Arial" w:hAnsi="Arial" w:cs="Arial"/>
          <w:color w:val="000000"/>
          <w:spacing w:val="5"/>
        </w:rPr>
        <w:t xml:space="preserve"> </w:t>
      </w:r>
      <w:r>
        <w:rPr>
          <w:rFonts w:ascii="Arial" w:hAnsi="Arial" w:cs="Arial"/>
          <w:color w:val="000000"/>
        </w:rPr>
        <w:t>utile</w:t>
      </w:r>
      <w:r>
        <w:rPr>
          <w:rFonts w:ascii="Arial" w:hAnsi="Arial" w:cs="Arial"/>
          <w:color w:val="000000"/>
          <w:spacing w:val="6"/>
        </w:rPr>
        <w:t xml:space="preserve"> </w:t>
      </w:r>
      <w:r>
        <w:rPr>
          <w:rFonts w:ascii="Arial" w:hAnsi="Arial" w:cs="Arial"/>
          <w:color w:val="000000"/>
        </w:rPr>
        <w:t>al</w:t>
      </w:r>
      <w:r>
        <w:rPr>
          <w:rFonts w:ascii="Arial" w:hAnsi="Arial" w:cs="Arial"/>
          <w:color w:val="000000"/>
          <w:spacing w:val="10"/>
        </w:rPr>
        <w:t xml:space="preserve"> </w:t>
      </w:r>
      <w:r>
        <w:rPr>
          <w:rFonts w:ascii="Arial" w:hAnsi="Arial" w:cs="Arial"/>
          <w:color w:val="000000"/>
        </w:rPr>
        <w:t>fine</w:t>
      </w:r>
      <w:r>
        <w:rPr>
          <w:rFonts w:ascii="Arial" w:hAnsi="Arial" w:cs="Arial"/>
          <w:color w:val="000000"/>
          <w:spacing w:val="7"/>
        </w:rPr>
        <w:t xml:space="preserve"> </w:t>
      </w:r>
      <w:r>
        <w:rPr>
          <w:rFonts w:ascii="Arial" w:hAnsi="Arial" w:cs="Arial"/>
          <w:color w:val="000000"/>
        </w:rPr>
        <w:t>di</w:t>
      </w:r>
      <w:r>
        <w:rPr>
          <w:rFonts w:ascii="Arial" w:hAnsi="Arial" w:cs="Arial"/>
          <w:color w:val="000000"/>
          <w:spacing w:val="9"/>
        </w:rPr>
        <w:t xml:space="preserve"> </w:t>
      </w:r>
      <w:r>
        <w:rPr>
          <w:rFonts w:ascii="Arial" w:hAnsi="Arial" w:cs="Arial"/>
          <w:color w:val="000000"/>
        </w:rPr>
        <w:t>c</w:t>
      </w:r>
      <w:r>
        <w:rPr>
          <w:rFonts w:ascii="Arial" w:hAnsi="Arial" w:cs="Arial"/>
          <w:color w:val="000000"/>
          <w:spacing w:val="-1"/>
        </w:rPr>
        <w:t>o</w:t>
      </w:r>
      <w:r>
        <w:rPr>
          <w:rFonts w:ascii="Arial" w:hAnsi="Arial" w:cs="Arial"/>
          <w:color w:val="000000"/>
        </w:rPr>
        <w:t>nsentire l’a</w:t>
      </w:r>
      <w:r>
        <w:rPr>
          <w:rFonts w:ascii="Arial" w:hAnsi="Arial" w:cs="Arial"/>
          <w:color w:val="000000"/>
          <w:spacing w:val="-1"/>
        </w:rPr>
        <w:t>p</w:t>
      </w:r>
      <w:r>
        <w:rPr>
          <w:rFonts w:ascii="Arial" w:hAnsi="Arial" w:cs="Arial"/>
          <w:color w:val="000000"/>
        </w:rPr>
        <w:t>ertura</w:t>
      </w:r>
      <w:r>
        <w:rPr>
          <w:rFonts w:ascii="Arial" w:hAnsi="Arial" w:cs="Arial"/>
          <w:color w:val="000000"/>
          <w:spacing w:val="2"/>
        </w:rPr>
        <w:t xml:space="preserve"> </w:t>
      </w:r>
      <w:r>
        <w:rPr>
          <w:rFonts w:ascii="Arial" w:hAnsi="Arial" w:cs="Arial"/>
          <w:color w:val="000000"/>
        </w:rPr>
        <w:t>della procedura</w:t>
      </w:r>
      <w:r>
        <w:rPr>
          <w:rFonts w:ascii="Arial" w:hAnsi="Arial" w:cs="Arial"/>
          <w:color w:val="000000"/>
          <w:spacing w:val="25"/>
        </w:rPr>
        <w:t xml:space="preserve"> </w:t>
      </w:r>
      <w:r>
        <w:rPr>
          <w:rFonts w:ascii="Arial" w:hAnsi="Arial" w:cs="Arial"/>
          <w:color w:val="000000"/>
          <w:spacing w:val="-1"/>
        </w:rPr>
        <w:t>n</w:t>
      </w:r>
      <w:r>
        <w:rPr>
          <w:rFonts w:ascii="Arial" w:hAnsi="Arial" w:cs="Arial"/>
          <w:color w:val="000000"/>
        </w:rPr>
        <w:t>egoziale</w:t>
      </w:r>
      <w:r>
        <w:rPr>
          <w:rFonts w:ascii="Arial" w:hAnsi="Arial" w:cs="Arial"/>
          <w:color w:val="000000"/>
          <w:spacing w:val="26"/>
        </w:rPr>
        <w:t xml:space="preserve"> </w:t>
      </w:r>
      <w:r>
        <w:rPr>
          <w:rFonts w:ascii="Arial" w:hAnsi="Arial" w:cs="Arial"/>
          <w:color w:val="000000"/>
          <w:spacing w:val="-1"/>
        </w:rPr>
        <w:t>a</w:t>
      </w:r>
      <w:r>
        <w:rPr>
          <w:rFonts w:ascii="Arial" w:hAnsi="Arial" w:cs="Arial"/>
          <w:color w:val="000000"/>
        </w:rPr>
        <w:t>lmeno</w:t>
      </w:r>
      <w:r>
        <w:rPr>
          <w:rFonts w:ascii="Arial" w:hAnsi="Arial" w:cs="Arial"/>
          <w:color w:val="000000"/>
          <w:spacing w:val="28"/>
        </w:rPr>
        <w:t xml:space="preserve"> </w:t>
      </w:r>
      <w:r>
        <w:rPr>
          <w:rFonts w:ascii="Arial" w:hAnsi="Arial" w:cs="Arial"/>
          <w:color w:val="000000"/>
        </w:rPr>
        <w:t>due</w:t>
      </w:r>
      <w:r>
        <w:rPr>
          <w:rFonts w:ascii="Arial" w:hAnsi="Arial" w:cs="Arial"/>
          <w:color w:val="000000"/>
          <w:spacing w:val="31"/>
        </w:rPr>
        <w:t xml:space="preserve"> </w:t>
      </w:r>
      <w:r>
        <w:rPr>
          <w:rFonts w:ascii="Arial" w:hAnsi="Arial" w:cs="Arial"/>
          <w:color w:val="000000"/>
        </w:rPr>
        <w:t>mesi</w:t>
      </w:r>
      <w:r>
        <w:rPr>
          <w:rFonts w:ascii="Arial" w:hAnsi="Arial" w:cs="Arial"/>
          <w:color w:val="000000"/>
          <w:spacing w:val="31"/>
        </w:rPr>
        <w:t xml:space="preserve"> </w:t>
      </w:r>
      <w:r>
        <w:rPr>
          <w:rFonts w:ascii="Arial" w:hAnsi="Arial" w:cs="Arial"/>
          <w:color w:val="000000"/>
        </w:rPr>
        <w:t>prima</w:t>
      </w:r>
      <w:r>
        <w:rPr>
          <w:rFonts w:ascii="Arial" w:hAnsi="Arial" w:cs="Arial"/>
          <w:color w:val="000000"/>
          <w:spacing w:val="30"/>
        </w:rPr>
        <w:t xml:space="preserve"> </w:t>
      </w:r>
      <w:r>
        <w:rPr>
          <w:rFonts w:ascii="Arial" w:hAnsi="Arial" w:cs="Arial"/>
          <w:color w:val="000000"/>
        </w:rPr>
        <w:t>della</w:t>
      </w:r>
      <w:r>
        <w:rPr>
          <w:rFonts w:ascii="Arial" w:hAnsi="Arial" w:cs="Arial"/>
          <w:color w:val="000000"/>
          <w:spacing w:val="31"/>
        </w:rPr>
        <w:t xml:space="preserve"> </w:t>
      </w:r>
      <w:r>
        <w:rPr>
          <w:rFonts w:ascii="Arial" w:hAnsi="Arial" w:cs="Arial"/>
          <w:color w:val="000000"/>
          <w:spacing w:val="1"/>
        </w:rPr>
        <w:t>s</w:t>
      </w:r>
      <w:r>
        <w:rPr>
          <w:rFonts w:ascii="Arial" w:hAnsi="Arial" w:cs="Arial"/>
          <w:color w:val="000000"/>
        </w:rPr>
        <w:t>ua</w:t>
      </w:r>
      <w:r>
        <w:rPr>
          <w:rFonts w:ascii="Arial" w:hAnsi="Arial" w:cs="Arial"/>
          <w:color w:val="000000"/>
          <w:spacing w:val="31"/>
        </w:rPr>
        <w:t xml:space="preserve"> </w:t>
      </w:r>
      <w:r>
        <w:rPr>
          <w:rFonts w:ascii="Arial" w:hAnsi="Arial" w:cs="Arial"/>
          <w:color w:val="000000"/>
          <w:spacing w:val="-1"/>
        </w:rPr>
        <w:t>s</w:t>
      </w:r>
      <w:r>
        <w:rPr>
          <w:rFonts w:ascii="Arial" w:hAnsi="Arial" w:cs="Arial"/>
          <w:color w:val="000000"/>
        </w:rPr>
        <w:t>cadenza.</w:t>
      </w:r>
      <w:r>
        <w:rPr>
          <w:rFonts w:ascii="Arial" w:hAnsi="Arial" w:cs="Arial"/>
          <w:color w:val="000000"/>
          <w:spacing w:val="25"/>
        </w:rPr>
        <w:t xml:space="preserve"> </w:t>
      </w:r>
      <w:r>
        <w:rPr>
          <w:rFonts w:ascii="Arial" w:hAnsi="Arial" w:cs="Arial"/>
          <w:color w:val="000000"/>
        </w:rPr>
        <w:t>La</w:t>
      </w:r>
      <w:r>
        <w:rPr>
          <w:rFonts w:ascii="Arial" w:hAnsi="Arial" w:cs="Arial"/>
          <w:color w:val="000000"/>
          <w:spacing w:val="33"/>
        </w:rPr>
        <w:t xml:space="preserve"> </w:t>
      </w:r>
      <w:r>
        <w:rPr>
          <w:rFonts w:ascii="Arial" w:hAnsi="Arial" w:cs="Arial"/>
          <w:color w:val="000000"/>
        </w:rPr>
        <w:t>parte</w:t>
      </w:r>
      <w:r>
        <w:rPr>
          <w:rFonts w:ascii="Arial" w:hAnsi="Arial" w:cs="Arial"/>
          <w:color w:val="000000"/>
          <w:spacing w:val="30"/>
        </w:rPr>
        <w:t xml:space="preserve"> </w:t>
      </w:r>
      <w:r>
        <w:rPr>
          <w:rFonts w:ascii="Arial" w:hAnsi="Arial" w:cs="Arial"/>
          <w:color w:val="000000"/>
        </w:rPr>
        <w:t>destinataria</w:t>
      </w:r>
      <w:r>
        <w:rPr>
          <w:rFonts w:ascii="Arial" w:hAnsi="Arial" w:cs="Arial"/>
          <w:color w:val="000000"/>
          <w:spacing w:val="24"/>
        </w:rPr>
        <w:t xml:space="preserve"> </w:t>
      </w:r>
      <w:r>
        <w:rPr>
          <w:rFonts w:ascii="Arial" w:hAnsi="Arial" w:cs="Arial"/>
          <w:color w:val="000000"/>
        </w:rPr>
        <w:t>della richiesta</w:t>
      </w:r>
      <w:r>
        <w:rPr>
          <w:rFonts w:ascii="Arial" w:hAnsi="Arial" w:cs="Arial"/>
          <w:color w:val="000000"/>
          <w:spacing w:val="2"/>
        </w:rPr>
        <w:t xml:space="preserve"> </w:t>
      </w:r>
      <w:r>
        <w:rPr>
          <w:rFonts w:ascii="Arial" w:hAnsi="Arial" w:cs="Arial"/>
          <w:color w:val="000000"/>
          <w:spacing w:val="-1"/>
        </w:rPr>
        <w:t>d</w:t>
      </w:r>
      <w:r>
        <w:rPr>
          <w:rFonts w:ascii="Arial" w:hAnsi="Arial" w:cs="Arial"/>
          <w:color w:val="000000"/>
        </w:rPr>
        <w:t>i</w:t>
      </w:r>
      <w:r>
        <w:rPr>
          <w:rFonts w:ascii="Arial" w:hAnsi="Arial" w:cs="Arial"/>
          <w:color w:val="000000"/>
          <w:spacing w:val="8"/>
        </w:rPr>
        <w:t xml:space="preserve"> </w:t>
      </w:r>
      <w:r>
        <w:rPr>
          <w:rFonts w:ascii="Arial" w:hAnsi="Arial" w:cs="Arial"/>
          <w:color w:val="000000"/>
          <w:spacing w:val="-1"/>
        </w:rPr>
        <w:t>r</w:t>
      </w:r>
      <w:r>
        <w:rPr>
          <w:rFonts w:ascii="Arial" w:hAnsi="Arial" w:cs="Arial"/>
          <w:color w:val="000000"/>
        </w:rPr>
        <w:t>innovo</w:t>
      </w:r>
      <w:r>
        <w:rPr>
          <w:rFonts w:ascii="Arial" w:hAnsi="Arial" w:cs="Arial"/>
          <w:color w:val="000000"/>
          <w:spacing w:val="3"/>
        </w:rPr>
        <w:t xml:space="preserve"> </w:t>
      </w:r>
      <w:r>
        <w:rPr>
          <w:rFonts w:ascii="Arial" w:hAnsi="Arial" w:cs="Arial"/>
          <w:color w:val="000000"/>
        </w:rPr>
        <w:t>dovrà</w:t>
      </w:r>
      <w:r>
        <w:rPr>
          <w:rFonts w:ascii="Arial" w:hAnsi="Arial" w:cs="Arial"/>
          <w:color w:val="000000"/>
          <w:spacing w:val="4"/>
        </w:rPr>
        <w:t xml:space="preserve"> </w:t>
      </w:r>
      <w:r>
        <w:rPr>
          <w:rFonts w:ascii="Arial" w:hAnsi="Arial" w:cs="Arial"/>
          <w:color w:val="000000"/>
        </w:rPr>
        <w:t>darne</w:t>
      </w:r>
      <w:r>
        <w:rPr>
          <w:rFonts w:ascii="Arial" w:hAnsi="Arial" w:cs="Arial"/>
          <w:color w:val="000000"/>
          <w:spacing w:val="4"/>
        </w:rPr>
        <w:t xml:space="preserve"> </w:t>
      </w:r>
      <w:r>
        <w:rPr>
          <w:rFonts w:ascii="Arial" w:hAnsi="Arial" w:cs="Arial"/>
          <w:color w:val="000000"/>
        </w:rPr>
        <w:t>riscontro</w:t>
      </w:r>
      <w:r>
        <w:rPr>
          <w:rFonts w:ascii="Arial" w:hAnsi="Arial" w:cs="Arial"/>
          <w:color w:val="000000"/>
          <w:spacing w:val="2"/>
        </w:rPr>
        <w:t xml:space="preserve"> </w:t>
      </w:r>
      <w:r>
        <w:rPr>
          <w:rFonts w:ascii="Arial" w:hAnsi="Arial" w:cs="Arial"/>
          <w:color w:val="000000"/>
        </w:rPr>
        <w:t>entro</w:t>
      </w:r>
      <w:r>
        <w:rPr>
          <w:rFonts w:ascii="Arial" w:hAnsi="Arial" w:cs="Arial"/>
          <w:color w:val="000000"/>
          <w:spacing w:val="5"/>
        </w:rPr>
        <w:t xml:space="preserve"> </w:t>
      </w:r>
      <w:r>
        <w:rPr>
          <w:rFonts w:ascii="Arial" w:hAnsi="Arial" w:cs="Arial"/>
          <w:color w:val="000000"/>
        </w:rPr>
        <w:t>20</w:t>
      </w:r>
      <w:r>
        <w:rPr>
          <w:rFonts w:ascii="Arial" w:hAnsi="Arial" w:cs="Arial"/>
          <w:color w:val="000000"/>
          <w:spacing w:val="8"/>
        </w:rPr>
        <w:t xml:space="preserve"> </w:t>
      </w:r>
      <w:r>
        <w:rPr>
          <w:rFonts w:ascii="Arial" w:hAnsi="Arial" w:cs="Arial"/>
          <w:color w:val="000000"/>
        </w:rPr>
        <w:t>giorni</w:t>
      </w:r>
      <w:r>
        <w:rPr>
          <w:rFonts w:ascii="Arial" w:hAnsi="Arial" w:cs="Arial"/>
          <w:color w:val="000000"/>
          <w:spacing w:val="5"/>
        </w:rPr>
        <w:t xml:space="preserve"> </w:t>
      </w:r>
      <w:r>
        <w:rPr>
          <w:rFonts w:ascii="Arial" w:hAnsi="Arial" w:cs="Arial"/>
          <w:color w:val="000000"/>
        </w:rPr>
        <w:t>dal</w:t>
      </w:r>
      <w:r>
        <w:rPr>
          <w:rFonts w:ascii="Arial" w:hAnsi="Arial" w:cs="Arial"/>
          <w:color w:val="000000"/>
          <w:spacing w:val="8"/>
        </w:rPr>
        <w:t xml:space="preserve"> </w:t>
      </w:r>
      <w:r>
        <w:rPr>
          <w:rFonts w:ascii="Arial" w:hAnsi="Arial" w:cs="Arial"/>
          <w:color w:val="000000"/>
        </w:rPr>
        <w:t>ricevimento</w:t>
      </w:r>
      <w:r>
        <w:rPr>
          <w:rFonts w:ascii="Arial" w:hAnsi="Arial" w:cs="Arial"/>
          <w:color w:val="000000"/>
          <w:spacing w:val="-1"/>
        </w:rPr>
        <w:t xml:space="preserve"> </w:t>
      </w:r>
      <w:r>
        <w:rPr>
          <w:rFonts w:ascii="Arial" w:hAnsi="Arial" w:cs="Arial"/>
          <w:color w:val="000000"/>
        </w:rPr>
        <w:t>della</w:t>
      </w:r>
      <w:r>
        <w:rPr>
          <w:rFonts w:ascii="Arial" w:hAnsi="Arial" w:cs="Arial"/>
          <w:color w:val="000000"/>
          <w:spacing w:val="5"/>
        </w:rPr>
        <w:t xml:space="preserve"> </w:t>
      </w:r>
      <w:r>
        <w:rPr>
          <w:rFonts w:ascii="Arial" w:hAnsi="Arial" w:cs="Arial"/>
          <w:color w:val="000000"/>
          <w:spacing w:val="1"/>
        </w:rPr>
        <w:t>s</w:t>
      </w:r>
      <w:r>
        <w:rPr>
          <w:rFonts w:ascii="Arial" w:hAnsi="Arial" w:cs="Arial"/>
          <w:color w:val="000000"/>
        </w:rPr>
        <w:t>t</w:t>
      </w:r>
      <w:r>
        <w:rPr>
          <w:rFonts w:ascii="Arial" w:hAnsi="Arial" w:cs="Arial"/>
          <w:color w:val="000000"/>
          <w:spacing w:val="-1"/>
        </w:rPr>
        <w:t>e</w:t>
      </w:r>
      <w:r>
        <w:rPr>
          <w:rFonts w:ascii="Arial" w:hAnsi="Arial" w:cs="Arial"/>
          <w:color w:val="000000"/>
        </w:rPr>
        <w:t>ssa.</w:t>
      </w:r>
      <w:r>
        <w:rPr>
          <w:rFonts w:ascii="Arial" w:hAnsi="Arial" w:cs="Arial"/>
          <w:color w:val="000000"/>
          <w:spacing w:val="3"/>
        </w:rPr>
        <w:t xml:space="preserve"> </w:t>
      </w:r>
      <w:r>
        <w:rPr>
          <w:rFonts w:ascii="Arial" w:hAnsi="Arial" w:cs="Arial"/>
          <w:color w:val="000000"/>
        </w:rPr>
        <w:t>Durante</w:t>
      </w:r>
      <w:r>
        <w:rPr>
          <w:rFonts w:ascii="Arial" w:hAnsi="Arial" w:cs="Arial"/>
          <w:color w:val="000000"/>
          <w:spacing w:val="2"/>
        </w:rPr>
        <w:t xml:space="preserve"> </w:t>
      </w:r>
      <w:r>
        <w:rPr>
          <w:rFonts w:ascii="Arial" w:hAnsi="Arial" w:cs="Arial"/>
          <w:color w:val="000000"/>
        </w:rPr>
        <w:t>i due</w:t>
      </w:r>
      <w:r>
        <w:rPr>
          <w:rFonts w:ascii="Arial" w:hAnsi="Arial" w:cs="Arial"/>
          <w:color w:val="000000"/>
          <w:spacing w:val="8"/>
        </w:rPr>
        <w:t xml:space="preserve"> </w:t>
      </w:r>
      <w:r>
        <w:rPr>
          <w:rFonts w:ascii="Arial" w:hAnsi="Arial" w:cs="Arial"/>
          <w:color w:val="000000"/>
        </w:rPr>
        <w:t>mesi</w:t>
      </w:r>
      <w:r>
        <w:rPr>
          <w:rFonts w:ascii="Arial" w:hAnsi="Arial" w:cs="Arial"/>
          <w:color w:val="000000"/>
          <w:spacing w:val="7"/>
        </w:rPr>
        <w:t xml:space="preserve"> </w:t>
      </w:r>
      <w:r>
        <w:rPr>
          <w:rFonts w:ascii="Arial" w:hAnsi="Arial" w:cs="Arial"/>
          <w:color w:val="000000"/>
          <w:spacing w:val="1"/>
        </w:rPr>
        <w:t>a</w:t>
      </w:r>
      <w:r>
        <w:rPr>
          <w:rFonts w:ascii="Arial" w:hAnsi="Arial" w:cs="Arial"/>
          <w:color w:val="000000"/>
        </w:rPr>
        <w:t>ntecedenti</w:t>
      </w:r>
      <w:r>
        <w:rPr>
          <w:rFonts w:ascii="Arial" w:hAnsi="Arial" w:cs="Arial"/>
          <w:color w:val="000000"/>
          <w:spacing w:val="1"/>
        </w:rPr>
        <w:t xml:space="preserve"> </w:t>
      </w:r>
      <w:r>
        <w:rPr>
          <w:rFonts w:ascii="Arial" w:hAnsi="Arial" w:cs="Arial"/>
          <w:color w:val="000000"/>
        </w:rPr>
        <w:t>e</w:t>
      </w:r>
      <w:r>
        <w:rPr>
          <w:rFonts w:ascii="Arial" w:hAnsi="Arial" w:cs="Arial"/>
          <w:color w:val="000000"/>
          <w:spacing w:val="10"/>
        </w:rPr>
        <w:t xml:space="preserve"> </w:t>
      </w:r>
      <w:r>
        <w:rPr>
          <w:rFonts w:ascii="Arial" w:hAnsi="Arial" w:cs="Arial"/>
          <w:color w:val="000000"/>
        </w:rPr>
        <w:t>nel</w:t>
      </w:r>
      <w:r>
        <w:rPr>
          <w:rFonts w:ascii="Arial" w:hAnsi="Arial" w:cs="Arial"/>
          <w:color w:val="000000"/>
          <w:spacing w:val="9"/>
        </w:rPr>
        <w:t xml:space="preserve"> </w:t>
      </w:r>
      <w:r>
        <w:rPr>
          <w:rFonts w:ascii="Arial" w:hAnsi="Arial" w:cs="Arial"/>
          <w:color w:val="000000"/>
          <w:spacing w:val="-1"/>
        </w:rPr>
        <w:t>m</w:t>
      </w:r>
      <w:r>
        <w:rPr>
          <w:rFonts w:ascii="Arial" w:hAnsi="Arial" w:cs="Arial"/>
          <w:color w:val="000000"/>
        </w:rPr>
        <w:t>ese</w:t>
      </w:r>
      <w:r>
        <w:rPr>
          <w:rFonts w:ascii="Arial" w:hAnsi="Arial" w:cs="Arial"/>
          <w:color w:val="000000"/>
          <w:spacing w:val="7"/>
        </w:rPr>
        <w:t xml:space="preserve"> </w:t>
      </w:r>
      <w:r>
        <w:rPr>
          <w:rFonts w:ascii="Arial" w:hAnsi="Arial" w:cs="Arial"/>
          <w:color w:val="000000"/>
          <w:spacing w:val="2"/>
        </w:rPr>
        <w:t>s</w:t>
      </w:r>
      <w:r>
        <w:rPr>
          <w:rFonts w:ascii="Arial" w:hAnsi="Arial" w:cs="Arial"/>
          <w:color w:val="000000"/>
        </w:rPr>
        <w:t>uccessivo</w:t>
      </w:r>
      <w:r>
        <w:rPr>
          <w:rFonts w:ascii="Arial" w:hAnsi="Arial" w:cs="Arial"/>
          <w:color w:val="000000"/>
          <w:spacing w:val="1"/>
        </w:rPr>
        <w:t xml:space="preserve"> </w:t>
      </w:r>
      <w:r>
        <w:rPr>
          <w:rFonts w:ascii="Arial" w:hAnsi="Arial" w:cs="Arial"/>
          <w:color w:val="000000"/>
        </w:rPr>
        <w:t>alla</w:t>
      </w:r>
      <w:r>
        <w:rPr>
          <w:rFonts w:ascii="Arial" w:hAnsi="Arial" w:cs="Arial"/>
          <w:color w:val="000000"/>
          <w:spacing w:val="9"/>
        </w:rPr>
        <w:t xml:space="preserve"> </w:t>
      </w:r>
      <w:r>
        <w:rPr>
          <w:rFonts w:ascii="Arial" w:hAnsi="Arial" w:cs="Arial"/>
          <w:color w:val="000000"/>
        </w:rPr>
        <w:t>scadenza</w:t>
      </w:r>
      <w:r>
        <w:rPr>
          <w:rFonts w:ascii="Arial" w:hAnsi="Arial" w:cs="Arial"/>
          <w:color w:val="000000"/>
          <w:spacing w:val="2"/>
        </w:rPr>
        <w:t xml:space="preserve"> </w:t>
      </w:r>
      <w:r>
        <w:rPr>
          <w:rFonts w:ascii="Arial" w:hAnsi="Arial" w:cs="Arial"/>
          <w:color w:val="000000"/>
        </w:rPr>
        <w:t>dell’</w:t>
      </w:r>
      <w:r>
        <w:rPr>
          <w:rFonts w:ascii="Arial" w:hAnsi="Arial" w:cs="Arial"/>
          <w:color w:val="000000"/>
          <w:spacing w:val="1"/>
        </w:rPr>
        <w:t>A</w:t>
      </w:r>
      <w:r>
        <w:rPr>
          <w:rFonts w:ascii="Arial" w:hAnsi="Arial" w:cs="Arial"/>
          <w:color w:val="000000"/>
        </w:rPr>
        <w:t>ccor</w:t>
      </w:r>
      <w:r>
        <w:rPr>
          <w:rFonts w:ascii="Arial" w:hAnsi="Arial" w:cs="Arial"/>
          <w:color w:val="000000"/>
          <w:spacing w:val="-1"/>
        </w:rPr>
        <w:t>d</w:t>
      </w:r>
      <w:r>
        <w:rPr>
          <w:rFonts w:ascii="Arial" w:hAnsi="Arial" w:cs="Arial"/>
          <w:color w:val="000000"/>
        </w:rPr>
        <w:t>o e</w:t>
      </w:r>
      <w:r>
        <w:rPr>
          <w:rFonts w:ascii="Arial" w:hAnsi="Arial" w:cs="Arial"/>
          <w:color w:val="000000"/>
          <w:spacing w:val="11"/>
        </w:rPr>
        <w:t xml:space="preserve"> </w:t>
      </w:r>
      <w:r>
        <w:rPr>
          <w:rFonts w:ascii="Arial" w:hAnsi="Arial" w:cs="Arial"/>
          <w:color w:val="000000"/>
        </w:rPr>
        <w:t>comun</w:t>
      </w:r>
      <w:r>
        <w:rPr>
          <w:rFonts w:ascii="Arial" w:hAnsi="Arial" w:cs="Arial"/>
          <w:color w:val="000000"/>
          <w:spacing w:val="1"/>
        </w:rPr>
        <w:t>q</w:t>
      </w:r>
      <w:r>
        <w:rPr>
          <w:rFonts w:ascii="Arial" w:hAnsi="Arial" w:cs="Arial"/>
          <w:color w:val="000000"/>
        </w:rPr>
        <w:t>ue</w:t>
      </w:r>
      <w:r>
        <w:rPr>
          <w:rFonts w:ascii="Arial" w:hAnsi="Arial" w:cs="Arial"/>
          <w:color w:val="000000"/>
          <w:spacing w:val="2"/>
        </w:rPr>
        <w:t xml:space="preserve"> </w:t>
      </w:r>
      <w:r>
        <w:rPr>
          <w:rFonts w:ascii="Arial" w:hAnsi="Arial" w:cs="Arial"/>
          <w:color w:val="000000"/>
        </w:rPr>
        <w:t>per</w:t>
      </w:r>
      <w:r>
        <w:rPr>
          <w:rFonts w:ascii="Arial" w:hAnsi="Arial" w:cs="Arial"/>
          <w:color w:val="000000"/>
          <w:spacing w:val="9"/>
        </w:rPr>
        <w:t xml:space="preserve"> </w:t>
      </w:r>
      <w:r>
        <w:rPr>
          <w:rFonts w:ascii="Arial" w:hAnsi="Arial" w:cs="Arial"/>
          <w:color w:val="000000"/>
        </w:rPr>
        <w:t>un periodo</w:t>
      </w:r>
      <w:r>
        <w:rPr>
          <w:rFonts w:ascii="Arial" w:hAnsi="Arial" w:cs="Arial"/>
          <w:color w:val="000000"/>
          <w:spacing w:val="4"/>
        </w:rPr>
        <w:t xml:space="preserve"> </w:t>
      </w:r>
      <w:r>
        <w:rPr>
          <w:rFonts w:ascii="Arial" w:hAnsi="Arial" w:cs="Arial"/>
          <w:color w:val="000000"/>
        </w:rPr>
        <w:t>co</w:t>
      </w:r>
      <w:r>
        <w:rPr>
          <w:rFonts w:ascii="Arial" w:hAnsi="Arial" w:cs="Arial"/>
          <w:color w:val="000000"/>
          <w:spacing w:val="-2"/>
        </w:rPr>
        <w:t>m</w:t>
      </w:r>
      <w:r>
        <w:rPr>
          <w:rFonts w:ascii="Arial" w:hAnsi="Arial" w:cs="Arial"/>
          <w:color w:val="000000"/>
        </w:rPr>
        <w:t>plessivamente</w:t>
      </w:r>
      <w:r>
        <w:rPr>
          <w:rFonts w:ascii="Arial" w:hAnsi="Arial" w:cs="Arial"/>
          <w:color w:val="000000"/>
          <w:spacing w:val="-7"/>
        </w:rPr>
        <w:t xml:space="preserve"> </w:t>
      </w:r>
      <w:r>
        <w:rPr>
          <w:rFonts w:ascii="Arial" w:hAnsi="Arial" w:cs="Arial"/>
          <w:color w:val="000000"/>
        </w:rPr>
        <w:t>pari</w:t>
      </w:r>
      <w:r>
        <w:rPr>
          <w:rFonts w:ascii="Arial" w:hAnsi="Arial" w:cs="Arial"/>
          <w:color w:val="000000"/>
          <w:spacing w:val="7"/>
        </w:rPr>
        <w:t xml:space="preserve"> </w:t>
      </w:r>
      <w:r>
        <w:rPr>
          <w:rFonts w:ascii="Arial" w:hAnsi="Arial" w:cs="Arial"/>
          <w:color w:val="000000"/>
        </w:rPr>
        <w:t>a</w:t>
      </w:r>
      <w:r>
        <w:rPr>
          <w:rFonts w:ascii="Arial" w:hAnsi="Arial" w:cs="Arial"/>
          <w:color w:val="000000"/>
          <w:spacing w:val="9"/>
        </w:rPr>
        <w:t xml:space="preserve"> </w:t>
      </w:r>
      <w:r>
        <w:rPr>
          <w:rFonts w:ascii="Arial" w:hAnsi="Arial" w:cs="Arial"/>
          <w:color w:val="000000"/>
        </w:rPr>
        <w:t>tre</w:t>
      </w:r>
      <w:r>
        <w:rPr>
          <w:rFonts w:ascii="Arial" w:hAnsi="Arial" w:cs="Arial"/>
          <w:color w:val="000000"/>
          <w:spacing w:val="7"/>
        </w:rPr>
        <w:t xml:space="preserve"> </w:t>
      </w:r>
      <w:r>
        <w:rPr>
          <w:rFonts w:ascii="Arial" w:hAnsi="Arial" w:cs="Arial"/>
          <w:color w:val="000000"/>
        </w:rPr>
        <w:t>mesi</w:t>
      </w:r>
      <w:r>
        <w:rPr>
          <w:rFonts w:ascii="Arial" w:hAnsi="Arial" w:cs="Arial"/>
          <w:color w:val="000000"/>
          <w:spacing w:val="6"/>
        </w:rPr>
        <w:t xml:space="preserve"> </w:t>
      </w:r>
      <w:r>
        <w:rPr>
          <w:rFonts w:ascii="Arial" w:hAnsi="Arial" w:cs="Arial"/>
          <w:color w:val="000000"/>
        </w:rPr>
        <w:t>dalla</w:t>
      </w:r>
      <w:r>
        <w:rPr>
          <w:rFonts w:ascii="Arial" w:hAnsi="Arial" w:cs="Arial"/>
          <w:color w:val="000000"/>
          <w:spacing w:val="5"/>
        </w:rPr>
        <w:t xml:space="preserve"> </w:t>
      </w:r>
      <w:r>
        <w:rPr>
          <w:rFonts w:ascii="Arial" w:hAnsi="Arial" w:cs="Arial"/>
          <w:color w:val="000000"/>
          <w:spacing w:val="-1"/>
        </w:rPr>
        <w:t>d</w:t>
      </w:r>
      <w:r>
        <w:rPr>
          <w:rFonts w:ascii="Arial" w:hAnsi="Arial" w:cs="Arial"/>
          <w:color w:val="000000"/>
        </w:rPr>
        <w:t>ata</w:t>
      </w:r>
      <w:r>
        <w:rPr>
          <w:rFonts w:ascii="Arial" w:hAnsi="Arial" w:cs="Arial"/>
          <w:color w:val="000000"/>
          <w:spacing w:val="7"/>
        </w:rPr>
        <w:t xml:space="preserve"> </w:t>
      </w:r>
      <w:r>
        <w:rPr>
          <w:rFonts w:ascii="Arial" w:hAnsi="Arial" w:cs="Arial"/>
          <w:color w:val="000000"/>
        </w:rPr>
        <w:t>di</w:t>
      </w:r>
      <w:r>
        <w:rPr>
          <w:rFonts w:ascii="Arial" w:hAnsi="Arial" w:cs="Arial"/>
          <w:color w:val="000000"/>
          <w:spacing w:val="9"/>
        </w:rPr>
        <w:t xml:space="preserve"> </w:t>
      </w:r>
      <w:r>
        <w:rPr>
          <w:rFonts w:ascii="Arial" w:hAnsi="Arial" w:cs="Arial"/>
          <w:color w:val="000000"/>
        </w:rPr>
        <w:t>pr</w:t>
      </w:r>
      <w:r>
        <w:rPr>
          <w:rFonts w:ascii="Arial" w:hAnsi="Arial" w:cs="Arial"/>
          <w:color w:val="000000"/>
          <w:spacing w:val="-1"/>
        </w:rPr>
        <w:t>e</w:t>
      </w:r>
      <w:r>
        <w:rPr>
          <w:rFonts w:ascii="Arial" w:hAnsi="Arial" w:cs="Arial"/>
          <w:color w:val="000000"/>
        </w:rPr>
        <w:t>s</w:t>
      </w:r>
      <w:r>
        <w:rPr>
          <w:rFonts w:ascii="Arial" w:hAnsi="Arial" w:cs="Arial"/>
          <w:color w:val="000000"/>
          <w:spacing w:val="-1"/>
        </w:rPr>
        <w:t>e</w:t>
      </w:r>
      <w:r>
        <w:rPr>
          <w:rFonts w:ascii="Arial" w:hAnsi="Arial" w:cs="Arial"/>
          <w:color w:val="000000"/>
        </w:rPr>
        <w:t>nt</w:t>
      </w:r>
      <w:r>
        <w:rPr>
          <w:rFonts w:ascii="Arial" w:hAnsi="Arial" w:cs="Arial"/>
          <w:color w:val="000000"/>
          <w:spacing w:val="1"/>
        </w:rPr>
        <w:t>a</w:t>
      </w:r>
      <w:r>
        <w:rPr>
          <w:rFonts w:ascii="Arial" w:hAnsi="Arial" w:cs="Arial"/>
          <w:color w:val="000000"/>
        </w:rPr>
        <w:t>zione</w:t>
      </w:r>
      <w:r>
        <w:rPr>
          <w:rFonts w:ascii="Arial" w:hAnsi="Arial" w:cs="Arial"/>
          <w:color w:val="000000"/>
          <w:spacing w:val="-3"/>
        </w:rPr>
        <w:t xml:space="preserve"> </w:t>
      </w:r>
      <w:r>
        <w:rPr>
          <w:rFonts w:ascii="Arial" w:hAnsi="Arial" w:cs="Arial"/>
          <w:color w:val="000000"/>
        </w:rPr>
        <w:t>d</w:t>
      </w:r>
      <w:r>
        <w:rPr>
          <w:rFonts w:ascii="Arial" w:hAnsi="Arial" w:cs="Arial"/>
          <w:color w:val="000000"/>
          <w:spacing w:val="-1"/>
        </w:rPr>
        <w:t>e</w:t>
      </w:r>
      <w:r>
        <w:rPr>
          <w:rFonts w:ascii="Arial" w:hAnsi="Arial" w:cs="Arial"/>
          <w:color w:val="000000"/>
        </w:rPr>
        <w:t>lle</w:t>
      </w:r>
      <w:r>
        <w:rPr>
          <w:rFonts w:ascii="Arial" w:hAnsi="Arial" w:cs="Arial"/>
          <w:color w:val="000000"/>
          <w:spacing w:val="6"/>
        </w:rPr>
        <w:t xml:space="preserve"> </w:t>
      </w:r>
      <w:r>
        <w:rPr>
          <w:rFonts w:ascii="Arial" w:hAnsi="Arial" w:cs="Arial"/>
          <w:color w:val="000000"/>
        </w:rPr>
        <w:t>proposte di</w:t>
      </w:r>
      <w:r>
        <w:rPr>
          <w:rFonts w:ascii="Arial" w:hAnsi="Arial" w:cs="Arial"/>
          <w:color w:val="000000"/>
          <w:spacing w:val="9"/>
        </w:rPr>
        <w:t xml:space="preserve"> </w:t>
      </w:r>
      <w:r>
        <w:rPr>
          <w:rFonts w:ascii="Arial" w:hAnsi="Arial" w:cs="Arial"/>
          <w:color w:val="000000"/>
        </w:rPr>
        <w:t>rinnovo se</w:t>
      </w:r>
      <w:r>
        <w:rPr>
          <w:rFonts w:ascii="Arial" w:hAnsi="Arial" w:cs="Arial"/>
          <w:color w:val="000000"/>
          <w:spacing w:val="11"/>
        </w:rPr>
        <w:t xml:space="preserve"> </w:t>
      </w:r>
      <w:r>
        <w:rPr>
          <w:rFonts w:ascii="Arial" w:hAnsi="Arial" w:cs="Arial"/>
          <w:color w:val="000000"/>
          <w:spacing w:val="1"/>
        </w:rPr>
        <w:t>s</w:t>
      </w:r>
      <w:r>
        <w:rPr>
          <w:rFonts w:ascii="Arial" w:hAnsi="Arial" w:cs="Arial"/>
          <w:color w:val="000000"/>
        </w:rPr>
        <w:t>uccessive,</w:t>
      </w:r>
      <w:r>
        <w:rPr>
          <w:rFonts w:ascii="Arial" w:hAnsi="Arial" w:cs="Arial"/>
          <w:color w:val="000000"/>
          <w:spacing w:val="2"/>
        </w:rPr>
        <w:t xml:space="preserve"> </w:t>
      </w:r>
      <w:r>
        <w:rPr>
          <w:rFonts w:ascii="Arial" w:hAnsi="Arial" w:cs="Arial"/>
          <w:color w:val="000000"/>
        </w:rPr>
        <w:t>le</w:t>
      </w:r>
      <w:r>
        <w:rPr>
          <w:rFonts w:ascii="Arial" w:hAnsi="Arial" w:cs="Arial"/>
          <w:color w:val="000000"/>
          <w:spacing w:val="12"/>
        </w:rPr>
        <w:t xml:space="preserve"> </w:t>
      </w:r>
      <w:r>
        <w:rPr>
          <w:rFonts w:ascii="Arial" w:hAnsi="Arial" w:cs="Arial"/>
          <w:color w:val="000000"/>
        </w:rPr>
        <w:t>parti</w:t>
      </w:r>
      <w:r>
        <w:rPr>
          <w:rFonts w:ascii="Arial" w:hAnsi="Arial" w:cs="Arial"/>
          <w:color w:val="000000"/>
          <w:spacing w:val="8"/>
        </w:rPr>
        <w:t xml:space="preserve"> </w:t>
      </w:r>
      <w:r>
        <w:rPr>
          <w:rFonts w:ascii="Arial" w:hAnsi="Arial" w:cs="Arial"/>
          <w:color w:val="000000"/>
          <w:spacing w:val="1"/>
        </w:rPr>
        <w:t>s</w:t>
      </w:r>
      <w:r>
        <w:rPr>
          <w:rFonts w:ascii="Arial" w:hAnsi="Arial" w:cs="Arial"/>
          <w:color w:val="000000"/>
        </w:rPr>
        <w:t>tipulanti</w:t>
      </w:r>
      <w:r>
        <w:rPr>
          <w:rFonts w:ascii="Arial" w:hAnsi="Arial" w:cs="Arial"/>
          <w:color w:val="000000"/>
          <w:spacing w:val="5"/>
        </w:rPr>
        <w:t xml:space="preserve"> </w:t>
      </w:r>
      <w:r>
        <w:rPr>
          <w:rFonts w:ascii="Arial" w:hAnsi="Arial" w:cs="Arial"/>
          <w:color w:val="000000"/>
        </w:rPr>
        <w:t>n</w:t>
      </w:r>
      <w:r>
        <w:rPr>
          <w:rFonts w:ascii="Arial" w:hAnsi="Arial" w:cs="Arial"/>
          <w:color w:val="000000"/>
          <w:spacing w:val="-1"/>
        </w:rPr>
        <w:t>o</w:t>
      </w:r>
      <w:r>
        <w:rPr>
          <w:rFonts w:ascii="Arial" w:hAnsi="Arial" w:cs="Arial"/>
          <w:color w:val="000000"/>
        </w:rPr>
        <w:t>n</w:t>
      </w:r>
      <w:r>
        <w:rPr>
          <w:rFonts w:ascii="Arial" w:hAnsi="Arial" w:cs="Arial"/>
          <w:color w:val="000000"/>
          <w:spacing w:val="10"/>
        </w:rPr>
        <w:t xml:space="preserve"> </w:t>
      </w:r>
      <w:r>
        <w:rPr>
          <w:rFonts w:ascii="Arial" w:hAnsi="Arial" w:cs="Arial"/>
          <w:color w:val="000000"/>
        </w:rPr>
        <w:t>assumeranno iniziative</w:t>
      </w:r>
      <w:r>
        <w:rPr>
          <w:rFonts w:ascii="Arial" w:hAnsi="Arial" w:cs="Arial"/>
          <w:color w:val="000000"/>
          <w:spacing w:val="5"/>
        </w:rPr>
        <w:t xml:space="preserve"> </w:t>
      </w:r>
      <w:r>
        <w:rPr>
          <w:rFonts w:ascii="Arial" w:hAnsi="Arial" w:cs="Arial"/>
          <w:color w:val="000000"/>
          <w:spacing w:val="1"/>
        </w:rPr>
        <w:t>u</w:t>
      </w:r>
      <w:r>
        <w:rPr>
          <w:rFonts w:ascii="Arial" w:hAnsi="Arial" w:cs="Arial"/>
          <w:color w:val="000000"/>
        </w:rPr>
        <w:t>nilaterali</w:t>
      </w:r>
      <w:r>
        <w:rPr>
          <w:rFonts w:ascii="Arial" w:hAnsi="Arial" w:cs="Arial"/>
          <w:color w:val="000000"/>
          <w:spacing w:val="4"/>
        </w:rPr>
        <w:t xml:space="preserve"> </w:t>
      </w:r>
      <w:r>
        <w:rPr>
          <w:rFonts w:ascii="Arial" w:hAnsi="Arial" w:cs="Arial"/>
          <w:color w:val="000000"/>
        </w:rPr>
        <w:t>né</w:t>
      </w:r>
      <w:r>
        <w:rPr>
          <w:rFonts w:ascii="Arial" w:hAnsi="Arial" w:cs="Arial"/>
          <w:color w:val="000000"/>
          <w:spacing w:val="11"/>
        </w:rPr>
        <w:t xml:space="preserve"> </w:t>
      </w:r>
      <w:r>
        <w:rPr>
          <w:rFonts w:ascii="Arial" w:hAnsi="Arial" w:cs="Arial"/>
          <w:color w:val="000000"/>
        </w:rPr>
        <w:t>proce</w:t>
      </w:r>
      <w:r>
        <w:rPr>
          <w:rFonts w:ascii="Arial" w:hAnsi="Arial" w:cs="Arial"/>
          <w:color w:val="000000"/>
          <w:spacing w:val="-1"/>
        </w:rPr>
        <w:t>d</w:t>
      </w:r>
      <w:r>
        <w:rPr>
          <w:rFonts w:ascii="Arial" w:hAnsi="Arial" w:cs="Arial"/>
          <w:color w:val="000000"/>
        </w:rPr>
        <w:t>eranno ad azioni</w:t>
      </w:r>
      <w:r>
        <w:rPr>
          <w:rFonts w:ascii="Arial" w:hAnsi="Arial" w:cs="Arial"/>
          <w:color w:val="000000"/>
          <w:spacing w:val="9"/>
        </w:rPr>
        <w:t xml:space="preserve"> </w:t>
      </w:r>
      <w:r>
        <w:rPr>
          <w:rFonts w:ascii="Arial" w:hAnsi="Arial" w:cs="Arial"/>
          <w:color w:val="000000"/>
          <w:spacing w:val="-1"/>
        </w:rPr>
        <w:t>d</w:t>
      </w:r>
      <w:r>
        <w:rPr>
          <w:rFonts w:ascii="Arial" w:hAnsi="Arial" w:cs="Arial"/>
          <w:color w:val="000000"/>
        </w:rPr>
        <w:t>iret</w:t>
      </w:r>
      <w:r>
        <w:rPr>
          <w:rFonts w:ascii="Arial" w:hAnsi="Arial" w:cs="Arial"/>
          <w:color w:val="000000"/>
          <w:spacing w:val="-1"/>
        </w:rPr>
        <w:t>t</w:t>
      </w:r>
      <w:r>
        <w:rPr>
          <w:rFonts w:ascii="Arial" w:hAnsi="Arial" w:cs="Arial"/>
          <w:color w:val="000000"/>
        </w:rPr>
        <w:t>e.</w:t>
      </w:r>
      <w:r>
        <w:rPr>
          <w:rFonts w:ascii="Arial" w:hAnsi="Arial" w:cs="Arial"/>
          <w:color w:val="000000"/>
          <w:spacing w:val="8"/>
        </w:rPr>
        <w:t xml:space="preserve"> </w:t>
      </w:r>
      <w:r>
        <w:rPr>
          <w:rFonts w:ascii="Arial" w:hAnsi="Arial" w:cs="Arial"/>
          <w:color w:val="000000"/>
        </w:rPr>
        <w:t>In</w:t>
      </w:r>
      <w:r>
        <w:rPr>
          <w:rFonts w:ascii="Arial" w:hAnsi="Arial" w:cs="Arial"/>
          <w:color w:val="000000"/>
          <w:spacing w:val="13"/>
        </w:rPr>
        <w:t xml:space="preserve"> </w:t>
      </w:r>
      <w:r>
        <w:rPr>
          <w:rFonts w:ascii="Arial" w:hAnsi="Arial" w:cs="Arial"/>
          <w:color w:val="000000"/>
          <w:spacing w:val="1"/>
        </w:rPr>
        <w:t>c</w:t>
      </w:r>
      <w:r>
        <w:rPr>
          <w:rFonts w:ascii="Arial" w:hAnsi="Arial" w:cs="Arial"/>
          <w:color w:val="000000"/>
          <w:spacing w:val="-1"/>
        </w:rPr>
        <w:t>a</w:t>
      </w:r>
      <w:r>
        <w:rPr>
          <w:rFonts w:ascii="Arial" w:hAnsi="Arial" w:cs="Arial"/>
          <w:color w:val="000000"/>
          <w:spacing w:val="1"/>
        </w:rPr>
        <w:t>s</w:t>
      </w:r>
      <w:r>
        <w:rPr>
          <w:rFonts w:ascii="Arial" w:hAnsi="Arial" w:cs="Arial"/>
          <w:color w:val="000000"/>
        </w:rPr>
        <w:t>o</w:t>
      </w:r>
      <w:r>
        <w:rPr>
          <w:rFonts w:ascii="Arial" w:hAnsi="Arial" w:cs="Arial"/>
          <w:color w:val="000000"/>
          <w:spacing w:val="10"/>
        </w:rPr>
        <w:t xml:space="preserve"> </w:t>
      </w:r>
      <w:r>
        <w:rPr>
          <w:rFonts w:ascii="Arial" w:hAnsi="Arial" w:cs="Arial"/>
          <w:color w:val="000000"/>
          <w:spacing w:val="-1"/>
        </w:rPr>
        <w:t>d</w:t>
      </w:r>
      <w:r>
        <w:rPr>
          <w:rFonts w:ascii="Arial" w:hAnsi="Arial" w:cs="Arial"/>
          <w:color w:val="000000"/>
        </w:rPr>
        <w:t>i</w:t>
      </w:r>
      <w:r>
        <w:rPr>
          <w:rFonts w:ascii="Arial" w:hAnsi="Arial" w:cs="Arial"/>
          <w:color w:val="000000"/>
          <w:spacing w:val="12"/>
        </w:rPr>
        <w:t xml:space="preserve"> </w:t>
      </w:r>
      <w:r>
        <w:rPr>
          <w:rFonts w:ascii="Arial" w:hAnsi="Arial" w:cs="Arial"/>
          <w:color w:val="000000"/>
          <w:spacing w:val="-1"/>
        </w:rPr>
        <w:t>m</w:t>
      </w:r>
      <w:r>
        <w:rPr>
          <w:rFonts w:ascii="Arial" w:hAnsi="Arial" w:cs="Arial"/>
          <w:color w:val="000000"/>
        </w:rPr>
        <w:t>ancato</w:t>
      </w:r>
      <w:r>
        <w:rPr>
          <w:rFonts w:ascii="Arial" w:hAnsi="Arial" w:cs="Arial"/>
          <w:color w:val="000000"/>
          <w:spacing w:val="7"/>
        </w:rPr>
        <w:t xml:space="preserve"> </w:t>
      </w:r>
      <w:r>
        <w:rPr>
          <w:rFonts w:ascii="Arial" w:hAnsi="Arial" w:cs="Arial"/>
          <w:color w:val="000000"/>
        </w:rPr>
        <w:t>rispetto</w:t>
      </w:r>
      <w:r>
        <w:rPr>
          <w:rFonts w:ascii="Arial" w:hAnsi="Arial" w:cs="Arial"/>
          <w:color w:val="000000"/>
          <w:spacing w:val="8"/>
        </w:rPr>
        <w:t xml:space="preserve"> </w:t>
      </w:r>
      <w:r>
        <w:rPr>
          <w:rFonts w:ascii="Arial" w:hAnsi="Arial" w:cs="Arial"/>
          <w:color w:val="000000"/>
        </w:rPr>
        <w:t>di</w:t>
      </w:r>
      <w:r>
        <w:rPr>
          <w:rFonts w:ascii="Arial" w:hAnsi="Arial" w:cs="Arial"/>
          <w:color w:val="000000"/>
          <w:spacing w:val="12"/>
        </w:rPr>
        <w:t xml:space="preserve"> </w:t>
      </w:r>
      <w:r>
        <w:rPr>
          <w:rFonts w:ascii="Arial" w:hAnsi="Arial" w:cs="Arial"/>
          <w:color w:val="000000"/>
        </w:rPr>
        <w:t>tale</w:t>
      </w:r>
      <w:r>
        <w:rPr>
          <w:rFonts w:ascii="Arial" w:hAnsi="Arial" w:cs="Arial"/>
          <w:color w:val="000000"/>
          <w:spacing w:val="10"/>
        </w:rPr>
        <w:t xml:space="preserve"> </w:t>
      </w:r>
      <w:r>
        <w:rPr>
          <w:rFonts w:ascii="Arial" w:hAnsi="Arial" w:cs="Arial"/>
          <w:color w:val="000000"/>
        </w:rPr>
        <w:t>previsione,</w:t>
      </w:r>
      <w:r>
        <w:rPr>
          <w:rFonts w:ascii="Arial" w:hAnsi="Arial" w:cs="Arial"/>
          <w:color w:val="000000"/>
          <w:spacing w:val="2"/>
        </w:rPr>
        <w:t xml:space="preserve"> </w:t>
      </w:r>
      <w:r>
        <w:rPr>
          <w:rFonts w:ascii="Arial" w:hAnsi="Arial" w:cs="Arial"/>
          <w:color w:val="000000"/>
        </w:rPr>
        <w:t>la</w:t>
      </w:r>
      <w:r>
        <w:rPr>
          <w:rFonts w:ascii="Arial" w:hAnsi="Arial" w:cs="Arial"/>
          <w:color w:val="000000"/>
          <w:spacing w:val="13"/>
        </w:rPr>
        <w:t xml:space="preserve"> </w:t>
      </w:r>
      <w:r>
        <w:rPr>
          <w:rFonts w:ascii="Arial" w:hAnsi="Arial" w:cs="Arial"/>
          <w:color w:val="000000"/>
        </w:rPr>
        <w:t>parte</w:t>
      </w:r>
      <w:r>
        <w:rPr>
          <w:rFonts w:ascii="Arial" w:hAnsi="Arial" w:cs="Arial"/>
          <w:color w:val="000000"/>
          <w:spacing w:val="9"/>
        </w:rPr>
        <w:t xml:space="preserve"> </w:t>
      </w:r>
      <w:r>
        <w:rPr>
          <w:rFonts w:ascii="Arial" w:hAnsi="Arial" w:cs="Arial"/>
          <w:color w:val="000000"/>
        </w:rPr>
        <w:t>int</w:t>
      </w:r>
      <w:r>
        <w:rPr>
          <w:rFonts w:ascii="Arial" w:hAnsi="Arial" w:cs="Arial"/>
          <w:color w:val="000000"/>
          <w:spacing w:val="-1"/>
        </w:rPr>
        <w:t>e</w:t>
      </w:r>
      <w:r>
        <w:rPr>
          <w:rFonts w:ascii="Arial" w:hAnsi="Arial" w:cs="Arial"/>
          <w:color w:val="000000"/>
        </w:rPr>
        <w:t>ressata</w:t>
      </w:r>
      <w:r>
        <w:rPr>
          <w:rFonts w:ascii="Arial" w:hAnsi="Arial" w:cs="Arial"/>
          <w:color w:val="000000"/>
          <w:spacing w:val="4"/>
        </w:rPr>
        <w:t xml:space="preserve"> </w:t>
      </w:r>
      <w:r>
        <w:rPr>
          <w:rFonts w:ascii="Arial" w:hAnsi="Arial" w:cs="Arial"/>
          <w:color w:val="000000"/>
        </w:rPr>
        <w:t>può</w:t>
      </w:r>
      <w:r>
        <w:rPr>
          <w:rFonts w:ascii="Arial" w:hAnsi="Arial" w:cs="Arial"/>
          <w:color w:val="000000"/>
          <w:spacing w:val="10"/>
        </w:rPr>
        <w:t xml:space="preserve"> </w:t>
      </w:r>
      <w:r>
        <w:rPr>
          <w:rFonts w:ascii="Arial" w:hAnsi="Arial" w:cs="Arial"/>
          <w:color w:val="000000"/>
        </w:rPr>
        <w:t>richiedere la</w:t>
      </w:r>
      <w:r>
        <w:rPr>
          <w:rFonts w:ascii="Arial" w:hAnsi="Arial" w:cs="Arial"/>
          <w:color w:val="000000"/>
          <w:spacing w:val="4"/>
        </w:rPr>
        <w:t xml:space="preserve"> </w:t>
      </w:r>
      <w:r>
        <w:rPr>
          <w:rFonts w:ascii="Arial" w:hAnsi="Arial" w:cs="Arial"/>
          <w:color w:val="000000"/>
        </w:rPr>
        <w:t>revoca</w:t>
      </w:r>
      <w:r>
        <w:rPr>
          <w:rFonts w:ascii="Arial" w:hAnsi="Arial" w:cs="Arial"/>
          <w:color w:val="000000"/>
          <w:spacing w:val="-1"/>
        </w:rPr>
        <w:t xml:space="preserve"> </w:t>
      </w:r>
      <w:r>
        <w:rPr>
          <w:rFonts w:ascii="Arial" w:hAnsi="Arial" w:cs="Arial"/>
          <w:color w:val="000000"/>
        </w:rPr>
        <w:t>o</w:t>
      </w:r>
      <w:r>
        <w:rPr>
          <w:rFonts w:ascii="Arial" w:hAnsi="Arial" w:cs="Arial"/>
          <w:color w:val="000000"/>
          <w:spacing w:val="5"/>
        </w:rPr>
        <w:t xml:space="preserve"> </w:t>
      </w:r>
      <w:r>
        <w:rPr>
          <w:rFonts w:ascii="Arial" w:hAnsi="Arial" w:cs="Arial"/>
          <w:color w:val="000000"/>
          <w:spacing w:val="2"/>
        </w:rPr>
        <w:t>l</w:t>
      </w:r>
      <w:r>
        <w:rPr>
          <w:rFonts w:ascii="Arial" w:hAnsi="Arial" w:cs="Arial"/>
          <w:color w:val="000000"/>
        </w:rPr>
        <w:t>a</w:t>
      </w:r>
      <w:r>
        <w:rPr>
          <w:rFonts w:ascii="Arial" w:hAnsi="Arial" w:cs="Arial"/>
          <w:color w:val="000000"/>
          <w:spacing w:val="4"/>
        </w:rPr>
        <w:t xml:space="preserve"> </w:t>
      </w:r>
      <w:r>
        <w:rPr>
          <w:rFonts w:ascii="Arial" w:hAnsi="Arial" w:cs="Arial"/>
          <w:color w:val="000000"/>
          <w:spacing w:val="1"/>
        </w:rPr>
        <w:t>s</w:t>
      </w:r>
      <w:r>
        <w:rPr>
          <w:rFonts w:ascii="Arial" w:hAnsi="Arial" w:cs="Arial"/>
          <w:color w:val="000000"/>
        </w:rPr>
        <w:t>ospensi</w:t>
      </w:r>
      <w:r>
        <w:rPr>
          <w:rFonts w:ascii="Arial" w:hAnsi="Arial" w:cs="Arial"/>
          <w:color w:val="000000"/>
          <w:spacing w:val="-1"/>
        </w:rPr>
        <w:t>o</w:t>
      </w:r>
      <w:r>
        <w:rPr>
          <w:rFonts w:ascii="Arial" w:hAnsi="Arial" w:cs="Arial"/>
          <w:color w:val="000000"/>
        </w:rPr>
        <w:t>ne</w:t>
      </w:r>
      <w:r>
        <w:rPr>
          <w:rFonts w:ascii="Arial" w:hAnsi="Arial" w:cs="Arial"/>
          <w:color w:val="000000"/>
          <w:spacing w:val="-6"/>
        </w:rPr>
        <w:t xml:space="preserve"> </w:t>
      </w:r>
      <w:r>
        <w:rPr>
          <w:rFonts w:ascii="Arial" w:hAnsi="Arial" w:cs="Arial"/>
          <w:color w:val="000000"/>
        </w:rPr>
        <w:t>dell’azi</w:t>
      </w:r>
      <w:r>
        <w:rPr>
          <w:rFonts w:ascii="Arial" w:hAnsi="Arial" w:cs="Arial"/>
          <w:color w:val="000000"/>
          <w:spacing w:val="-1"/>
        </w:rPr>
        <w:t>o</w:t>
      </w:r>
      <w:r>
        <w:rPr>
          <w:rFonts w:ascii="Arial" w:hAnsi="Arial" w:cs="Arial"/>
          <w:color w:val="000000"/>
        </w:rPr>
        <w:t>ne</w:t>
      </w:r>
      <w:r>
        <w:rPr>
          <w:rFonts w:ascii="Arial" w:hAnsi="Arial" w:cs="Arial"/>
          <w:color w:val="000000"/>
          <w:spacing w:val="-4"/>
        </w:rPr>
        <w:t xml:space="preserve"> </w:t>
      </w:r>
      <w:r>
        <w:rPr>
          <w:rFonts w:ascii="Arial" w:hAnsi="Arial" w:cs="Arial"/>
          <w:color w:val="000000"/>
        </w:rPr>
        <w:t>messa in</w:t>
      </w:r>
      <w:r>
        <w:rPr>
          <w:rFonts w:ascii="Arial" w:hAnsi="Arial" w:cs="Arial"/>
          <w:color w:val="000000"/>
          <w:spacing w:val="4"/>
        </w:rPr>
        <w:t xml:space="preserve"> </w:t>
      </w:r>
      <w:r>
        <w:rPr>
          <w:rFonts w:ascii="Arial" w:hAnsi="Arial" w:cs="Arial"/>
          <w:color w:val="000000"/>
        </w:rPr>
        <w:t>atto.</w:t>
      </w:r>
      <w:r>
        <w:rPr>
          <w:rFonts w:ascii="Arial" w:hAnsi="Arial" w:cs="Arial"/>
          <w:color w:val="000000"/>
          <w:spacing w:val="2"/>
        </w:rPr>
        <w:t xml:space="preserve"> </w:t>
      </w:r>
      <w:r>
        <w:rPr>
          <w:rFonts w:ascii="Arial" w:hAnsi="Arial" w:cs="Arial"/>
          <w:color w:val="000000"/>
        </w:rPr>
        <w:t>Ai</w:t>
      </w:r>
      <w:r>
        <w:rPr>
          <w:rFonts w:ascii="Arial" w:hAnsi="Arial" w:cs="Arial"/>
          <w:color w:val="000000"/>
          <w:spacing w:val="4"/>
        </w:rPr>
        <w:t xml:space="preserve"> </w:t>
      </w:r>
      <w:r>
        <w:rPr>
          <w:rFonts w:ascii="Arial" w:hAnsi="Arial" w:cs="Arial"/>
          <w:color w:val="000000"/>
        </w:rPr>
        <w:t>fini</w:t>
      </w:r>
      <w:r>
        <w:rPr>
          <w:rFonts w:ascii="Arial" w:hAnsi="Arial" w:cs="Arial"/>
          <w:color w:val="000000"/>
          <w:spacing w:val="3"/>
        </w:rPr>
        <w:t xml:space="preserve"> d</w:t>
      </w:r>
      <w:r>
        <w:rPr>
          <w:rFonts w:ascii="Arial" w:hAnsi="Arial" w:cs="Arial"/>
          <w:color w:val="000000"/>
        </w:rPr>
        <w:t>ella</w:t>
      </w:r>
      <w:r>
        <w:rPr>
          <w:rFonts w:ascii="Arial" w:hAnsi="Arial" w:cs="Arial"/>
          <w:color w:val="000000"/>
          <w:spacing w:val="1"/>
        </w:rPr>
        <w:t xml:space="preserve"> </w:t>
      </w:r>
      <w:r>
        <w:rPr>
          <w:rFonts w:ascii="Arial" w:hAnsi="Arial" w:cs="Arial"/>
          <w:color w:val="000000"/>
        </w:rPr>
        <w:t>effettività</w:t>
      </w:r>
      <w:r>
        <w:rPr>
          <w:rFonts w:ascii="Arial" w:hAnsi="Arial" w:cs="Arial"/>
          <w:color w:val="000000"/>
          <w:spacing w:val="-3"/>
        </w:rPr>
        <w:t xml:space="preserve"> </w:t>
      </w:r>
      <w:r>
        <w:rPr>
          <w:rFonts w:ascii="Arial" w:hAnsi="Arial" w:cs="Arial"/>
          <w:color w:val="000000"/>
        </w:rPr>
        <w:t>della</w:t>
      </w:r>
      <w:r>
        <w:rPr>
          <w:rFonts w:ascii="Arial" w:hAnsi="Arial" w:cs="Arial"/>
          <w:color w:val="000000"/>
          <w:spacing w:val="1"/>
        </w:rPr>
        <w:t xml:space="preserve"> </w:t>
      </w:r>
      <w:r>
        <w:rPr>
          <w:rFonts w:ascii="Arial" w:hAnsi="Arial" w:cs="Arial"/>
          <w:color w:val="000000"/>
        </w:rPr>
        <w:t>dif</w:t>
      </w:r>
      <w:r>
        <w:rPr>
          <w:rFonts w:ascii="Arial" w:hAnsi="Arial" w:cs="Arial"/>
          <w:color w:val="000000"/>
          <w:spacing w:val="-1"/>
        </w:rPr>
        <w:t>f</w:t>
      </w:r>
      <w:r>
        <w:rPr>
          <w:rFonts w:ascii="Arial" w:hAnsi="Arial" w:cs="Arial"/>
          <w:color w:val="000000"/>
        </w:rPr>
        <w:t>usione</w:t>
      </w:r>
      <w:r>
        <w:rPr>
          <w:rFonts w:ascii="Arial" w:hAnsi="Arial" w:cs="Arial"/>
          <w:color w:val="000000"/>
          <w:spacing w:val="-3"/>
        </w:rPr>
        <w:t xml:space="preserve"> </w:t>
      </w:r>
      <w:r>
        <w:rPr>
          <w:rFonts w:ascii="Arial" w:hAnsi="Arial" w:cs="Arial"/>
          <w:color w:val="000000"/>
        </w:rPr>
        <w:t>della contrattazi</w:t>
      </w:r>
      <w:r>
        <w:rPr>
          <w:rFonts w:ascii="Arial" w:hAnsi="Arial" w:cs="Arial"/>
          <w:color w:val="000000"/>
          <w:spacing w:val="-1"/>
        </w:rPr>
        <w:t>o</w:t>
      </w:r>
      <w:r>
        <w:rPr>
          <w:rFonts w:ascii="Arial" w:hAnsi="Arial" w:cs="Arial"/>
          <w:color w:val="000000"/>
        </w:rPr>
        <w:t>ne di</w:t>
      </w:r>
      <w:r>
        <w:rPr>
          <w:rFonts w:ascii="Arial" w:hAnsi="Arial" w:cs="Arial"/>
          <w:color w:val="000000"/>
          <w:spacing w:val="12"/>
        </w:rPr>
        <w:t xml:space="preserve"> </w:t>
      </w:r>
      <w:r>
        <w:rPr>
          <w:rFonts w:ascii="Arial" w:hAnsi="Arial" w:cs="Arial"/>
          <w:color w:val="000000"/>
          <w:spacing w:val="1"/>
        </w:rPr>
        <w:t>s</w:t>
      </w:r>
      <w:r>
        <w:rPr>
          <w:rFonts w:ascii="Arial" w:hAnsi="Arial" w:cs="Arial"/>
          <w:color w:val="000000"/>
        </w:rPr>
        <w:t>eco</w:t>
      </w:r>
      <w:r>
        <w:rPr>
          <w:rFonts w:ascii="Arial" w:hAnsi="Arial" w:cs="Arial"/>
          <w:color w:val="000000"/>
          <w:spacing w:val="-1"/>
        </w:rPr>
        <w:t>n</w:t>
      </w:r>
      <w:r>
        <w:rPr>
          <w:rFonts w:ascii="Arial" w:hAnsi="Arial" w:cs="Arial"/>
          <w:color w:val="000000"/>
        </w:rPr>
        <w:t>do</w:t>
      </w:r>
      <w:r>
        <w:rPr>
          <w:rFonts w:ascii="Arial" w:hAnsi="Arial" w:cs="Arial"/>
          <w:color w:val="000000"/>
          <w:spacing w:val="5"/>
        </w:rPr>
        <w:t xml:space="preserve"> </w:t>
      </w:r>
      <w:r>
        <w:rPr>
          <w:rFonts w:ascii="Arial" w:hAnsi="Arial" w:cs="Arial"/>
          <w:color w:val="000000"/>
        </w:rPr>
        <w:t>livello,</w:t>
      </w:r>
      <w:r>
        <w:rPr>
          <w:rFonts w:ascii="Arial" w:hAnsi="Arial" w:cs="Arial"/>
          <w:color w:val="000000"/>
          <w:spacing w:val="8"/>
        </w:rPr>
        <w:t xml:space="preserve"> </w:t>
      </w:r>
      <w:r>
        <w:rPr>
          <w:rFonts w:ascii="Arial" w:hAnsi="Arial" w:cs="Arial"/>
          <w:color w:val="000000"/>
        </w:rPr>
        <w:t>a</w:t>
      </w:r>
      <w:r>
        <w:rPr>
          <w:rFonts w:ascii="Arial" w:hAnsi="Arial" w:cs="Arial"/>
          <w:color w:val="000000"/>
          <w:spacing w:val="12"/>
        </w:rPr>
        <w:t xml:space="preserve"> </w:t>
      </w:r>
      <w:r>
        <w:rPr>
          <w:rFonts w:ascii="Arial" w:hAnsi="Arial" w:cs="Arial"/>
          <w:color w:val="000000"/>
        </w:rPr>
        <w:t>favore</w:t>
      </w:r>
      <w:r>
        <w:rPr>
          <w:rFonts w:ascii="Arial" w:hAnsi="Arial" w:cs="Arial"/>
          <w:color w:val="000000"/>
          <w:spacing w:val="8"/>
        </w:rPr>
        <w:t xml:space="preserve"> </w:t>
      </w:r>
      <w:r>
        <w:rPr>
          <w:rFonts w:ascii="Arial" w:hAnsi="Arial" w:cs="Arial"/>
          <w:color w:val="000000"/>
        </w:rPr>
        <w:t>dei</w:t>
      </w:r>
      <w:r>
        <w:rPr>
          <w:rFonts w:ascii="Arial" w:hAnsi="Arial" w:cs="Arial"/>
          <w:color w:val="000000"/>
          <w:spacing w:val="11"/>
        </w:rPr>
        <w:t xml:space="preserve"> </w:t>
      </w:r>
      <w:r>
        <w:rPr>
          <w:rFonts w:ascii="Arial" w:hAnsi="Arial" w:cs="Arial"/>
          <w:color w:val="000000"/>
        </w:rPr>
        <w:t>lavoratori</w:t>
      </w:r>
      <w:r>
        <w:rPr>
          <w:rFonts w:ascii="Arial" w:hAnsi="Arial" w:cs="Arial"/>
          <w:color w:val="000000"/>
          <w:spacing w:val="5"/>
        </w:rPr>
        <w:t xml:space="preserve"> </w:t>
      </w:r>
      <w:r>
        <w:rPr>
          <w:rFonts w:ascii="Arial" w:hAnsi="Arial" w:cs="Arial"/>
          <w:color w:val="000000"/>
        </w:rPr>
        <w:t>dip</w:t>
      </w:r>
      <w:r>
        <w:rPr>
          <w:rFonts w:ascii="Arial" w:hAnsi="Arial" w:cs="Arial"/>
          <w:color w:val="000000"/>
          <w:spacing w:val="1"/>
        </w:rPr>
        <w:t>e</w:t>
      </w:r>
      <w:r>
        <w:rPr>
          <w:rFonts w:ascii="Arial" w:hAnsi="Arial" w:cs="Arial"/>
          <w:color w:val="000000"/>
        </w:rPr>
        <w:t>ndenti</w:t>
      </w:r>
      <w:r>
        <w:rPr>
          <w:rFonts w:ascii="Arial" w:hAnsi="Arial" w:cs="Arial"/>
          <w:color w:val="000000"/>
          <w:spacing w:val="4"/>
        </w:rPr>
        <w:t xml:space="preserve"> </w:t>
      </w:r>
      <w:r>
        <w:rPr>
          <w:rFonts w:ascii="Arial" w:hAnsi="Arial" w:cs="Arial"/>
          <w:color w:val="000000"/>
        </w:rPr>
        <w:t>da</w:t>
      </w:r>
      <w:r>
        <w:rPr>
          <w:rFonts w:ascii="Arial" w:hAnsi="Arial" w:cs="Arial"/>
          <w:color w:val="000000"/>
          <w:spacing w:val="10"/>
        </w:rPr>
        <w:t xml:space="preserve"> </w:t>
      </w:r>
      <w:r>
        <w:rPr>
          <w:rFonts w:ascii="Arial" w:hAnsi="Arial" w:cs="Arial"/>
          <w:color w:val="000000"/>
        </w:rPr>
        <w:t>Aziende</w:t>
      </w:r>
      <w:r>
        <w:rPr>
          <w:rFonts w:ascii="Arial" w:hAnsi="Arial" w:cs="Arial"/>
          <w:color w:val="000000"/>
          <w:spacing w:val="6"/>
        </w:rPr>
        <w:t xml:space="preserve"> </w:t>
      </w:r>
      <w:r>
        <w:rPr>
          <w:rFonts w:ascii="Arial" w:hAnsi="Arial" w:cs="Arial"/>
          <w:color w:val="000000"/>
        </w:rPr>
        <w:t>n</w:t>
      </w:r>
      <w:r>
        <w:rPr>
          <w:rFonts w:ascii="Arial" w:hAnsi="Arial" w:cs="Arial"/>
          <w:color w:val="000000"/>
          <w:spacing w:val="-1"/>
        </w:rPr>
        <w:t>e</w:t>
      </w:r>
      <w:r>
        <w:rPr>
          <w:rFonts w:ascii="Arial" w:hAnsi="Arial" w:cs="Arial"/>
          <w:color w:val="000000"/>
        </w:rPr>
        <w:t>lle</w:t>
      </w:r>
      <w:r>
        <w:rPr>
          <w:rFonts w:ascii="Arial" w:hAnsi="Arial" w:cs="Arial"/>
          <w:color w:val="000000"/>
          <w:spacing w:val="9"/>
        </w:rPr>
        <w:t xml:space="preserve"> </w:t>
      </w:r>
      <w:r>
        <w:rPr>
          <w:rFonts w:ascii="Arial" w:hAnsi="Arial" w:cs="Arial"/>
          <w:color w:val="000000"/>
        </w:rPr>
        <w:t>quali</w:t>
      </w:r>
      <w:r>
        <w:rPr>
          <w:rFonts w:ascii="Arial" w:hAnsi="Arial" w:cs="Arial"/>
          <w:color w:val="000000"/>
          <w:spacing w:val="8"/>
        </w:rPr>
        <w:t xml:space="preserve"> </w:t>
      </w:r>
      <w:r>
        <w:rPr>
          <w:rFonts w:ascii="Arial" w:hAnsi="Arial" w:cs="Arial"/>
          <w:color w:val="000000"/>
        </w:rPr>
        <w:t>non viene</w:t>
      </w:r>
      <w:r>
        <w:rPr>
          <w:rFonts w:ascii="Arial" w:hAnsi="Arial" w:cs="Arial"/>
          <w:color w:val="000000"/>
          <w:spacing w:val="36"/>
        </w:rPr>
        <w:t xml:space="preserve"> </w:t>
      </w:r>
      <w:r>
        <w:rPr>
          <w:rFonts w:ascii="Arial" w:hAnsi="Arial" w:cs="Arial"/>
          <w:color w:val="000000"/>
        </w:rPr>
        <w:t>esercitata</w:t>
      </w:r>
      <w:r>
        <w:rPr>
          <w:rFonts w:ascii="Arial" w:hAnsi="Arial" w:cs="Arial"/>
          <w:color w:val="000000"/>
          <w:spacing w:val="32"/>
        </w:rPr>
        <w:t xml:space="preserve"> </w:t>
      </w:r>
      <w:r>
        <w:rPr>
          <w:rFonts w:ascii="Arial" w:hAnsi="Arial" w:cs="Arial"/>
          <w:color w:val="000000"/>
        </w:rPr>
        <w:t>la</w:t>
      </w:r>
      <w:r>
        <w:rPr>
          <w:rFonts w:ascii="Arial" w:hAnsi="Arial" w:cs="Arial"/>
          <w:color w:val="000000"/>
          <w:spacing w:val="39"/>
        </w:rPr>
        <w:t xml:space="preserve"> </w:t>
      </w:r>
      <w:r>
        <w:rPr>
          <w:rFonts w:ascii="Arial" w:hAnsi="Arial" w:cs="Arial"/>
          <w:color w:val="000000"/>
        </w:rPr>
        <w:t>con</w:t>
      </w:r>
      <w:r>
        <w:rPr>
          <w:rFonts w:ascii="Arial" w:hAnsi="Arial" w:cs="Arial"/>
          <w:color w:val="000000"/>
          <w:spacing w:val="-1"/>
        </w:rPr>
        <w:t>t</w:t>
      </w:r>
      <w:r>
        <w:rPr>
          <w:rFonts w:ascii="Arial" w:hAnsi="Arial" w:cs="Arial"/>
          <w:color w:val="000000"/>
        </w:rPr>
        <w:t>rattazione</w:t>
      </w:r>
      <w:r>
        <w:rPr>
          <w:rFonts w:ascii="Arial" w:hAnsi="Arial" w:cs="Arial"/>
          <w:color w:val="000000"/>
          <w:spacing w:val="27"/>
        </w:rPr>
        <w:t xml:space="preserve"> </w:t>
      </w:r>
      <w:r>
        <w:rPr>
          <w:rFonts w:ascii="Arial" w:hAnsi="Arial" w:cs="Arial"/>
          <w:color w:val="000000"/>
          <w:spacing w:val="-1"/>
        </w:rPr>
        <w:t>d</w:t>
      </w:r>
      <w:r>
        <w:rPr>
          <w:rFonts w:ascii="Arial" w:hAnsi="Arial" w:cs="Arial"/>
          <w:color w:val="000000"/>
        </w:rPr>
        <w:t>i</w:t>
      </w:r>
      <w:r>
        <w:rPr>
          <w:rFonts w:ascii="Arial" w:hAnsi="Arial" w:cs="Arial"/>
          <w:color w:val="000000"/>
          <w:spacing w:val="39"/>
        </w:rPr>
        <w:t xml:space="preserve"> </w:t>
      </w:r>
      <w:r>
        <w:rPr>
          <w:rFonts w:ascii="Arial" w:hAnsi="Arial" w:cs="Arial"/>
          <w:color w:val="000000"/>
          <w:spacing w:val="1"/>
        </w:rPr>
        <w:t>s</w:t>
      </w:r>
      <w:r>
        <w:rPr>
          <w:rFonts w:ascii="Arial" w:hAnsi="Arial" w:cs="Arial"/>
          <w:color w:val="000000"/>
        </w:rPr>
        <w:t>econdo</w:t>
      </w:r>
      <w:r>
        <w:rPr>
          <w:rFonts w:ascii="Arial" w:hAnsi="Arial" w:cs="Arial"/>
          <w:color w:val="000000"/>
          <w:spacing w:val="32"/>
        </w:rPr>
        <w:t xml:space="preserve"> </w:t>
      </w:r>
      <w:r>
        <w:rPr>
          <w:rFonts w:ascii="Arial" w:hAnsi="Arial" w:cs="Arial"/>
          <w:color w:val="000000"/>
        </w:rPr>
        <w:t>livello</w:t>
      </w:r>
      <w:r>
        <w:rPr>
          <w:rFonts w:ascii="Arial" w:hAnsi="Arial" w:cs="Arial"/>
          <w:color w:val="000000"/>
          <w:spacing w:val="36"/>
        </w:rPr>
        <w:t xml:space="preserve"> </w:t>
      </w:r>
      <w:r>
        <w:rPr>
          <w:rFonts w:ascii="Arial" w:hAnsi="Arial" w:cs="Arial"/>
          <w:color w:val="000000"/>
        </w:rPr>
        <w:t>e</w:t>
      </w:r>
      <w:r>
        <w:rPr>
          <w:rFonts w:ascii="Arial" w:hAnsi="Arial" w:cs="Arial"/>
          <w:color w:val="000000"/>
          <w:spacing w:val="40"/>
        </w:rPr>
        <w:t xml:space="preserve"> </w:t>
      </w:r>
      <w:r>
        <w:rPr>
          <w:rFonts w:ascii="Arial" w:hAnsi="Arial" w:cs="Arial"/>
          <w:color w:val="000000"/>
          <w:spacing w:val="1"/>
        </w:rPr>
        <w:t>c</w:t>
      </w:r>
      <w:r>
        <w:rPr>
          <w:rFonts w:ascii="Arial" w:hAnsi="Arial" w:cs="Arial"/>
          <w:color w:val="000000"/>
        </w:rPr>
        <w:t>he</w:t>
      </w:r>
      <w:r>
        <w:rPr>
          <w:rFonts w:ascii="Arial" w:hAnsi="Arial" w:cs="Arial"/>
          <w:color w:val="000000"/>
          <w:spacing w:val="37"/>
        </w:rPr>
        <w:t xml:space="preserve"> </w:t>
      </w:r>
      <w:r>
        <w:rPr>
          <w:rFonts w:ascii="Arial" w:hAnsi="Arial" w:cs="Arial"/>
          <w:color w:val="000000"/>
        </w:rPr>
        <w:t>non</w:t>
      </w:r>
      <w:r>
        <w:rPr>
          <w:rFonts w:ascii="Arial" w:hAnsi="Arial" w:cs="Arial"/>
          <w:color w:val="000000"/>
          <w:spacing w:val="38"/>
        </w:rPr>
        <w:t xml:space="preserve"> </w:t>
      </w:r>
      <w:r>
        <w:rPr>
          <w:rFonts w:ascii="Arial" w:hAnsi="Arial" w:cs="Arial"/>
          <w:color w:val="000000"/>
        </w:rPr>
        <w:t>perc</w:t>
      </w:r>
      <w:r>
        <w:rPr>
          <w:rFonts w:ascii="Arial" w:hAnsi="Arial" w:cs="Arial"/>
          <w:color w:val="000000"/>
          <w:spacing w:val="-1"/>
        </w:rPr>
        <w:t>e</w:t>
      </w:r>
      <w:r>
        <w:rPr>
          <w:rFonts w:ascii="Arial" w:hAnsi="Arial" w:cs="Arial"/>
          <w:color w:val="000000"/>
        </w:rPr>
        <w:t>piscono</w:t>
      </w:r>
      <w:r>
        <w:rPr>
          <w:rFonts w:ascii="Arial" w:hAnsi="Arial" w:cs="Arial"/>
          <w:color w:val="000000"/>
          <w:spacing w:val="28"/>
        </w:rPr>
        <w:t xml:space="preserve"> </w:t>
      </w:r>
      <w:r>
        <w:rPr>
          <w:rFonts w:ascii="Arial" w:hAnsi="Arial" w:cs="Arial"/>
          <w:color w:val="000000"/>
          <w:spacing w:val="-1"/>
        </w:rPr>
        <w:t>a</w:t>
      </w:r>
      <w:r>
        <w:rPr>
          <w:rFonts w:ascii="Arial" w:hAnsi="Arial" w:cs="Arial"/>
          <w:color w:val="000000"/>
        </w:rPr>
        <w:t>ltri</w:t>
      </w:r>
      <w:r>
        <w:rPr>
          <w:rFonts w:ascii="Arial" w:hAnsi="Arial" w:cs="Arial"/>
          <w:color w:val="000000"/>
          <w:spacing w:val="38"/>
        </w:rPr>
        <w:t xml:space="preserve"> </w:t>
      </w:r>
      <w:r>
        <w:rPr>
          <w:rFonts w:ascii="Arial" w:hAnsi="Arial" w:cs="Arial"/>
          <w:color w:val="000000"/>
        </w:rPr>
        <w:t>trattamenti</w:t>
      </w:r>
      <w:r w:rsidR="00106499">
        <w:rPr>
          <w:rFonts w:ascii="Arial" w:hAnsi="Arial" w:cs="Arial"/>
          <w:color w:val="000000"/>
        </w:rPr>
        <w:t xml:space="preserve"> </w:t>
      </w:r>
      <w:r w:rsidR="00644F95" w:rsidRPr="00644F95">
        <w:rPr>
          <w:noProof/>
        </w:rPr>
        <w:pict>
          <v:shape id="Freeform 10" o:spid="_x0000_s1033" style="position:absolute;left:0;text-align:left;margin-left:338.7pt;margin-top:49.4pt;width:3.0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" o:allowincell="f" path="m,l61,e" filled="f" strokecolor="#b5082e" strokeweight=".64pt">
            <v:path arrowok="t" o:connecttype="custom" o:connectlocs="0,3175;38735,3175" o:connectangles="0,0"/>
            <w10:wrap anchorx="page"/>
          </v:shape>
        </w:pict>
      </w:r>
      <w:r w:rsidR="00644F95" w:rsidRPr="00644F95">
        <w:rPr>
          <w:noProof/>
        </w:rPr>
        <w:pict>
          <v:shape id="Freeform 11" o:spid="_x0000_s1032" style="position:absolute;left:0;text-align:left;margin-left:28.7pt;margin-top:108.75pt;width:0;height:12.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" o:allowincell="f" path="m,l,253e" filled="f" strokeweight=".28925mm">
            <v:path arrowok="t" o:connecttype="custom" o:connectlocs="0,0;0,160655" o:connectangles="0,0"/>
            <w10:wrap anchorx="page" anchory="page"/>
          </v:shape>
        </w:pict>
      </w:r>
      <w:r>
        <w:rPr>
          <w:rFonts w:ascii="Arial" w:hAnsi="Arial" w:cs="Arial"/>
          <w:color w:val="000000"/>
        </w:rPr>
        <w:t>economici collettivi</w:t>
      </w:r>
      <w:r>
        <w:rPr>
          <w:rFonts w:ascii="Arial" w:hAnsi="Arial" w:cs="Arial"/>
          <w:color w:val="000000"/>
          <w:spacing w:val="2"/>
        </w:rPr>
        <w:t xml:space="preserve"> </w:t>
      </w:r>
      <w:r>
        <w:rPr>
          <w:rFonts w:ascii="Arial" w:hAnsi="Arial" w:cs="Arial"/>
          <w:color w:val="000000"/>
        </w:rPr>
        <w:t>oltre</w:t>
      </w:r>
      <w:r>
        <w:rPr>
          <w:rFonts w:ascii="Arial" w:hAnsi="Arial" w:cs="Arial"/>
          <w:color w:val="000000"/>
          <w:spacing w:val="5"/>
        </w:rPr>
        <w:t xml:space="preserve"> </w:t>
      </w:r>
      <w:r>
        <w:rPr>
          <w:rFonts w:ascii="Arial" w:hAnsi="Arial" w:cs="Arial"/>
          <w:color w:val="000000"/>
        </w:rPr>
        <w:t>a</w:t>
      </w:r>
      <w:r>
        <w:rPr>
          <w:rFonts w:ascii="Arial" w:hAnsi="Arial" w:cs="Arial"/>
          <w:color w:val="000000"/>
          <w:spacing w:val="9"/>
        </w:rPr>
        <w:t xml:space="preserve"> </w:t>
      </w:r>
      <w:r>
        <w:rPr>
          <w:rFonts w:ascii="Arial" w:hAnsi="Arial" w:cs="Arial"/>
          <w:color w:val="000000"/>
        </w:rPr>
        <w:t>quanto</w:t>
      </w:r>
      <w:r>
        <w:rPr>
          <w:rFonts w:ascii="Arial" w:hAnsi="Arial" w:cs="Arial"/>
          <w:color w:val="000000"/>
          <w:spacing w:val="3"/>
        </w:rPr>
        <w:t xml:space="preserve"> </w:t>
      </w:r>
      <w:r>
        <w:rPr>
          <w:rFonts w:ascii="Arial" w:hAnsi="Arial" w:cs="Arial"/>
          <w:color w:val="000000"/>
        </w:rPr>
        <w:t>spettante</w:t>
      </w:r>
      <w:r>
        <w:rPr>
          <w:rFonts w:ascii="Arial" w:hAnsi="Arial" w:cs="Arial"/>
          <w:color w:val="000000"/>
          <w:spacing w:val="1"/>
        </w:rPr>
        <w:t xml:space="preserve"> </w:t>
      </w:r>
      <w:r>
        <w:rPr>
          <w:rFonts w:ascii="Arial" w:hAnsi="Arial" w:cs="Arial"/>
          <w:color w:val="000000"/>
        </w:rPr>
        <w:t>per</w:t>
      </w:r>
      <w:r>
        <w:rPr>
          <w:rFonts w:ascii="Arial" w:hAnsi="Arial" w:cs="Arial"/>
          <w:color w:val="000000"/>
          <w:spacing w:val="7"/>
        </w:rPr>
        <w:t xml:space="preserve"> </w:t>
      </w:r>
      <w:r>
        <w:rPr>
          <w:rFonts w:ascii="Arial" w:hAnsi="Arial" w:cs="Arial"/>
          <w:color w:val="000000"/>
        </w:rPr>
        <w:t>il</w:t>
      </w:r>
      <w:r>
        <w:rPr>
          <w:rFonts w:ascii="Arial" w:hAnsi="Arial" w:cs="Arial"/>
          <w:color w:val="000000"/>
          <w:spacing w:val="9"/>
        </w:rPr>
        <w:t xml:space="preserve"> </w:t>
      </w:r>
      <w:r>
        <w:rPr>
          <w:rFonts w:ascii="Arial" w:hAnsi="Arial" w:cs="Arial"/>
          <w:color w:val="000000"/>
        </w:rPr>
        <w:t>contratto collettivo</w:t>
      </w:r>
      <w:r>
        <w:rPr>
          <w:rFonts w:ascii="Arial" w:hAnsi="Arial" w:cs="Arial"/>
          <w:color w:val="000000"/>
          <w:spacing w:val="1"/>
        </w:rPr>
        <w:t xml:space="preserve"> </w:t>
      </w:r>
      <w:r>
        <w:rPr>
          <w:rFonts w:ascii="Arial" w:hAnsi="Arial" w:cs="Arial"/>
          <w:color w:val="000000"/>
        </w:rPr>
        <w:t>n</w:t>
      </w:r>
      <w:r>
        <w:rPr>
          <w:rFonts w:ascii="Arial" w:hAnsi="Arial" w:cs="Arial"/>
          <w:color w:val="000000"/>
          <w:spacing w:val="-1"/>
        </w:rPr>
        <w:t>a</w:t>
      </w:r>
      <w:r>
        <w:rPr>
          <w:rFonts w:ascii="Arial" w:hAnsi="Arial" w:cs="Arial"/>
          <w:color w:val="000000"/>
          <w:spacing w:val="1"/>
        </w:rPr>
        <w:t>z</w:t>
      </w:r>
      <w:r>
        <w:rPr>
          <w:rFonts w:ascii="Arial" w:hAnsi="Arial" w:cs="Arial"/>
          <w:color w:val="000000"/>
        </w:rPr>
        <w:t>ionale, qu</w:t>
      </w:r>
      <w:r>
        <w:rPr>
          <w:rFonts w:ascii="Arial" w:hAnsi="Arial" w:cs="Arial"/>
          <w:color w:val="000000"/>
          <w:spacing w:val="-1"/>
        </w:rPr>
        <w:t>a</w:t>
      </w:r>
      <w:r>
        <w:rPr>
          <w:rFonts w:ascii="Arial" w:hAnsi="Arial" w:cs="Arial"/>
          <w:color w:val="000000"/>
        </w:rPr>
        <w:t>lora</w:t>
      </w:r>
      <w:r>
        <w:rPr>
          <w:rFonts w:ascii="Arial" w:hAnsi="Arial" w:cs="Arial"/>
          <w:color w:val="000000"/>
          <w:spacing w:val="3"/>
        </w:rPr>
        <w:t xml:space="preserve"> </w:t>
      </w:r>
      <w:r>
        <w:rPr>
          <w:rFonts w:ascii="Arial" w:hAnsi="Arial" w:cs="Arial"/>
          <w:color w:val="000000"/>
        </w:rPr>
        <w:t>non</w:t>
      </w:r>
      <w:r>
        <w:rPr>
          <w:rFonts w:ascii="Arial" w:hAnsi="Arial" w:cs="Arial"/>
          <w:color w:val="000000"/>
          <w:spacing w:val="6"/>
        </w:rPr>
        <w:t xml:space="preserve"> </w:t>
      </w:r>
      <w:r>
        <w:rPr>
          <w:rFonts w:ascii="Arial" w:hAnsi="Arial" w:cs="Arial"/>
          <w:color w:val="000000"/>
        </w:rPr>
        <w:t>si addivenisse</w:t>
      </w:r>
      <w:r>
        <w:rPr>
          <w:rFonts w:ascii="Arial" w:hAnsi="Arial" w:cs="Arial"/>
          <w:color w:val="000000"/>
          <w:spacing w:val="47"/>
        </w:rPr>
        <w:t xml:space="preserve"> </w:t>
      </w:r>
      <w:r>
        <w:rPr>
          <w:rFonts w:ascii="Arial" w:hAnsi="Arial" w:cs="Arial"/>
          <w:color w:val="000000"/>
        </w:rPr>
        <w:t>ad</w:t>
      </w:r>
      <w:r>
        <w:rPr>
          <w:rFonts w:ascii="Arial" w:hAnsi="Arial" w:cs="Arial"/>
          <w:color w:val="000000"/>
          <w:spacing w:val="57"/>
        </w:rPr>
        <w:t xml:space="preserve"> </w:t>
      </w:r>
      <w:r>
        <w:rPr>
          <w:rFonts w:ascii="Arial" w:hAnsi="Arial" w:cs="Arial"/>
          <w:color w:val="000000"/>
        </w:rPr>
        <w:t>un</w:t>
      </w:r>
      <w:r>
        <w:rPr>
          <w:rFonts w:ascii="Arial" w:hAnsi="Arial" w:cs="Arial"/>
          <w:color w:val="000000"/>
          <w:spacing w:val="57"/>
        </w:rPr>
        <w:t xml:space="preserve"> </w:t>
      </w:r>
      <w:r>
        <w:rPr>
          <w:rFonts w:ascii="Arial" w:hAnsi="Arial" w:cs="Arial"/>
          <w:color w:val="000000"/>
        </w:rPr>
        <w:t>accordo</w:t>
      </w:r>
      <w:r>
        <w:rPr>
          <w:rFonts w:ascii="Arial" w:hAnsi="Arial" w:cs="Arial"/>
          <w:color w:val="000000"/>
          <w:spacing w:val="51"/>
        </w:rPr>
        <w:t xml:space="preserve"> </w:t>
      </w:r>
      <w:r>
        <w:rPr>
          <w:rFonts w:ascii="Arial" w:hAnsi="Arial" w:cs="Arial"/>
          <w:color w:val="000000"/>
        </w:rPr>
        <w:t>entro</w:t>
      </w:r>
      <w:r>
        <w:rPr>
          <w:rFonts w:ascii="Arial" w:hAnsi="Arial" w:cs="Arial"/>
          <w:color w:val="000000"/>
          <w:spacing w:val="53"/>
        </w:rPr>
        <w:t xml:space="preserve"> </w:t>
      </w:r>
      <w:r>
        <w:rPr>
          <w:rFonts w:ascii="Arial" w:hAnsi="Arial" w:cs="Arial"/>
          <w:color w:val="000000"/>
        </w:rPr>
        <w:t>i</w:t>
      </w:r>
      <w:r>
        <w:rPr>
          <w:rFonts w:ascii="Arial" w:hAnsi="Arial" w:cs="Arial"/>
          <w:color w:val="000000"/>
          <w:spacing w:val="59"/>
        </w:rPr>
        <w:t xml:space="preserve"> </w:t>
      </w:r>
      <w:r>
        <w:rPr>
          <w:rFonts w:ascii="Arial" w:hAnsi="Arial" w:cs="Arial"/>
          <w:color w:val="000000"/>
        </w:rPr>
        <w:t>termini</w:t>
      </w:r>
      <w:r>
        <w:rPr>
          <w:rFonts w:ascii="Arial" w:hAnsi="Arial" w:cs="Arial"/>
          <w:color w:val="000000"/>
          <w:spacing w:val="53"/>
        </w:rPr>
        <w:t xml:space="preserve"> </w:t>
      </w:r>
      <w:r>
        <w:rPr>
          <w:rFonts w:ascii="Arial" w:hAnsi="Arial" w:cs="Arial"/>
          <w:color w:val="000000"/>
        </w:rPr>
        <w:t>previsti</w:t>
      </w:r>
      <w:r>
        <w:rPr>
          <w:rFonts w:ascii="Arial" w:hAnsi="Arial" w:cs="Arial"/>
          <w:color w:val="000000"/>
          <w:spacing w:val="52"/>
        </w:rPr>
        <w:t xml:space="preserve"> </w:t>
      </w:r>
      <w:r>
        <w:rPr>
          <w:rFonts w:ascii="Arial" w:hAnsi="Arial" w:cs="Arial"/>
          <w:color w:val="000000"/>
        </w:rPr>
        <w:t>dalla</w:t>
      </w:r>
      <w:r>
        <w:rPr>
          <w:rFonts w:ascii="Arial" w:hAnsi="Arial" w:cs="Arial"/>
          <w:color w:val="000000"/>
          <w:spacing w:val="54"/>
        </w:rPr>
        <w:t xml:space="preserve"> </w:t>
      </w:r>
      <w:r>
        <w:rPr>
          <w:rFonts w:ascii="Arial" w:hAnsi="Arial" w:cs="Arial"/>
          <w:color w:val="000000"/>
        </w:rPr>
        <w:t>proce</w:t>
      </w:r>
      <w:r>
        <w:rPr>
          <w:rFonts w:ascii="Arial" w:hAnsi="Arial" w:cs="Arial"/>
          <w:color w:val="000000"/>
          <w:spacing w:val="1"/>
        </w:rPr>
        <w:t>d</w:t>
      </w:r>
      <w:r>
        <w:rPr>
          <w:rFonts w:ascii="Arial" w:hAnsi="Arial" w:cs="Arial"/>
          <w:color w:val="000000"/>
        </w:rPr>
        <w:t>ura</w:t>
      </w:r>
      <w:r>
        <w:rPr>
          <w:rFonts w:ascii="Arial" w:hAnsi="Arial" w:cs="Arial"/>
          <w:color w:val="000000"/>
          <w:spacing w:val="48"/>
        </w:rPr>
        <w:t xml:space="preserve"> </w:t>
      </w:r>
      <w:r>
        <w:rPr>
          <w:rFonts w:ascii="Arial" w:hAnsi="Arial" w:cs="Arial"/>
          <w:color w:val="000000"/>
        </w:rPr>
        <w:t>di</w:t>
      </w:r>
      <w:r>
        <w:rPr>
          <w:rFonts w:ascii="Arial" w:hAnsi="Arial" w:cs="Arial"/>
          <w:color w:val="000000"/>
          <w:spacing w:val="57"/>
        </w:rPr>
        <w:t xml:space="preserve"> </w:t>
      </w:r>
      <w:r>
        <w:rPr>
          <w:rFonts w:ascii="Arial" w:hAnsi="Arial" w:cs="Arial"/>
          <w:color w:val="000000"/>
          <w:spacing w:val="1"/>
        </w:rPr>
        <w:t>c</w:t>
      </w:r>
      <w:r>
        <w:rPr>
          <w:rFonts w:ascii="Arial" w:hAnsi="Arial" w:cs="Arial"/>
          <w:color w:val="000000"/>
        </w:rPr>
        <w:t>ui</w:t>
      </w:r>
      <w:r>
        <w:rPr>
          <w:rFonts w:ascii="Arial" w:hAnsi="Arial" w:cs="Arial"/>
          <w:color w:val="000000"/>
          <w:spacing w:val="56"/>
        </w:rPr>
        <w:t xml:space="preserve"> </w:t>
      </w:r>
      <w:r>
        <w:rPr>
          <w:rFonts w:ascii="Arial" w:hAnsi="Arial" w:cs="Arial"/>
          <w:color w:val="000000"/>
          <w:spacing w:val="-1"/>
        </w:rPr>
        <w:t>a</w:t>
      </w:r>
      <w:r>
        <w:rPr>
          <w:rFonts w:ascii="Arial" w:hAnsi="Arial" w:cs="Arial"/>
          <w:color w:val="000000"/>
        </w:rPr>
        <w:t>l</w:t>
      </w:r>
      <w:r>
        <w:rPr>
          <w:rFonts w:ascii="Arial" w:hAnsi="Arial" w:cs="Arial"/>
          <w:color w:val="000000"/>
          <w:spacing w:val="57"/>
        </w:rPr>
        <w:t xml:space="preserve"> </w:t>
      </w:r>
      <w:r>
        <w:rPr>
          <w:rFonts w:ascii="Arial" w:hAnsi="Arial" w:cs="Arial"/>
          <w:color w:val="000000"/>
        </w:rPr>
        <w:t>c</w:t>
      </w:r>
      <w:r>
        <w:rPr>
          <w:rFonts w:ascii="Arial" w:hAnsi="Arial" w:cs="Arial"/>
          <w:color w:val="000000"/>
          <w:spacing w:val="-1"/>
        </w:rPr>
        <w:t>o</w:t>
      </w:r>
      <w:r>
        <w:rPr>
          <w:rFonts w:ascii="Arial" w:hAnsi="Arial" w:cs="Arial"/>
          <w:color w:val="000000"/>
        </w:rPr>
        <w:t>mma</w:t>
      </w:r>
      <w:r>
        <w:rPr>
          <w:rFonts w:ascii="Arial" w:hAnsi="Arial" w:cs="Arial"/>
          <w:color w:val="000000"/>
          <w:spacing w:val="52"/>
        </w:rPr>
        <w:t xml:space="preserve"> </w:t>
      </w:r>
      <w:r>
        <w:rPr>
          <w:rFonts w:ascii="Arial" w:hAnsi="Arial" w:cs="Arial"/>
          <w:color w:val="000000"/>
        </w:rPr>
        <w:t>2</w:t>
      </w:r>
      <w:r>
        <w:rPr>
          <w:rFonts w:ascii="Arial" w:hAnsi="Arial" w:cs="Arial"/>
          <w:color w:val="000000"/>
          <w:spacing w:val="58"/>
        </w:rPr>
        <w:t xml:space="preserve"> </w:t>
      </w:r>
      <w:r>
        <w:rPr>
          <w:rFonts w:ascii="Arial" w:hAnsi="Arial" w:cs="Arial"/>
          <w:color w:val="000000"/>
        </w:rPr>
        <w:t>del presente p</w:t>
      </w:r>
      <w:r>
        <w:rPr>
          <w:rFonts w:ascii="Arial" w:hAnsi="Arial" w:cs="Arial"/>
          <w:color w:val="000000"/>
          <w:spacing w:val="-1"/>
        </w:rPr>
        <w:t>u</w:t>
      </w:r>
      <w:r>
        <w:rPr>
          <w:rFonts w:ascii="Arial" w:hAnsi="Arial" w:cs="Arial"/>
          <w:color w:val="000000"/>
        </w:rPr>
        <w:t>nto,</w:t>
      </w:r>
      <w:r>
        <w:rPr>
          <w:rFonts w:ascii="Arial" w:hAnsi="Arial" w:cs="Arial"/>
          <w:color w:val="000000"/>
          <w:spacing w:val="3"/>
        </w:rPr>
        <w:t xml:space="preserve"> </w:t>
      </w:r>
      <w:r>
        <w:rPr>
          <w:rFonts w:ascii="Arial" w:hAnsi="Arial" w:cs="Arial"/>
          <w:color w:val="000000"/>
          <w:spacing w:val="1"/>
        </w:rPr>
        <w:t>s</w:t>
      </w:r>
      <w:r>
        <w:rPr>
          <w:rFonts w:ascii="Arial" w:hAnsi="Arial" w:cs="Arial"/>
          <w:color w:val="000000"/>
        </w:rPr>
        <w:t>arà</w:t>
      </w:r>
      <w:r>
        <w:rPr>
          <w:rFonts w:ascii="Arial" w:hAnsi="Arial" w:cs="Arial"/>
          <w:color w:val="000000"/>
          <w:spacing w:val="4"/>
        </w:rPr>
        <w:t xml:space="preserve"> </w:t>
      </w:r>
      <w:r>
        <w:rPr>
          <w:rFonts w:ascii="Arial" w:hAnsi="Arial" w:cs="Arial"/>
          <w:color w:val="000000"/>
        </w:rPr>
        <w:t>c</w:t>
      </w:r>
      <w:r>
        <w:rPr>
          <w:rFonts w:ascii="Arial" w:hAnsi="Arial" w:cs="Arial"/>
          <w:color w:val="000000"/>
          <w:spacing w:val="-1"/>
        </w:rPr>
        <w:t>o</w:t>
      </w:r>
      <w:r>
        <w:rPr>
          <w:rFonts w:ascii="Arial" w:hAnsi="Arial" w:cs="Arial"/>
          <w:color w:val="000000"/>
        </w:rPr>
        <w:t>rrisposto</w:t>
      </w:r>
      <w:r>
        <w:rPr>
          <w:rFonts w:ascii="Arial" w:hAnsi="Arial" w:cs="Arial"/>
          <w:color w:val="000000"/>
          <w:spacing w:val="-3"/>
        </w:rPr>
        <w:t xml:space="preserve"> </w:t>
      </w:r>
      <w:r>
        <w:rPr>
          <w:rFonts w:ascii="Arial" w:hAnsi="Arial" w:cs="Arial"/>
          <w:color w:val="000000"/>
        </w:rPr>
        <w:t>a</w:t>
      </w:r>
      <w:r>
        <w:rPr>
          <w:rFonts w:ascii="Arial" w:hAnsi="Arial" w:cs="Arial"/>
          <w:color w:val="000000"/>
          <w:spacing w:val="8"/>
        </w:rPr>
        <w:t xml:space="preserve"> </w:t>
      </w:r>
      <w:r>
        <w:rPr>
          <w:rFonts w:ascii="Arial" w:hAnsi="Arial" w:cs="Arial"/>
          <w:color w:val="000000"/>
          <w:spacing w:val="-1"/>
        </w:rPr>
        <w:t>t</w:t>
      </w:r>
      <w:r>
        <w:rPr>
          <w:rFonts w:ascii="Arial" w:hAnsi="Arial" w:cs="Arial"/>
          <w:color w:val="000000"/>
        </w:rPr>
        <w:t>itolo</w:t>
      </w:r>
      <w:r>
        <w:rPr>
          <w:rFonts w:ascii="Arial" w:hAnsi="Arial" w:cs="Arial"/>
          <w:color w:val="000000"/>
          <w:spacing w:val="4"/>
        </w:rPr>
        <w:t xml:space="preserve"> </w:t>
      </w:r>
      <w:r>
        <w:rPr>
          <w:rFonts w:ascii="Arial" w:hAnsi="Arial" w:cs="Arial"/>
          <w:color w:val="000000"/>
        </w:rPr>
        <w:t>di</w:t>
      </w:r>
      <w:r>
        <w:rPr>
          <w:rFonts w:ascii="Arial" w:hAnsi="Arial" w:cs="Arial"/>
          <w:color w:val="000000"/>
          <w:spacing w:val="6"/>
        </w:rPr>
        <w:t xml:space="preserve"> </w:t>
      </w:r>
      <w:r>
        <w:rPr>
          <w:rFonts w:ascii="Arial" w:hAnsi="Arial" w:cs="Arial"/>
          <w:color w:val="000000"/>
        </w:rPr>
        <w:t>ele</w:t>
      </w:r>
      <w:r>
        <w:rPr>
          <w:rFonts w:ascii="Arial" w:hAnsi="Arial" w:cs="Arial"/>
          <w:color w:val="000000"/>
          <w:spacing w:val="-2"/>
        </w:rPr>
        <w:t>m</w:t>
      </w:r>
      <w:r>
        <w:rPr>
          <w:rFonts w:ascii="Arial" w:hAnsi="Arial" w:cs="Arial"/>
          <w:color w:val="000000"/>
        </w:rPr>
        <w:t>ento</w:t>
      </w:r>
      <w:r>
        <w:rPr>
          <w:rFonts w:ascii="Arial" w:hAnsi="Arial" w:cs="Arial"/>
          <w:color w:val="000000"/>
          <w:spacing w:val="-1"/>
        </w:rPr>
        <w:t xml:space="preserve"> </w:t>
      </w:r>
      <w:r>
        <w:rPr>
          <w:rFonts w:ascii="Arial" w:hAnsi="Arial" w:cs="Arial"/>
          <w:color w:val="000000"/>
        </w:rPr>
        <w:t>perequat</w:t>
      </w:r>
      <w:r>
        <w:rPr>
          <w:rFonts w:ascii="Arial" w:hAnsi="Arial" w:cs="Arial"/>
          <w:color w:val="000000"/>
          <w:spacing w:val="1"/>
        </w:rPr>
        <w:t>i</w:t>
      </w:r>
      <w:r>
        <w:rPr>
          <w:rFonts w:ascii="Arial" w:hAnsi="Arial" w:cs="Arial"/>
          <w:color w:val="000000"/>
        </w:rPr>
        <w:t>vo</w:t>
      </w:r>
      <w:r>
        <w:rPr>
          <w:rFonts w:ascii="Arial" w:hAnsi="Arial" w:cs="Arial"/>
          <w:color w:val="000000"/>
          <w:spacing w:val="-3"/>
        </w:rPr>
        <w:t xml:space="preserve"> </w:t>
      </w:r>
      <w:r>
        <w:rPr>
          <w:rFonts w:ascii="Arial" w:hAnsi="Arial" w:cs="Arial"/>
          <w:color w:val="000000"/>
        </w:rPr>
        <w:t>una</w:t>
      </w:r>
      <w:r>
        <w:rPr>
          <w:rFonts w:ascii="Arial" w:hAnsi="Arial" w:cs="Arial"/>
          <w:color w:val="000000"/>
          <w:spacing w:val="4"/>
        </w:rPr>
        <w:t xml:space="preserve"> </w:t>
      </w:r>
      <w:r>
        <w:rPr>
          <w:rFonts w:ascii="Arial" w:hAnsi="Arial" w:cs="Arial"/>
          <w:color w:val="000000"/>
        </w:rPr>
        <w:t>erogazione</w:t>
      </w:r>
      <w:r>
        <w:rPr>
          <w:rFonts w:ascii="Arial" w:hAnsi="Arial" w:cs="Arial"/>
          <w:color w:val="000000"/>
          <w:spacing w:val="-3"/>
        </w:rPr>
        <w:t xml:space="preserve"> </w:t>
      </w:r>
      <w:r>
        <w:rPr>
          <w:rFonts w:ascii="Arial" w:hAnsi="Arial" w:cs="Arial"/>
          <w:color w:val="000000"/>
        </w:rPr>
        <w:t>p</w:t>
      </w:r>
      <w:r>
        <w:rPr>
          <w:rFonts w:ascii="Arial" w:hAnsi="Arial" w:cs="Arial"/>
          <w:color w:val="000000"/>
          <w:spacing w:val="-1"/>
        </w:rPr>
        <w:t>a</w:t>
      </w:r>
      <w:r>
        <w:rPr>
          <w:rFonts w:ascii="Arial" w:hAnsi="Arial" w:cs="Arial"/>
          <w:color w:val="000000"/>
        </w:rPr>
        <w:t>ri</w:t>
      </w:r>
      <w:r>
        <w:rPr>
          <w:rFonts w:ascii="Arial" w:hAnsi="Arial" w:cs="Arial"/>
          <w:color w:val="000000"/>
          <w:spacing w:val="4"/>
        </w:rPr>
        <w:t xml:space="preserve"> </w:t>
      </w:r>
      <w:r>
        <w:rPr>
          <w:rFonts w:ascii="Arial" w:hAnsi="Arial" w:cs="Arial"/>
          <w:color w:val="000000"/>
        </w:rPr>
        <w:t>al</w:t>
      </w:r>
      <w:r>
        <w:rPr>
          <w:rFonts w:ascii="Arial" w:hAnsi="Arial" w:cs="Arial"/>
          <w:color w:val="000000"/>
          <w:spacing w:val="6"/>
        </w:rPr>
        <w:t xml:space="preserve"> </w:t>
      </w:r>
      <w:r>
        <w:rPr>
          <w:rFonts w:ascii="Arial" w:hAnsi="Arial" w:cs="Arial"/>
          <w:color w:val="000000"/>
        </w:rPr>
        <w:t>3%</w:t>
      </w:r>
      <w:r>
        <w:rPr>
          <w:rFonts w:ascii="Arial" w:hAnsi="Arial" w:cs="Arial"/>
          <w:color w:val="000000"/>
          <w:spacing w:val="5"/>
        </w:rPr>
        <w:t xml:space="preserve"> </w:t>
      </w:r>
      <w:r>
        <w:rPr>
          <w:rFonts w:ascii="Arial" w:hAnsi="Arial" w:cs="Arial"/>
          <w:color w:val="000000"/>
        </w:rPr>
        <w:t>d</w:t>
      </w:r>
      <w:r>
        <w:rPr>
          <w:rFonts w:ascii="Arial" w:hAnsi="Arial" w:cs="Arial"/>
          <w:color w:val="000000"/>
          <w:spacing w:val="1"/>
        </w:rPr>
        <w:t>e</w:t>
      </w:r>
      <w:r>
        <w:rPr>
          <w:rFonts w:ascii="Arial" w:hAnsi="Arial" w:cs="Arial"/>
          <w:color w:val="000000"/>
        </w:rPr>
        <w:t>l minimo</w:t>
      </w:r>
      <w:r>
        <w:rPr>
          <w:rFonts w:ascii="Arial" w:hAnsi="Arial" w:cs="Arial"/>
          <w:color w:val="000000"/>
          <w:spacing w:val="-7"/>
        </w:rPr>
        <w:t xml:space="preserve"> </w:t>
      </w:r>
      <w:r>
        <w:rPr>
          <w:rFonts w:ascii="Arial" w:hAnsi="Arial" w:cs="Arial"/>
          <w:color w:val="000000"/>
        </w:rPr>
        <w:t>tab</w:t>
      </w:r>
      <w:r>
        <w:rPr>
          <w:rFonts w:ascii="Arial" w:hAnsi="Arial" w:cs="Arial"/>
          <w:color w:val="000000"/>
          <w:spacing w:val="1"/>
        </w:rPr>
        <w:t>e</w:t>
      </w:r>
      <w:r>
        <w:rPr>
          <w:rFonts w:ascii="Arial" w:hAnsi="Arial" w:cs="Arial"/>
          <w:color w:val="000000"/>
        </w:rPr>
        <w:t>llare</w:t>
      </w:r>
      <w:r>
        <w:rPr>
          <w:rFonts w:ascii="Arial" w:hAnsi="Arial" w:cs="Arial"/>
          <w:color w:val="000000"/>
          <w:spacing w:val="-8"/>
        </w:rPr>
        <w:t xml:space="preserve"> </w:t>
      </w:r>
      <w:r>
        <w:rPr>
          <w:rFonts w:ascii="Arial" w:hAnsi="Arial" w:cs="Arial"/>
          <w:color w:val="000000"/>
        </w:rPr>
        <w:t>e</w:t>
      </w:r>
      <w:r>
        <w:rPr>
          <w:rFonts w:ascii="Arial" w:hAnsi="Arial" w:cs="Arial"/>
          <w:color w:val="000000"/>
          <w:spacing w:val="-1"/>
        </w:rPr>
        <w:t xml:space="preserve"> </w:t>
      </w:r>
      <w:r>
        <w:rPr>
          <w:rFonts w:ascii="Arial" w:hAnsi="Arial" w:cs="Arial"/>
          <w:color w:val="000000"/>
        </w:rPr>
        <w:t>con</w:t>
      </w:r>
      <w:r>
        <w:rPr>
          <w:rFonts w:ascii="Arial" w:hAnsi="Arial" w:cs="Arial"/>
          <w:color w:val="000000"/>
          <w:spacing w:val="-1"/>
        </w:rPr>
        <w:t>ti</w:t>
      </w:r>
      <w:r>
        <w:rPr>
          <w:rFonts w:ascii="Arial" w:hAnsi="Arial" w:cs="Arial"/>
          <w:color w:val="000000"/>
        </w:rPr>
        <w:t>ngenza</w:t>
      </w:r>
      <w:r>
        <w:rPr>
          <w:rFonts w:ascii="Arial" w:hAnsi="Arial" w:cs="Arial"/>
          <w:color w:val="000000"/>
          <w:spacing w:val="-12"/>
        </w:rPr>
        <w:t xml:space="preserve"> </w:t>
      </w:r>
      <w:r>
        <w:rPr>
          <w:rFonts w:ascii="Arial" w:hAnsi="Arial" w:cs="Arial"/>
          <w:color w:val="000000"/>
        </w:rPr>
        <w:t>decorrere</w:t>
      </w:r>
      <w:r>
        <w:rPr>
          <w:rFonts w:ascii="Arial" w:hAnsi="Arial" w:cs="Arial"/>
          <w:color w:val="000000"/>
          <w:spacing w:val="-9"/>
        </w:rPr>
        <w:t xml:space="preserve"> </w:t>
      </w:r>
      <w:r>
        <w:rPr>
          <w:rFonts w:ascii="Arial" w:hAnsi="Arial" w:cs="Arial"/>
          <w:color w:val="000000"/>
        </w:rPr>
        <w:t>dall’1</w:t>
      </w:r>
      <w:r>
        <w:rPr>
          <w:rFonts w:ascii="Arial" w:hAnsi="Arial" w:cs="Arial"/>
          <w:color w:val="000000"/>
          <w:spacing w:val="-1"/>
        </w:rPr>
        <w:t>.</w:t>
      </w:r>
      <w:r>
        <w:rPr>
          <w:rFonts w:ascii="Arial" w:hAnsi="Arial" w:cs="Arial"/>
          <w:color w:val="000000"/>
        </w:rPr>
        <w:t>1.201</w:t>
      </w:r>
      <w:r>
        <w:rPr>
          <w:rFonts w:ascii="Arial" w:hAnsi="Arial" w:cs="Arial"/>
          <w:color w:val="000000"/>
          <w:spacing w:val="1"/>
        </w:rPr>
        <w:t>2</w:t>
      </w:r>
      <w:r>
        <w:rPr>
          <w:rFonts w:ascii="Arial" w:hAnsi="Arial" w:cs="Arial"/>
          <w:color w:val="B5082E"/>
        </w:rPr>
        <w:t>.</w:t>
      </w:r>
      <w:r>
        <w:rPr>
          <w:rFonts w:ascii="Arial" w:hAnsi="Arial" w:cs="Arial"/>
          <w:color w:val="000000"/>
        </w:rPr>
        <w:t>.</w:t>
      </w:r>
    </w:p>
    <w:p w:rsidR="008D5A6C" w:rsidRDefault="008D5A6C">
      <w:pPr>
        <w:widowControl w:val="0"/>
        <w:autoSpaceDE w:val="0"/>
        <w:autoSpaceDN w:val="0"/>
        <w:adjustRightInd w:val="0"/>
        <w:spacing w:after="0" w:line="240" w:lineRule="auto"/>
        <w:ind w:left="397" w:right="53" w:hanging="283"/>
        <w:jc w:val="both"/>
        <w:rPr>
          <w:rFonts w:ascii="Arial" w:hAnsi="Arial" w:cs="Arial"/>
          <w:color w:val="000000"/>
        </w:rPr>
      </w:pPr>
      <w:r>
        <w:rPr>
          <w:rFonts w:ascii="Arial" w:hAnsi="Arial" w:cs="Arial"/>
          <w:color w:val="000000"/>
        </w:rPr>
        <w:t>4. I</w:t>
      </w:r>
      <w:r>
        <w:rPr>
          <w:rFonts w:ascii="Arial" w:hAnsi="Arial" w:cs="Arial"/>
          <w:color w:val="000000"/>
          <w:spacing w:val="20"/>
        </w:rPr>
        <w:t xml:space="preserve"> </w:t>
      </w:r>
      <w:r>
        <w:rPr>
          <w:rFonts w:ascii="Arial" w:hAnsi="Arial" w:cs="Arial"/>
          <w:color w:val="000000"/>
          <w:spacing w:val="1"/>
        </w:rPr>
        <w:t>c</w:t>
      </w:r>
      <w:r>
        <w:rPr>
          <w:rFonts w:ascii="Arial" w:hAnsi="Arial" w:cs="Arial"/>
          <w:color w:val="000000"/>
        </w:rPr>
        <w:t>ontratti</w:t>
      </w:r>
      <w:r>
        <w:rPr>
          <w:rFonts w:ascii="Arial" w:hAnsi="Arial" w:cs="Arial"/>
          <w:color w:val="000000"/>
          <w:spacing w:val="13"/>
        </w:rPr>
        <w:t xml:space="preserve"> </w:t>
      </w:r>
      <w:r>
        <w:rPr>
          <w:rFonts w:ascii="Arial" w:hAnsi="Arial" w:cs="Arial"/>
          <w:color w:val="000000"/>
          <w:spacing w:val="-1"/>
        </w:rPr>
        <w:t>c</w:t>
      </w:r>
      <w:r>
        <w:rPr>
          <w:rFonts w:ascii="Arial" w:hAnsi="Arial" w:cs="Arial"/>
          <w:color w:val="000000"/>
        </w:rPr>
        <w:t>ollettivi</w:t>
      </w:r>
      <w:r>
        <w:rPr>
          <w:rFonts w:ascii="Arial" w:hAnsi="Arial" w:cs="Arial"/>
          <w:color w:val="000000"/>
          <w:spacing w:val="13"/>
        </w:rPr>
        <w:t xml:space="preserve"> </w:t>
      </w:r>
      <w:r>
        <w:rPr>
          <w:rFonts w:ascii="Arial" w:hAnsi="Arial" w:cs="Arial"/>
          <w:color w:val="000000"/>
        </w:rPr>
        <w:t>azi</w:t>
      </w:r>
      <w:r>
        <w:rPr>
          <w:rFonts w:ascii="Arial" w:hAnsi="Arial" w:cs="Arial"/>
          <w:color w:val="000000"/>
          <w:spacing w:val="-1"/>
        </w:rPr>
        <w:t>e</w:t>
      </w:r>
      <w:r>
        <w:rPr>
          <w:rFonts w:ascii="Arial" w:hAnsi="Arial" w:cs="Arial"/>
          <w:color w:val="000000"/>
        </w:rPr>
        <w:t>ndali</w:t>
      </w:r>
      <w:r>
        <w:rPr>
          <w:rFonts w:ascii="Arial" w:hAnsi="Arial" w:cs="Arial"/>
          <w:color w:val="000000"/>
          <w:spacing w:val="12"/>
        </w:rPr>
        <w:t xml:space="preserve"> </w:t>
      </w:r>
      <w:r>
        <w:rPr>
          <w:rFonts w:ascii="Arial" w:hAnsi="Arial" w:cs="Arial"/>
          <w:color w:val="000000"/>
        </w:rPr>
        <w:t>per</w:t>
      </w:r>
      <w:r>
        <w:rPr>
          <w:rFonts w:ascii="Arial" w:hAnsi="Arial" w:cs="Arial"/>
          <w:color w:val="000000"/>
          <w:spacing w:val="18"/>
        </w:rPr>
        <w:t xml:space="preserve"> </w:t>
      </w:r>
      <w:r>
        <w:rPr>
          <w:rFonts w:ascii="Arial" w:hAnsi="Arial" w:cs="Arial"/>
          <w:color w:val="000000"/>
        </w:rPr>
        <w:t>le</w:t>
      </w:r>
      <w:r>
        <w:rPr>
          <w:rFonts w:ascii="Arial" w:hAnsi="Arial" w:cs="Arial"/>
          <w:color w:val="000000"/>
          <w:spacing w:val="18"/>
        </w:rPr>
        <w:t xml:space="preserve"> </w:t>
      </w:r>
      <w:r>
        <w:rPr>
          <w:rFonts w:ascii="Arial" w:hAnsi="Arial" w:cs="Arial"/>
          <w:color w:val="000000"/>
        </w:rPr>
        <w:t>parti</w:t>
      </w:r>
      <w:r>
        <w:rPr>
          <w:rFonts w:ascii="Arial" w:hAnsi="Arial" w:cs="Arial"/>
          <w:color w:val="000000"/>
          <w:spacing w:val="17"/>
        </w:rPr>
        <w:t xml:space="preserve"> </w:t>
      </w:r>
      <w:r>
        <w:rPr>
          <w:rFonts w:ascii="Arial" w:hAnsi="Arial" w:cs="Arial"/>
          <w:color w:val="000000"/>
        </w:rPr>
        <w:t>eco</w:t>
      </w:r>
      <w:r>
        <w:rPr>
          <w:rFonts w:ascii="Arial" w:hAnsi="Arial" w:cs="Arial"/>
          <w:color w:val="000000"/>
          <w:spacing w:val="-1"/>
        </w:rPr>
        <w:t>n</w:t>
      </w:r>
      <w:r>
        <w:rPr>
          <w:rFonts w:ascii="Arial" w:hAnsi="Arial" w:cs="Arial"/>
          <w:color w:val="000000"/>
        </w:rPr>
        <w:t>omiche</w:t>
      </w:r>
      <w:r>
        <w:rPr>
          <w:rFonts w:ascii="Arial" w:hAnsi="Arial" w:cs="Arial"/>
          <w:color w:val="000000"/>
          <w:spacing w:val="9"/>
        </w:rPr>
        <w:t xml:space="preserve"> </w:t>
      </w:r>
      <w:r>
        <w:rPr>
          <w:rFonts w:ascii="Arial" w:hAnsi="Arial" w:cs="Arial"/>
          <w:color w:val="000000"/>
        </w:rPr>
        <w:t>e</w:t>
      </w:r>
      <w:r>
        <w:rPr>
          <w:rFonts w:ascii="Arial" w:hAnsi="Arial" w:cs="Arial"/>
          <w:color w:val="000000"/>
          <w:spacing w:val="20"/>
        </w:rPr>
        <w:t xml:space="preserve"> </w:t>
      </w:r>
      <w:r>
        <w:rPr>
          <w:rFonts w:ascii="Arial" w:hAnsi="Arial" w:cs="Arial"/>
          <w:color w:val="000000"/>
          <w:spacing w:val="1"/>
        </w:rPr>
        <w:t>n</w:t>
      </w:r>
      <w:r>
        <w:rPr>
          <w:rFonts w:ascii="Arial" w:hAnsi="Arial" w:cs="Arial"/>
          <w:color w:val="000000"/>
        </w:rPr>
        <w:t>ormative</w:t>
      </w:r>
      <w:r>
        <w:rPr>
          <w:rFonts w:ascii="Arial" w:hAnsi="Arial" w:cs="Arial"/>
          <w:color w:val="000000"/>
          <w:spacing w:val="11"/>
        </w:rPr>
        <w:t xml:space="preserve"> </w:t>
      </w:r>
      <w:r>
        <w:rPr>
          <w:rFonts w:ascii="Arial" w:hAnsi="Arial" w:cs="Arial"/>
          <w:color w:val="000000"/>
          <w:spacing w:val="1"/>
        </w:rPr>
        <w:t>so</w:t>
      </w:r>
      <w:r>
        <w:rPr>
          <w:rFonts w:ascii="Arial" w:hAnsi="Arial" w:cs="Arial"/>
          <w:color w:val="000000"/>
        </w:rPr>
        <w:t>no</w:t>
      </w:r>
      <w:r>
        <w:rPr>
          <w:rFonts w:ascii="Arial" w:hAnsi="Arial" w:cs="Arial"/>
          <w:color w:val="000000"/>
          <w:spacing w:val="16"/>
        </w:rPr>
        <w:t xml:space="preserve"> </w:t>
      </w:r>
      <w:r>
        <w:rPr>
          <w:rFonts w:ascii="Arial" w:hAnsi="Arial" w:cs="Arial"/>
          <w:color w:val="000000"/>
        </w:rPr>
        <w:t>efficaci</w:t>
      </w:r>
      <w:r>
        <w:rPr>
          <w:rFonts w:ascii="Arial" w:hAnsi="Arial" w:cs="Arial"/>
          <w:color w:val="000000"/>
          <w:spacing w:val="12"/>
        </w:rPr>
        <w:t xml:space="preserve"> </w:t>
      </w:r>
      <w:r>
        <w:rPr>
          <w:rFonts w:ascii="Arial" w:hAnsi="Arial" w:cs="Arial"/>
          <w:color w:val="000000"/>
        </w:rPr>
        <w:t>per</w:t>
      </w:r>
      <w:r>
        <w:rPr>
          <w:rFonts w:ascii="Arial" w:hAnsi="Arial" w:cs="Arial"/>
          <w:color w:val="000000"/>
          <w:spacing w:val="18"/>
        </w:rPr>
        <w:t xml:space="preserve"> </w:t>
      </w:r>
      <w:r>
        <w:rPr>
          <w:rFonts w:ascii="Arial" w:hAnsi="Arial" w:cs="Arial"/>
          <w:color w:val="000000"/>
        </w:rPr>
        <w:t>tutto</w:t>
      </w:r>
      <w:r>
        <w:rPr>
          <w:rFonts w:ascii="Arial" w:hAnsi="Arial" w:cs="Arial"/>
          <w:color w:val="000000"/>
          <w:spacing w:val="17"/>
        </w:rPr>
        <w:t xml:space="preserve"> </w:t>
      </w:r>
      <w:r>
        <w:rPr>
          <w:rFonts w:ascii="Arial" w:hAnsi="Arial" w:cs="Arial"/>
          <w:color w:val="000000"/>
        </w:rPr>
        <w:t>il personale</w:t>
      </w:r>
      <w:r>
        <w:rPr>
          <w:rFonts w:ascii="Arial" w:hAnsi="Arial" w:cs="Arial"/>
          <w:color w:val="000000"/>
          <w:spacing w:val="4"/>
        </w:rPr>
        <w:t xml:space="preserve"> </w:t>
      </w:r>
      <w:r>
        <w:rPr>
          <w:rFonts w:ascii="Arial" w:hAnsi="Arial" w:cs="Arial"/>
          <w:color w:val="000000"/>
        </w:rPr>
        <w:t>in</w:t>
      </w:r>
      <w:r>
        <w:rPr>
          <w:rFonts w:ascii="Arial" w:hAnsi="Arial" w:cs="Arial"/>
          <w:color w:val="000000"/>
          <w:spacing w:val="11"/>
        </w:rPr>
        <w:t xml:space="preserve"> </w:t>
      </w:r>
      <w:r>
        <w:rPr>
          <w:rFonts w:ascii="Arial" w:hAnsi="Arial" w:cs="Arial"/>
          <w:color w:val="000000"/>
        </w:rPr>
        <w:t>forza</w:t>
      </w:r>
      <w:r>
        <w:rPr>
          <w:rFonts w:ascii="Arial" w:hAnsi="Arial" w:cs="Arial"/>
          <w:color w:val="000000"/>
          <w:spacing w:val="8"/>
        </w:rPr>
        <w:t xml:space="preserve"> </w:t>
      </w:r>
      <w:r>
        <w:rPr>
          <w:rFonts w:ascii="Arial" w:hAnsi="Arial" w:cs="Arial"/>
          <w:color w:val="000000"/>
        </w:rPr>
        <w:t>e</w:t>
      </w:r>
      <w:r>
        <w:rPr>
          <w:rFonts w:ascii="Arial" w:hAnsi="Arial" w:cs="Arial"/>
          <w:color w:val="000000"/>
          <w:spacing w:val="12"/>
        </w:rPr>
        <w:t xml:space="preserve"> </w:t>
      </w:r>
      <w:r>
        <w:rPr>
          <w:rFonts w:ascii="Arial" w:hAnsi="Arial" w:cs="Arial"/>
          <w:color w:val="000000"/>
          <w:spacing w:val="-1"/>
        </w:rPr>
        <w:t>v</w:t>
      </w:r>
      <w:r>
        <w:rPr>
          <w:rFonts w:ascii="Arial" w:hAnsi="Arial" w:cs="Arial"/>
          <w:color w:val="000000"/>
        </w:rPr>
        <w:t>i</w:t>
      </w:r>
      <w:r>
        <w:rPr>
          <w:rFonts w:ascii="Arial" w:hAnsi="Arial" w:cs="Arial"/>
          <w:color w:val="000000"/>
          <w:spacing w:val="-1"/>
        </w:rPr>
        <w:t>n</w:t>
      </w:r>
      <w:r>
        <w:rPr>
          <w:rFonts w:ascii="Arial" w:hAnsi="Arial" w:cs="Arial"/>
          <w:color w:val="000000"/>
        </w:rPr>
        <w:t>colano</w:t>
      </w:r>
      <w:r>
        <w:rPr>
          <w:rFonts w:ascii="Arial" w:hAnsi="Arial" w:cs="Arial"/>
          <w:color w:val="000000"/>
          <w:spacing w:val="4"/>
        </w:rPr>
        <w:t xml:space="preserve"> </w:t>
      </w:r>
      <w:r>
        <w:rPr>
          <w:rFonts w:ascii="Arial" w:hAnsi="Arial" w:cs="Arial"/>
          <w:color w:val="000000"/>
        </w:rPr>
        <w:t>tutte</w:t>
      </w:r>
      <w:r>
        <w:rPr>
          <w:rFonts w:ascii="Arial" w:hAnsi="Arial" w:cs="Arial"/>
          <w:color w:val="000000"/>
          <w:spacing w:val="8"/>
        </w:rPr>
        <w:t xml:space="preserve"> </w:t>
      </w:r>
      <w:r>
        <w:rPr>
          <w:rFonts w:ascii="Arial" w:hAnsi="Arial" w:cs="Arial"/>
          <w:color w:val="000000"/>
        </w:rPr>
        <w:t>le</w:t>
      </w:r>
      <w:r>
        <w:rPr>
          <w:rFonts w:ascii="Arial" w:hAnsi="Arial" w:cs="Arial"/>
          <w:color w:val="000000"/>
          <w:spacing w:val="12"/>
        </w:rPr>
        <w:t xml:space="preserve"> </w:t>
      </w:r>
      <w:r>
        <w:rPr>
          <w:rFonts w:ascii="Arial" w:hAnsi="Arial" w:cs="Arial"/>
          <w:color w:val="000000"/>
        </w:rPr>
        <w:t>Ass</w:t>
      </w:r>
      <w:r>
        <w:rPr>
          <w:rFonts w:ascii="Arial" w:hAnsi="Arial" w:cs="Arial"/>
          <w:color w:val="000000"/>
          <w:spacing w:val="-1"/>
        </w:rPr>
        <w:t>o</w:t>
      </w:r>
      <w:r>
        <w:rPr>
          <w:rFonts w:ascii="Arial" w:hAnsi="Arial" w:cs="Arial"/>
          <w:color w:val="000000"/>
        </w:rPr>
        <w:t>ci</w:t>
      </w:r>
      <w:r>
        <w:rPr>
          <w:rFonts w:ascii="Arial" w:hAnsi="Arial" w:cs="Arial"/>
          <w:color w:val="000000"/>
          <w:spacing w:val="-1"/>
        </w:rPr>
        <w:t>a</w:t>
      </w:r>
      <w:r>
        <w:rPr>
          <w:rFonts w:ascii="Arial" w:hAnsi="Arial" w:cs="Arial"/>
          <w:color w:val="000000"/>
          <w:spacing w:val="1"/>
        </w:rPr>
        <w:t>z</w:t>
      </w:r>
      <w:r>
        <w:rPr>
          <w:rFonts w:ascii="Arial" w:hAnsi="Arial" w:cs="Arial"/>
          <w:color w:val="000000"/>
        </w:rPr>
        <w:t xml:space="preserve">ioni </w:t>
      </w:r>
      <w:r>
        <w:rPr>
          <w:rFonts w:ascii="Arial" w:hAnsi="Arial" w:cs="Arial"/>
          <w:color w:val="000000"/>
          <w:spacing w:val="1"/>
        </w:rPr>
        <w:t>s</w:t>
      </w:r>
      <w:r>
        <w:rPr>
          <w:rFonts w:ascii="Arial" w:hAnsi="Arial" w:cs="Arial"/>
          <w:color w:val="000000"/>
        </w:rPr>
        <w:t>indacali</w:t>
      </w:r>
      <w:r>
        <w:rPr>
          <w:rFonts w:ascii="Arial" w:hAnsi="Arial" w:cs="Arial"/>
          <w:color w:val="000000"/>
          <w:spacing w:val="6"/>
        </w:rPr>
        <w:t xml:space="preserve"> </w:t>
      </w:r>
      <w:r>
        <w:rPr>
          <w:rFonts w:ascii="Arial" w:hAnsi="Arial" w:cs="Arial"/>
          <w:color w:val="000000"/>
        </w:rPr>
        <w:t>firmatarie</w:t>
      </w:r>
      <w:r>
        <w:rPr>
          <w:rFonts w:ascii="Arial" w:hAnsi="Arial" w:cs="Arial"/>
          <w:color w:val="000000"/>
          <w:spacing w:val="3"/>
        </w:rPr>
        <w:t xml:space="preserve"> </w:t>
      </w:r>
      <w:r>
        <w:rPr>
          <w:rFonts w:ascii="Arial" w:hAnsi="Arial" w:cs="Arial"/>
          <w:color w:val="000000"/>
        </w:rPr>
        <w:t>del</w:t>
      </w:r>
      <w:r>
        <w:rPr>
          <w:rFonts w:ascii="Arial" w:hAnsi="Arial" w:cs="Arial"/>
          <w:color w:val="000000"/>
          <w:spacing w:val="10"/>
        </w:rPr>
        <w:t xml:space="preserve"> </w:t>
      </w:r>
      <w:r>
        <w:rPr>
          <w:rFonts w:ascii="Arial" w:hAnsi="Arial" w:cs="Arial"/>
          <w:color w:val="000000"/>
        </w:rPr>
        <w:t>presen</w:t>
      </w:r>
      <w:r>
        <w:rPr>
          <w:rFonts w:ascii="Arial" w:hAnsi="Arial" w:cs="Arial"/>
          <w:color w:val="000000"/>
          <w:spacing w:val="-1"/>
        </w:rPr>
        <w:t>t</w:t>
      </w:r>
      <w:r>
        <w:rPr>
          <w:rFonts w:ascii="Arial" w:hAnsi="Arial" w:cs="Arial"/>
          <w:color w:val="000000"/>
        </w:rPr>
        <w:t>e</w:t>
      </w:r>
      <w:r>
        <w:rPr>
          <w:rFonts w:ascii="Arial" w:hAnsi="Arial" w:cs="Arial"/>
          <w:color w:val="000000"/>
          <w:spacing w:val="5"/>
        </w:rPr>
        <w:t xml:space="preserve"> </w:t>
      </w:r>
      <w:r>
        <w:rPr>
          <w:rFonts w:ascii="Arial" w:hAnsi="Arial" w:cs="Arial"/>
          <w:color w:val="000000"/>
        </w:rPr>
        <w:t>contrat</w:t>
      </w:r>
      <w:r>
        <w:rPr>
          <w:rFonts w:ascii="Arial" w:hAnsi="Arial" w:cs="Arial"/>
          <w:color w:val="000000"/>
          <w:spacing w:val="-1"/>
        </w:rPr>
        <w:t>t</w:t>
      </w:r>
      <w:r>
        <w:rPr>
          <w:rFonts w:ascii="Arial" w:hAnsi="Arial" w:cs="Arial"/>
          <w:color w:val="000000"/>
        </w:rPr>
        <w:t>o operanti</w:t>
      </w:r>
      <w:r>
        <w:rPr>
          <w:rFonts w:ascii="Arial" w:hAnsi="Arial" w:cs="Arial"/>
          <w:color w:val="000000"/>
          <w:spacing w:val="7"/>
        </w:rPr>
        <w:t xml:space="preserve"> </w:t>
      </w:r>
      <w:r>
        <w:rPr>
          <w:rFonts w:ascii="Arial" w:hAnsi="Arial" w:cs="Arial"/>
          <w:color w:val="000000"/>
        </w:rPr>
        <w:t>all’interno</w:t>
      </w:r>
      <w:r>
        <w:rPr>
          <w:rFonts w:ascii="Arial" w:hAnsi="Arial" w:cs="Arial"/>
          <w:color w:val="000000"/>
          <w:spacing w:val="5"/>
        </w:rPr>
        <w:t xml:space="preserve"> </w:t>
      </w:r>
      <w:r>
        <w:rPr>
          <w:rFonts w:ascii="Arial" w:hAnsi="Arial" w:cs="Arial"/>
          <w:color w:val="000000"/>
        </w:rPr>
        <w:t>dell’Azienda</w:t>
      </w:r>
      <w:r>
        <w:rPr>
          <w:rFonts w:ascii="Arial" w:hAnsi="Arial" w:cs="Arial"/>
          <w:color w:val="000000"/>
          <w:spacing w:val="3"/>
        </w:rPr>
        <w:t xml:space="preserve"> </w:t>
      </w:r>
      <w:r>
        <w:rPr>
          <w:rFonts w:ascii="Arial" w:hAnsi="Arial" w:cs="Arial"/>
          <w:color w:val="000000"/>
        </w:rPr>
        <w:t>se</w:t>
      </w:r>
      <w:r>
        <w:rPr>
          <w:rFonts w:ascii="Arial" w:hAnsi="Arial" w:cs="Arial"/>
          <w:color w:val="000000"/>
          <w:spacing w:val="12"/>
        </w:rPr>
        <w:t xml:space="preserve"> </w:t>
      </w:r>
      <w:r>
        <w:rPr>
          <w:rFonts w:ascii="Arial" w:hAnsi="Arial" w:cs="Arial"/>
          <w:color w:val="000000"/>
        </w:rPr>
        <w:t>approvati</w:t>
      </w:r>
      <w:r>
        <w:rPr>
          <w:rFonts w:ascii="Arial" w:hAnsi="Arial" w:cs="Arial"/>
          <w:color w:val="000000"/>
          <w:spacing w:val="6"/>
        </w:rPr>
        <w:t xml:space="preserve"> </w:t>
      </w:r>
      <w:r>
        <w:rPr>
          <w:rFonts w:ascii="Arial" w:hAnsi="Arial" w:cs="Arial"/>
          <w:color w:val="000000"/>
        </w:rPr>
        <w:t>dalla</w:t>
      </w:r>
      <w:r>
        <w:rPr>
          <w:rFonts w:ascii="Arial" w:hAnsi="Arial" w:cs="Arial"/>
          <w:color w:val="000000"/>
          <w:spacing w:val="10"/>
        </w:rPr>
        <w:t xml:space="preserve"> </w:t>
      </w:r>
      <w:r>
        <w:rPr>
          <w:rFonts w:ascii="Arial" w:hAnsi="Arial" w:cs="Arial"/>
          <w:color w:val="000000"/>
          <w:spacing w:val="-1"/>
        </w:rPr>
        <w:t>m</w:t>
      </w:r>
      <w:r>
        <w:rPr>
          <w:rFonts w:ascii="Arial" w:hAnsi="Arial" w:cs="Arial"/>
          <w:color w:val="000000"/>
        </w:rPr>
        <w:t>aggioranza dei</w:t>
      </w:r>
      <w:r>
        <w:rPr>
          <w:rFonts w:ascii="Arial" w:hAnsi="Arial" w:cs="Arial"/>
          <w:color w:val="000000"/>
          <w:spacing w:val="12"/>
        </w:rPr>
        <w:t xml:space="preserve"> </w:t>
      </w:r>
      <w:r>
        <w:rPr>
          <w:rFonts w:ascii="Arial" w:hAnsi="Arial" w:cs="Arial"/>
          <w:color w:val="000000"/>
          <w:spacing w:val="1"/>
        </w:rPr>
        <w:t>c</w:t>
      </w:r>
      <w:r>
        <w:rPr>
          <w:rFonts w:ascii="Arial" w:hAnsi="Arial" w:cs="Arial"/>
          <w:color w:val="000000"/>
        </w:rPr>
        <w:t>omponenti</w:t>
      </w:r>
      <w:r>
        <w:rPr>
          <w:rFonts w:ascii="Arial" w:hAnsi="Arial" w:cs="Arial"/>
          <w:color w:val="000000"/>
          <w:spacing w:val="3"/>
        </w:rPr>
        <w:t xml:space="preserve"> </w:t>
      </w:r>
      <w:r>
        <w:rPr>
          <w:rFonts w:ascii="Arial" w:hAnsi="Arial" w:cs="Arial"/>
          <w:color w:val="000000"/>
        </w:rPr>
        <w:t>delle rappresent</w:t>
      </w:r>
      <w:r>
        <w:rPr>
          <w:rFonts w:ascii="Arial" w:hAnsi="Arial" w:cs="Arial"/>
          <w:color w:val="000000"/>
          <w:spacing w:val="-1"/>
        </w:rPr>
        <w:t>a</w:t>
      </w:r>
      <w:r>
        <w:rPr>
          <w:rFonts w:ascii="Arial" w:hAnsi="Arial" w:cs="Arial"/>
          <w:color w:val="000000"/>
        </w:rPr>
        <w:t>nze</w:t>
      </w:r>
      <w:r>
        <w:rPr>
          <w:rFonts w:ascii="Arial" w:hAnsi="Arial" w:cs="Arial"/>
          <w:color w:val="000000"/>
          <w:spacing w:val="-15"/>
        </w:rPr>
        <w:t xml:space="preserve"> </w:t>
      </w:r>
      <w:r>
        <w:rPr>
          <w:rFonts w:ascii="Arial" w:hAnsi="Arial" w:cs="Arial"/>
          <w:color w:val="000000"/>
        </w:rPr>
        <w:t>sind</w:t>
      </w:r>
      <w:r>
        <w:rPr>
          <w:rFonts w:ascii="Arial" w:hAnsi="Arial" w:cs="Arial"/>
          <w:color w:val="000000"/>
          <w:spacing w:val="-1"/>
        </w:rPr>
        <w:t>a</w:t>
      </w:r>
      <w:r>
        <w:rPr>
          <w:rFonts w:ascii="Arial" w:hAnsi="Arial" w:cs="Arial"/>
          <w:color w:val="000000"/>
        </w:rPr>
        <w:t>cali</w:t>
      </w:r>
      <w:r>
        <w:rPr>
          <w:rFonts w:ascii="Arial" w:hAnsi="Arial" w:cs="Arial"/>
          <w:color w:val="000000"/>
          <w:spacing w:val="-9"/>
        </w:rPr>
        <w:t xml:space="preserve"> </w:t>
      </w:r>
      <w:r>
        <w:rPr>
          <w:rFonts w:ascii="Arial" w:hAnsi="Arial" w:cs="Arial"/>
          <w:color w:val="000000"/>
        </w:rPr>
        <w:t>unitarie</w:t>
      </w:r>
      <w:r>
        <w:rPr>
          <w:rFonts w:ascii="Arial" w:hAnsi="Arial" w:cs="Arial"/>
          <w:color w:val="000000"/>
          <w:spacing w:val="-7"/>
        </w:rPr>
        <w:t xml:space="preserve"> </w:t>
      </w:r>
      <w:r>
        <w:rPr>
          <w:rFonts w:ascii="Arial" w:hAnsi="Arial" w:cs="Arial"/>
          <w:color w:val="000000"/>
        </w:rPr>
        <w:t>el</w:t>
      </w:r>
      <w:r>
        <w:rPr>
          <w:rFonts w:ascii="Arial" w:hAnsi="Arial" w:cs="Arial"/>
          <w:color w:val="000000"/>
          <w:spacing w:val="-1"/>
        </w:rPr>
        <w:t>e</w:t>
      </w:r>
      <w:r>
        <w:rPr>
          <w:rFonts w:ascii="Arial" w:hAnsi="Arial" w:cs="Arial"/>
          <w:color w:val="000000"/>
        </w:rPr>
        <w:t>tte</w:t>
      </w:r>
      <w:r>
        <w:rPr>
          <w:rFonts w:ascii="Arial" w:hAnsi="Arial" w:cs="Arial"/>
          <w:color w:val="000000"/>
          <w:spacing w:val="-5"/>
        </w:rPr>
        <w:t xml:space="preserve"> </w:t>
      </w:r>
      <w:r>
        <w:rPr>
          <w:rFonts w:ascii="Arial" w:hAnsi="Arial" w:cs="Arial"/>
          <w:color w:val="000000"/>
        </w:rPr>
        <w:t>secondo</w:t>
      </w:r>
      <w:r>
        <w:rPr>
          <w:rFonts w:ascii="Arial" w:hAnsi="Arial" w:cs="Arial"/>
          <w:color w:val="000000"/>
          <w:spacing w:val="-9"/>
        </w:rPr>
        <w:t xml:space="preserve"> </w:t>
      </w:r>
      <w:r>
        <w:rPr>
          <w:rFonts w:ascii="Arial" w:hAnsi="Arial" w:cs="Arial"/>
          <w:color w:val="000000"/>
        </w:rPr>
        <w:t>le</w:t>
      </w:r>
      <w:r>
        <w:rPr>
          <w:rFonts w:ascii="Arial" w:hAnsi="Arial" w:cs="Arial"/>
          <w:color w:val="000000"/>
          <w:spacing w:val="-2"/>
        </w:rPr>
        <w:t xml:space="preserve"> </w:t>
      </w:r>
      <w:r>
        <w:rPr>
          <w:rFonts w:ascii="Arial" w:hAnsi="Arial" w:cs="Arial"/>
          <w:color w:val="000000"/>
        </w:rPr>
        <w:t>regole</w:t>
      </w:r>
      <w:r>
        <w:rPr>
          <w:rFonts w:ascii="Arial" w:hAnsi="Arial" w:cs="Arial"/>
          <w:color w:val="000000"/>
          <w:spacing w:val="-6"/>
        </w:rPr>
        <w:t xml:space="preserve"> </w:t>
      </w:r>
      <w:r>
        <w:rPr>
          <w:rFonts w:ascii="Arial" w:hAnsi="Arial" w:cs="Arial"/>
          <w:color w:val="000000"/>
        </w:rPr>
        <w:t>in</w:t>
      </w:r>
      <w:r>
        <w:rPr>
          <w:rFonts w:ascii="Arial" w:hAnsi="Arial" w:cs="Arial"/>
          <w:color w:val="000000"/>
          <w:spacing w:val="-1"/>
        </w:rPr>
        <w:t>t</w:t>
      </w:r>
      <w:r>
        <w:rPr>
          <w:rFonts w:ascii="Arial" w:hAnsi="Arial" w:cs="Arial"/>
          <w:color w:val="000000"/>
          <w:spacing w:val="1"/>
        </w:rPr>
        <w:t>e</w:t>
      </w:r>
      <w:r>
        <w:rPr>
          <w:rFonts w:ascii="Arial" w:hAnsi="Arial" w:cs="Arial"/>
          <w:color w:val="000000"/>
        </w:rPr>
        <w:t>rconfederali</w:t>
      </w:r>
      <w:r>
        <w:rPr>
          <w:rFonts w:ascii="Arial" w:hAnsi="Arial" w:cs="Arial"/>
          <w:color w:val="000000"/>
          <w:spacing w:val="-15"/>
        </w:rPr>
        <w:t xml:space="preserve"> </w:t>
      </w:r>
      <w:r>
        <w:rPr>
          <w:rFonts w:ascii="Arial" w:hAnsi="Arial" w:cs="Arial"/>
          <w:color w:val="000000"/>
        </w:rPr>
        <w:t>vigenti.</w:t>
      </w:r>
    </w:p>
    <w:p w:rsidR="008D5A6C" w:rsidRDefault="008D5A6C">
      <w:pPr>
        <w:widowControl w:val="0"/>
        <w:autoSpaceDE w:val="0"/>
        <w:autoSpaceDN w:val="0"/>
        <w:adjustRightInd w:val="0"/>
        <w:spacing w:after="0" w:line="252" w:lineRule="exact"/>
        <w:ind w:left="397" w:right="53"/>
        <w:jc w:val="both"/>
        <w:rPr>
          <w:rFonts w:ascii="Arial" w:hAnsi="Arial" w:cs="Arial"/>
          <w:color w:val="000000"/>
        </w:rPr>
      </w:pPr>
      <w:r>
        <w:rPr>
          <w:rFonts w:ascii="Arial" w:hAnsi="Arial" w:cs="Arial"/>
          <w:color w:val="000000"/>
        </w:rPr>
        <w:t>In</w:t>
      </w:r>
      <w:r>
        <w:rPr>
          <w:rFonts w:ascii="Arial" w:hAnsi="Arial" w:cs="Arial"/>
          <w:color w:val="000000"/>
          <w:spacing w:val="31"/>
        </w:rPr>
        <w:t xml:space="preserve"> </w:t>
      </w:r>
      <w:r>
        <w:rPr>
          <w:rFonts w:ascii="Arial" w:hAnsi="Arial" w:cs="Arial"/>
          <w:color w:val="000000"/>
          <w:spacing w:val="1"/>
        </w:rPr>
        <w:t>c</w:t>
      </w:r>
      <w:r>
        <w:rPr>
          <w:rFonts w:ascii="Arial" w:hAnsi="Arial" w:cs="Arial"/>
          <w:color w:val="000000"/>
        </w:rPr>
        <w:t>aso</w:t>
      </w:r>
      <w:r>
        <w:rPr>
          <w:rFonts w:ascii="Arial" w:hAnsi="Arial" w:cs="Arial"/>
          <w:color w:val="000000"/>
          <w:spacing w:val="27"/>
        </w:rPr>
        <w:t xml:space="preserve"> </w:t>
      </w:r>
      <w:r>
        <w:rPr>
          <w:rFonts w:ascii="Arial" w:hAnsi="Arial" w:cs="Arial"/>
          <w:color w:val="000000"/>
        </w:rPr>
        <w:t>di</w:t>
      </w:r>
      <w:r>
        <w:rPr>
          <w:rFonts w:ascii="Arial" w:hAnsi="Arial" w:cs="Arial"/>
          <w:color w:val="000000"/>
          <w:spacing w:val="31"/>
        </w:rPr>
        <w:t xml:space="preserve"> </w:t>
      </w:r>
      <w:r>
        <w:rPr>
          <w:rFonts w:ascii="Arial" w:hAnsi="Arial" w:cs="Arial"/>
          <w:color w:val="000000"/>
          <w:spacing w:val="-1"/>
        </w:rPr>
        <w:t>p</w:t>
      </w:r>
      <w:r>
        <w:rPr>
          <w:rFonts w:ascii="Arial" w:hAnsi="Arial" w:cs="Arial"/>
          <w:color w:val="000000"/>
        </w:rPr>
        <w:t>resenza</w:t>
      </w:r>
      <w:r>
        <w:rPr>
          <w:rFonts w:ascii="Arial" w:hAnsi="Arial" w:cs="Arial"/>
          <w:color w:val="000000"/>
          <w:spacing w:val="24"/>
        </w:rPr>
        <w:t xml:space="preserve"> </w:t>
      </w:r>
      <w:r>
        <w:rPr>
          <w:rFonts w:ascii="Arial" w:hAnsi="Arial" w:cs="Arial"/>
          <w:color w:val="000000"/>
        </w:rPr>
        <w:t>d</w:t>
      </w:r>
      <w:r>
        <w:rPr>
          <w:rFonts w:ascii="Arial" w:hAnsi="Arial" w:cs="Arial"/>
          <w:color w:val="000000"/>
          <w:spacing w:val="-1"/>
        </w:rPr>
        <w:t>e</w:t>
      </w:r>
      <w:r>
        <w:rPr>
          <w:rFonts w:ascii="Arial" w:hAnsi="Arial" w:cs="Arial"/>
          <w:color w:val="000000"/>
        </w:rPr>
        <w:t>lle</w:t>
      </w:r>
      <w:r>
        <w:rPr>
          <w:rFonts w:ascii="Arial" w:hAnsi="Arial" w:cs="Arial"/>
          <w:color w:val="000000"/>
          <w:spacing w:val="29"/>
        </w:rPr>
        <w:t xml:space="preserve"> </w:t>
      </w:r>
      <w:r>
        <w:rPr>
          <w:rFonts w:ascii="Arial" w:hAnsi="Arial" w:cs="Arial"/>
          <w:color w:val="000000"/>
        </w:rPr>
        <w:t>R.S.A,</w:t>
      </w:r>
      <w:r>
        <w:rPr>
          <w:rFonts w:ascii="Arial" w:hAnsi="Arial" w:cs="Arial"/>
          <w:color w:val="000000"/>
          <w:spacing w:val="27"/>
        </w:rPr>
        <w:t xml:space="preserve"> </w:t>
      </w:r>
      <w:r>
        <w:rPr>
          <w:rFonts w:ascii="Arial" w:hAnsi="Arial" w:cs="Arial"/>
          <w:color w:val="000000"/>
        </w:rPr>
        <w:t>trova</w:t>
      </w:r>
      <w:r>
        <w:rPr>
          <w:rFonts w:ascii="Arial" w:hAnsi="Arial" w:cs="Arial"/>
          <w:color w:val="000000"/>
          <w:spacing w:val="28"/>
        </w:rPr>
        <w:t xml:space="preserve"> </w:t>
      </w:r>
      <w:r>
        <w:rPr>
          <w:rFonts w:ascii="Arial" w:hAnsi="Arial" w:cs="Arial"/>
          <w:color w:val="000000"/>
        </w:rPr>
        <w:t>applicazione</w:t>
      </w:r>
      <w:r>
        <w:rPr>
          <w:rFonts w:ascii="Arial" w:hAnsi="Arial" w:cs="Arial"/>
          <w:color w:val="000000"/>
          <w:spacing w:val="21"/>
        </w:rPr>
        <w:t xml:space="preserve"> </w:t>
      </w:r>
      <w:r>
        <w:rPr>
          <w:rFonts w:ascii="Arial" w:hAnsi="Arial" w:cs="Arial"/>
          <w:color w:val="000000"/>
        </w:rPr>
        <w:t>quanto</w:t>
      </w:r>
      <w:r>
        <w:rPr>
          <w:rFonts w:ascii="Arial" w:hAnsi="Arial" w:cs="Arial"/>
          <w:color w:val="000000"/>
          <w:spacing w:val="24"/>
        </w:rPr>
        <w:t xml:space="preserve"> </w:t>
      </w:r>
      <w:r>
        <w:rPr>
          <w:rFonts w:ascii="Arial" w:hAnsi="Arial" w:cs="Arial"/>
          <w:color w:val="000000"/>
        </w:rPr>
        <w:t>pre</w:t>
      </w:r>
      <w:r>
        <w:rPr>
          <w:rFonts w:ascii="Arial" w:hAnsi="Arial" w:cs="Arial"/>
          <w:color w:val="000000"/>
          <w:spacing w:val="-1"/>
        </w:rPr>
        <w:t>v</w:t>
      </w:r>
      <w:r>
        <w:rPr>
          <w:rFonts w:ascii="Arial" w:hAnsi="Arial" w:cs="Arial"/>
          <w:color w:val="000000"/>
        </w:rPr>
        <w:t>isto</w:t>
      </w:r>
      <w:r>
        <w:rPr>
          <w:rFonts w:ascii="Arial" w:hAnsi="Arial" w:cs="Arial"/>
          <w:color w:val="000000"/>
          <w:spacing w:val="25"/>
        </w:rPr>
        <w:t xml:space="preserve"> </w:t>
      </w:r>
      <w:r>
        <w:rPr>
          <w:rFonts w:ascii="Arial" w:hAnsi="Arial" w:cs="Arial"/>
          <w:color w:val="000000"/>
        </w:rPr>
        <w:t>nel</w:t>
      </w:r>
      <w:r>
        <w:rPr>
          <w:rFonts w:ascii="Arial" w:hAnsi="Arial" w:cs="Arial"/>
          <w:color w:val="000000"/>
          <w:spacing w:val="29"/>
        </w:rPr>
        <w:t xml:space="preserve"> </w:t>
      </w:r>
      <w:r>
        <w:rPr>
          <w:rFonts w:ascii="Arial" w:hAnsi="Arial" w:cs="Arial"/>
          <w:color w:val="000000"/>
        </w:rPr>
        <w:t>punto</w:t>
      </w:r>
      <w:r>
        <w:rPr>
          <w:rFonts w:ascii="Arial" w:hAnsi="Arial" w:cs="Arial"/>
          <w:color w:val="000000"/>
          <w:spacing w:val="28"/>
        </w:rPr>
        <w:t xml:space="preserve"> </w:t>
      </w:r>
      <w:r>
        <w:rPr>
          <w:rFonts w:ascii="Arial" w:hAnsi="Arial" w:cs="Arial"/>
          <w:color w:val="000000"/>
        </w:rPr>
        <w:t>5</w:t>
      </w:r>
      <w:r>
        <w:rPr>
          <w:rFonts w:ascii="Arial" w:hAnsi="Arial" w:cs="Arial"/>
          <w:color w:val="000000"/>
          <w:spacing w:val="30"/>
        </w:rPr>
        <w:t xml:space="preserve"> </w:t>
      </w:r>
      <w:r>
        <w:rPr>
          <w:rFonts w:ascii="Arial" w:hAnsi="Arial" w:cs="Arial"/>
          <w:color w:val="000000"/>
        </w:rPr>
        <w:t>d</w:t>
      </w:r>
      <w:r>
        <w:rPr>
          <w:rFonts w:ascii="Arial" w:hAnsi="Arial" w:cs="Arial"/>
          <w:color w:val="000000"/>
          <w:spacing w:val="-1"/>
        </w:rPr>
        <w:t>e</w:t>
      </w:r>
      <w:r>
        <w:rPr>
          <w:rFonts w:ascii="Arial" w:hAnsi="Arial" w:cs="Arial"/>
          <w:color w:val="000000"/>
        </w:rPr>
        <w:t>ll’Accordo</w:t>
      </w:r>
    </w:p>
    <w:p w:rsidR="008D5A6C" w:rsidRDefault="008D5A6C">
      <w:pPr>
        <w:widowControl w:val="0"/>
        <w:autoSpaceDE w:val="0"/>
        <w:autoSpaceDN w:val="0"/>
        <w:adjustRightInd w:val="0"/>
        <w:spacing w:after="0" w:line="240" w:lineRule="auto"/>
        <w:ind w:left="397" w:right="6185"/>
        <w:jc w:val="both"/>
        <w:rPr>
          <w:rFonts w:ascii="Arial" w:hAnsi="Arial" w:cs="Arial"/>
          <w:color w:val="000000"/>
        </w:rPr>
      </w:pPr>
      <w:r>
        <w:rPr>
          <w:rFonts w:ascii="Arial" w:hAnsi="Arial" w:cs="Arial"/>
          <w:color w:val="000000"/>
        </w:rPr>
        <w:t>Interconfed</w:t>
      </w:r>
      <w:r>
        <w:rPr>
          <w:rFonts w:ascii="Arial" w:hAnsi="Arial" w:cs="Arial"/>
          <w:color w:val="000000"/>
          <w:spacing w:val="-1"/>
        </w:rPr>
        <w:t>e</w:t>
      </w:r>
      <w:r>
        <w:rPr>
          <w:rFonts w:ascii="Arial" w:hAnsi="Arial" w:cs="Arial"/>
          <w:color w:val="000000"/>
        </w:rPr>
        <w:t>rale</w:t>
      </w:r>
      <w:r>
        <w:rPr>
          <w:rFonts w:ascii="Arial" w:hAnsi="Arial" w:cs="Arial"/>
          <w:color w:val="000000"/>
          <w:spacing w:val="-16"/>
        </w:rPr>
        <w:t xml:space="preserve"> </w:t>
      </w:r>
      <w:r>
        <w:rPr>
          <w:rFonts w:ascii="Arial" w:hAnsi="Arial" w:cs="Arial"/>
          <w:color w:val="000000"/>
        </w:rPr>
        <w:t>28</w:t>
      </w:r>
      <w:r>
        <w:rPr>
          <w:rFonts w:ascii="Arial" w:hAnsi="Arial" w:cs="Arial"/>
          <w:color w:val="000000"/>
          <w:spacing w:val="-2"/>
        </w:rPr>
        <w:t xml:space="preserve"> </w:t>
      </w:r>
      <w:r>
        <w:rPr>
          <w:rFonts w:ascii="Arial" w:hAnsi="Arial" w:cs="Arial"/>
          <w:color w:val="000000"/>
        </w:rPr>
        <w:t>giu</w:t>
      </w:r>
      <w:r>
        <w:rPr>
          <w:rFonts w:ascii="Arial" w:hAnsi="Arial" w:cs="Arial"/>
          <w:color w:val="000000"/>
          <w:spacing w:val="-1"/>
        </w:rPr>
        <w:t>g</w:t>
      </w:r>
      <w:r>
        <w:rPr>
          <w:rFonts w:ascii="Arial" w:hAnsi="Arial" w:cs="Arial"/>
          <w:color w:val="000000"/>
        </w:rPr>
        <w:t>no</w:t>
      </w:r>
      <w:r>
        <w:rPr>
          <w:rFonts w:ascii="Arial" w:hAnsi="Arial" w:cs="Arial"/>
          <w:color w:val="000000"/>
          <w:spacing w:val="-7"/>
        </w:rPr>
        <w:t xml:space="preserve"> </w:t>
      </w:r>
      <w:r>
        <w:rPr>
          <w:rFonts w:ascii="Arial" w:hAnsi="Arial" w:cs="Arial"/>
          <w:color w:val="000000"/>
        </w:rPr>
        <w:t>2011.</w:t>
      </w:r>
    </w:p>
    <w:p w:rsidR="008D5A6C" w:rsidRDefault="008D5A6C">
      <w:pPr>
        <w:widowControl w:val="0"/>
        <w:autoSpaceDE w:val="0"/>
        <w:autoSpaceDN w:val="0"/>
        <w:adjustRightInd w:val="0"/>
        <w:spacing w:after="0" w:line="240" w:lineRule="auto"/>
        <w:ind w:left="397" w:right="53" w:hanging="283"/>
        <w:jc w:val="both"/>
        <w:rPr>
          <w:rFonts w:ascii="Arial" w:hAnsi="Arial" w:cs="Arial"/>
          <w:color w:val="000000"/>
        </w:rPr>
      </w:pPr>
      <w:r>
        <w:rPr>
          <w:rFonts w:ascii="Arial" w:hAnsi="Arial" w:cs="Arial"/>
          <w:color w:val="000000"/>
        </w:rPr>
        <w:t>5.</w:t>
      </w:r>
      <w:r>
        <w:rPr>
          <w:rFonts w:ascii="Arial" w:hAnsi="Arial" w:cs="Arial"/>
          <w:color w:val="000000"/>
          <w:spacing w:val="37"/>
        </w:rPr>
        <w:t xml:space="preserve"> </w:t>
      </w:r>
      <w:r>
        <w:rPr>
          <w:rFonts w:ascii="Arial" w:hAnsi="Arial" w:cs="Arial"/>
          <w:color w:val="000000"/>
        </w:rPr>
        <w:t>I</w:t>
      </w:r>
      <w:r>
        <w:rPr>
          <w:rFonts w:ascii="Arial" w:hAnsi="Arial" w:cs="Arial"/>
          <w:color w:val="000000"/>
          <w:spacing w:val="20"/>
        </w:rPr>
        <w:t xml:space="preserve"> </w:t>
      </w:r>
      <w:r>
        <w:rPr>
          <w:rFonts w:ascii="Arial" w:hAnsi="Arial" w:cs="Arial"/>
          <w:color w:val="000000"/>
          <w:spacing w:val="1"/>
        </w:rPr>
        <w:t>c</w:t>
      </w:r>
      <w:r>
        <w:rPr>
          <w:rFonts w:ascii="Arial" w:hAnsi="Arial" w:cs="Arial"/>
          <w:color w:val="000000"/>
        </w:rPr>
        <w:t>ontratti</w:t>
      </w:r>
      <w:r>
        <w:rPr>
          <w:rFonts w:ascii="Arial" w:hAnsi="Arial" w:cs="Arial"/>
          <w:color w:val="000000"/>
          <w:spacing w:val="13"/>
        </w:rPr>
        <w:t xml:space="preserve"> </w:t>
      </w:r>
      <w:r>
        <w:rPr>
          <w:rFonts w:ascii="Arial" w:hAnsi="Arial" w:cs="Arial"/>
          <w:color w:val="000000"/>
          <w:spacing w:val="-1"/>
        </w:rPr>
        <w:t>c</w:t>
      </w:r>
      <w:r>
        <w:rPr>
          <w:rFonts w:ascii="Arial" w:hAnsi="Arial" w:cs="Arial"/>
          <w:color w:val="000000"/>
        </w:rPr>
        <w:t>ollettivi</w:t>
      </w:r>
      <w:r>
        <w:rPr>
          <w:rFonts w:ascii="Arial" w:hAnsi="Arial" w:cs="Arial"/>
          <w:color w:val="000000"/>
          <w:spacing w:val="13"/>
        </w:rPr>
        <w:t xml:space="preserve"> </w:t>
      </w:r>
      <w:r>
        <w:rPr>
          <w:rFonts w:ascii="Arial" w:hAnsi="Arial" w:cs="Arial"/>
          <w:color w:val="000000"/>
        </w:rPr>
        <w:t>azi</w:t>
      </w:r>
      <w:r>
        <w:rPr>
          <w:rFonts w:ascii="Arial" w:hAnsi="Arial" w:cs="Arial"/>
          <w:color w:val="000000"/>
          <w:spacing w:val="-1"/>
        </w:rPr>
        <w:t>e</w:t>
      </w:r>
      <w:r>
        <w:rPr>
          <w:rFonts w:ascii="Arial" w:hAnsi="Arial" w:cs="Arial"/>
          <w:color w:val="000000"/>
        </w:rPr>
        <w:t>ndali,</w:t>
      </w:r>
      <w:r>
        <w:rPr>
          <w:rFonts w:ascii="Arial" w:hAnsi="Arial" w:cs="Arial"/>
          <w:color w:val="000000"/>
          <w:spacing w:val="12"/>
        </w:rPr>
        <w:t xml:space="preserve"> </w:t>
      </w:r>
      <w:r>
        <w:rPr>
          <w:rFonts w:ascii="Arial" w:hAnsi="Arial" w:cs="Arial"/>
          <w:color w:val="000000"/>
        </w:rPr>
        <w:t>appr</w:t>
      </w:r>
      <w:r>
        <w:rPr>
          <w:rFonts w:ascii="Arial" w:hAnsi="Arial" w:cs="Arial"/>
          <w:color w:val="000000"/>
          <w:spacing w:val="-1"/>
        </w:rPr>
        <w:t>ov</w:t>
      </w:r>
      <w:r>
        <w:rPr>
          <w:rFonts w:ascii="Arial" w:hAnsi="Arial" w:cs="Arial"/>
          <w:color w:val="000000"/>
        </w:rPr>
        <w:t>ati</w:t>
      </w:r>
      <w:r>
        <w:rPr>
          <w:rFonts w:ascii="Arial" w:hAnsi="Arial" w:cs="Arial"/>
          <w:color w:val="000000"/>
          <w:spacing w:val="12"/>
        </w:rPr>
        <w:t xml:space="preserve"> </w:t>
      </w:r>
      <w:r>
        <w:rPr>
          <w:rFonts w:ascii="Arial" w:hAnsi="Arial" w:cs="Arial"/>
          <w:color w:val="000000"/>
        </w:rPr>
        <w:t>alle</w:t>
      </w:r>
      <w:r>
        <w:rPr>
          <w:rFonts w:ascii="Arial" w:hAnsi="Arial" w:cs="Arial"/>
          <w:color w:val="000000"/>
          <w:spacing w:val="18"/>
        </w:rPr>
        <w:t xml:space="preserve"> </w:t>
      </w:r>
      <w:r>
        <w:rPr>
          <w:rFonts w:ascii="Arial" w:hAnsi="Arial" w:cs="Arial"/>
          <w:color w:val="000000"/>
          <w:spacing w:val="1"/>
        </w:rPr>
        <w:t>c</w:t>
      </w:r>
      <w:r>
        <w:rPr>
          <w:rFonts w:ascii="Arial" w:hAnsi="Arial" w:cs="Arial"/>
          <w:color w:val="000000"/>
        </w:rPr>
        <w:t>ondizioni</w:t>
      </w:r>
      <w:r>
        <w:rPr>
          <w:rFonts w:ascii="Arial" w:hAnsi="Arial" w:cs="Arial"/>
          <w:color w:val="000000"/>
          <w:spacing w:val="13"/>
        </w:rPr>
        <w:t xml:space="preserve"> </w:t>
      </w:r>
      <w:r>
        <w:rPr>
          <w:rFonts w:ascii="Arial" w:hAnsi="Arial" w:cs="Arial"/>
          <w:color w:val="000000"/>
        </w:rPr>
        <w:t>di</w:t>
      </w:r>
      <w:r>
        <w:rPr>
          <w:rFonts w:ascii="Arial" w:hAnsi="Arial" w:cs="Arial"/>
          <w:color w:val="000000"/>
          <w:spacing w:val="18"/>
        </w:rPr>
        <w:t xml:space="preserve"> </w:t>
      </w:r>
      <w:r>
        <w:rPr>
          <w:rFonts w:ascii="Arial" w:hAnsi="Arial" w:cs="Arial"/>
          <w:color w:val="000000"/>
          <w:spacing w:val="1"/>
        </w:rPr>
        <w:t>c</w:t>
      </w:r>
      <w:r>
        <w:rPr>
          <w:rFonts w:ascii="Arial" w:hAnsi="Arial" w:cs="Arial"/>
          <w:color w:val="000000"/>
          <w:spacing w:val="-1"/>
        </w:rPr>
        <w:t>u</w:t>
      </w:r>
      <w:r>
        <w:rPr>
          <w:rFonts w:ascii="Arial" w:hAnsi="Arial" w:cs="Arial"/>
          <w:color w:val="000000"/>
        </w:rPr>
        <w:t>i</w:t>
      </w:r>
      <w:r>
        <w:rPr>
          <w:rFonts w:ascii="Arial" w:hAnsi="Arial" w:cs="Arial"/>
          <w:color w:val="000000"/>
          <w:spacing w:val="18"/>
        </w:rPr>
        <w:t xml:space="preserve"> </w:t>
      </w:r>
      <w:r>
        <w:rPr>
          <w:rFonts w:ascii="Arial" w:hAnsi="Arial" w:cs="Arial"/>
          <w:color w:val="000000"/>
          <w:spacing w:val="1"/>
        </w:rPr>
        <w:t>s</w:t>
      </w:r>
      <w:r>
        <w:rPr>
          <w:rFonts w:ascii="Arial" w:hAnsi="Arial" w:cs="Arial"/>
          <w:color w:val="000000"/>
        </w:rPr>
        <w:t>opra,</w:t>
      </w:r>
      <w:r>
        <w:rPr>
          <w:rFonts w:ascii="Arial" w:hAnsi="Arial" w:cs="Arial"/>
          <w:color w:val="000000"/>
          <w:spacing w:val="15"/>
        </w:rPr>
        <w:t xml:space="preserve"> </w:t>
      </w:r>
      <w:r>
        <w:rPr>
          <w:rFonts w:ascii="Arial" w:hAnsi="Arial" w:cs="Arial"/>
          <w:color w:val="000000"/>
          <w:spacing w:val="1"/>
        </w:rPr>
        <w:t>c</w:t>
      </w:r>
      <w:r>
        <w:rPr>
          <w:rFonts w:ascii="Arial" w:hAnsi="Arial" w:cs="Arial"/>
          <w:color w:val="000000"/>
        </w:rPr>
        <w:t>he</w:t>
      </w:r>
      <w:r>
        <w:rPr>
          <w:rFonts w:ascii="Arial" w:hAnsi="Arial" w:cs="Arial"/>
          <w:color w:val="000000"/>
          <w:spacing w:val="16"/>
        </w:rPr>
        <w:t xml:space="preserve"> </w:t>
      </w:r>
      <w:r>
        <w:rPr>
          <w:rFonts w:ascii="Arial" w:hAnsi="Arial" w:cs="Arial"/>
          <w:color w:val="000000"/>
        </w:rPr>
        <w:t>definiscono</w:t>
      </w:r>
      <w:r>
        <w:rPr>
          <w:rFonts w:ascii="Arial" w:hAnsi="Arial" w:cs="Arial"/>
          <w:color w:val="000000"/>
          <w:spacing w:val="9"/>
        </w:rPr>
        <w:t xml:space="preserve"> </w:t>
      </w:r>
      <w:r>
        <w:rPr>
          <w:rFonts w:ascii="Arial" w:hAnsi="Arial" w:cs="Arial"/>
          <w:color w:val="000000"/>
          <w:spacing w:val="1"/>
        </w:rPr>
        <w:t>c</w:t>
      </w:r>
      <w:r>
        <w:rPr>
          <w:rFonts w:ascii="Arial" w:hAnsi="Arial" w:cs="Arial"/>
          <w:color w:val="000000"/>
        </w:rPr>
        <w:t>lausole</w:t>
      </w:r>
      <w:r>
        <w:rPr>
          <w:rFonts w:ascii="Arial" w:hAnsi="Arial" w:cs="Arial"/>
          <w:color w:val="000000"/>
          <w:spacing w:val="13"/>
        </w:rPr>
        <w:t xml:space="preserve"> </w:t>
      </w:r>
      <w:r>
        <w:rPr>
          <w:rFonts w:ascii="Arial" w:hAnsi="Arial" w:cs="Arial"/>
          <w:color w:val="000000"/>
        </w:rPr>
        <w:t>di tregua</w:t>
      </w:r>
      <w:r>
        <w:rPr>
          <w:rFonts w:ascii="Arial" w:hAnsi="Arial" w:cs="Arial"/>
          <w:color w:val="000000"/>
          <w:spacing w:val="4"/>
        </w:rPr>
        <w:t xml:space="preserve"> </w:t>
      </w:r>
      <w:r>
        <w:rPr>
          <w:rFonts w:ascii="Arial" w:hAnsi="Arial" w:cs="Arial"/>
          <w:color w:val="000000"/>
        </w:rPr>
        <w:t>sin</w:t>
      </w:r>
      <w:r>
        <w:rPr>
          <w:rFonts w:ascii="Arial" w:hAnsi="Arial" w:cs="Arial"/>
          <w:color w:val="000000"/>
          <w:spacing w:val="-1"/>
        </w:rPr>
        <w:t>d</w:t>
      </w:r>
      <w:r>
        <w:rPr>
          <w:rFonts w:ascii="Arial" w:hAnsi="Arial" w:cs="Arial"/>
          <w:color w:val="000000"/>
        </w:rPr>
        <w:t>acale</w:t>
      </w:r>
      <w:r>
        <w:rPr>
          <w:rFonts w:ascii="Arial" w:hAnsi="Arial" w:cs="Arial"/>
          <w:color w:val="000000"/>
          <w:spacing w:val="1"/>
        </w:rPr>
        <w:t xml:space="preserve"> </w:t>
      </w:r>
      <w:r>
        <w:rPr>
          <w:rFonts w:ascii="Arial" w:hAnsi="Arial" w:cs="Arial"/>
          <w:color w:val="000000"/>
        </w:rPr>
        <w:t>fina</w:t>
      </w:r>
      <w:r>
        <w:rPr>
          <w:rFonts w:ascii="Arial" w:hAnsi="Arial" w:cs="Arial"/>
          <w:color w:val="000000"/>
          <w:spacing w:val="-1"/>
        </w:rPr>
        <w:t>l</w:t>
      </w:r>
      <w:r>
        <w:rPr>
          <w:rFonts w:ascii="Arial" w:hAnsi="Arial" w:cs="Arial"/>
          <w:color w:val="000000"/>
        </w:rPr>
        <w:t>izzate a</w:t>
      </w:r>
      <w:r>
        <w:rPr>
          <w:rFonts w:ascii="Arial" w:hAnsi="Arial" w:cs="Arial"/>
          <w:color w:val="000000"/>
          <w:spacing w:val="9"/>
        </w:rPr>
        <w:t xml:space="preserve"> </w:t>
      </w:r>
      <w:r>
        <w:rPr>
          <w:rFonts w:ascii="Arial" w:hAnsi="Arial" w:cs="Arial"/>
          <w:color w:val="000000"/>
        </w:rPr>
        <w:t>gar</w:t>
      </w:r>
      <w:r>
        <w:rPr>
          <w:rFonts w:ascii="Arial" w:hAnsi="Arial" w:cs="Arial"/>
          <w:color w:val="000000"/>
          <w:spacing w:val="-1"/>
        </w:rPr>
        <w:t>a</w:t>
      </w:r>
      <w:r>
        <w:rPr>
          <w:rFonts w:ascii="Arial" w:hAnsi="Arial" w:cs="Arial"/>
          <w:color w:val="000000"/>
        </w:rPr>
        <w:t>ntire</w:t>
      </w:r>
      <w:r>
        <w:rPr>
          <w:rFonts w:ascii="Arial" w:hAnsi="Arial" w:cs="Arial"/>
          <w:color w:val="000000"/>
          <w:spacing w:val="1"/>
        </w:rPr>
        <w:t xml:space="preserve"> </w:t>
      </w:r>
      <w:r>
        <w:rPr>
          <w:rFonts w:ascii="Arial" w:hAnsi="Arial" w:cs="Arial"/>
          <w:color w:val="000000"/>
        </w:rPr>
        <w:t>l’esigi</w:t>
      </w:r>
      <w:r>
        <w:rPr>
          <w:rFonts w:ascii="Arial" w:hAnsi="Arial" w:cs="Arial"/>
          <w:color w:val="000000"/>
          <w:spacing w:val="-1"/>
        </w:rPr>
        <w:t>b</w:t>
      </w:r>
      <w:r>
        <w:rPr>
          <w:rFonts w:ascii="Arial" w:hAnsi="Arial" w:cs="Arial"/>
          <w:color w:val="000000"/>
        </w:rPr>
        <w:t>ilità deg</w:t>
      </w:r>
      <w:r>
        <w:rPr>
          <w:rFonts w:ascii="Arial" w:hAnsi="Arial" w:cs="Arial"/>
          <w:color w:val="000000"/>
          <w:spacing w:val="-1"/>
        </w:rPr>
        <w:t>l</w:t>
      </w:r>
      <w:r>
        <w:rPr>
          <w:rFonts w:ascii="Arial" w:hAnsi="Arial" w:cs="Arial"/>
          <w:color w:val="000000"/>
        </w:rPr>
        <w:t>i</w:t>
      </w:r>
      <w:r>
        <w:rPr>
          <w:rFonts w:ascii="Arial" w:hAnsi="Arial" w:cs="Arial"/>
          <w:color w:val="000000"/>
          <w:spacing w:val="5"/>
        </w:rPr>
        <w:t xml:space="preserve"> </w:t>
      </w:r>
      <w:r>
        <w:rPr>
          <w:rFonts w:ascii="Arial" w:hAnsi="Arial" w:cs="Arial"/>
          <w:color w:val="000000"/>
        </w:rPr>
        <w:t>i</w:t>
      </w:r>
      <w:r>
        <w:rPr>
          <w:rFonts w:ascii="Arial" w:hAnsi="Arial" w:cs="Arial"/>
          <w:color w:val="000000"/>
          <w:spacing w:val="1"/>
        </w:rPr>
        <w:t>m</w:t>
      </w:r>
      <w:r>
        <w:rPr>
          <w:rFonts w:ascii="Arial" w:hAnsi="Arial" w:cs="Arial"/>
          <w:color w:val="000000"/>
        </w:rPr>
        <w:t>pegni</w:t>
      </w:r>
      <w:r>
        <w:rPr>
          <w:rFonts w:ascii="Arial" w:hAnsi="Arial" w:cs="Arial"/>
          <w:color w:val="000000"/>
          <w:spacing w:val="2"/>
        </w:rPr>
        <w:t xml:space="preserve"> </w:t>
      </w:r>
      <w:r>
        <w:rPr>
          <w:rFonts w:ascii="Arial" w:hAnsi="Arial" w:cs="Arial"/>
          <w:color w:val="000000"/>
        </w:rPr>
        <w:t>assu</w:t>
      </w:r>
      <w:r>
        <w:rPr>
          <w:rFonts w:ascii="Arial" w:hAnsi="Arial" w:cs="Arial"/>
          <w:color w:val="000000"/>
          <w:spacing w:val="-1"/>
        </w:rPr>
        <w:t>n</w:t>
      </w:r>
      <w:r>
        <w:rPr>
          <w:rFonts w:ascii="Arial" w:hAnsi="Arial" w:cs="Arial"/>
          <w:color w:val="000000"/>
        </w:rPr>
        <w:t>ti</w:t>
      </w:r>
      <w:r>
        <w:rPr>
          <w:rFonts w:ascii="Arial" w:hAnsi="Arial" w:cs="Arial"/>
          <w:color w:val="000000"/>
          <w:spacing w:val="3"/>
        </w:rPr>
        <w:t xml:space="preserve"> </w:t>
      </w:r>
      <w:r>
        <w:rPr>
          <w:rFonts w:ascii="Arial" w:hAnsi="Arial" w:cs="Arial"/>
          <w:color w:val="000000"/>
        </w:rPr>
        <w:t>con</w:t>
      </w:r>
      <w:r>
        <w:rPr>
          <w:rFonts w:ascii="Arial" w:hAnsi="Arial" w:cs="Arial"/>
          <w:color w:val="000000"/>
          <w:spacing w:val="6"/>
        </w:rPr>
        <w:t xml:space="preserve"> </w:t>
      </w:r>
      <w:r>
        <w:rPr>
          <w:rFonts w:ascii="Arial" w:hAnsi="Arial" w:cs="Arial"/>
          <w:color w:val="000000"/>
        </w:rPr>
        <w:t>la</w:t>
      </w:r>
      <w:r>
        <w:rPr>
          <w:rFonts w:ascii="Arial" w:hAnsi="Arial" w:cs="Arial"/>
          <w:color w:val="000000"/>
          <w:spacing w:val="8"/>
        </w:rPr>
        <w:t xml:space="preserve"> </w:t>
      </w:r>
      <w:r>
        <w:rPr>
          <w:rFonts w:ascii="Arial" w:hAnsi="Arial" w:cs="Arial"/>
          <w:color w:val="000000"/>
          <w:spacing w:val="1"/>
        </w:rPr>
        <w:t>c</w:t>
      </w:r>
      <w:r>
        <w:rPr>
          <w:rFonts w:ascii="Arial" w:hAnsi="Arial" w:cs="Arial"/>
          <w:color w:val="000000"/>
          <w:spacing w:val="-1"/>
        </w:rPr>
        <w:t>o</w:t>
      </w:r>
      <w:r>
        <w:rPr>
          <w:rFonts w:ascii="Arial" w:hAnsi="Arial" w:cs="Arial"/>
          <w:color w:val="000000"/>
        </w:rPr>
        <w:t>ntrattazione collettiva,</w:t>
      </w:r>
      <w:r>
        <w:rPr>
          <w:rFonts w:ascii="Arial" w:hAnsi="Arial" w:cs="Arial"/>
          <w:color w:val="000000"/>
          <w:spacing w:val="8"/>
        </w:rPr>
        <w:t xml:space="preserve"> </w:t>
      </w:r>
      <w:r>
        <w:rPr>
          <w:rFonts w:ascii="Arial" w:hAnsi="Arial" w:cs="Arial"/>
          <w:color w:val="000000"/>
          <w:spacing w:val="-1"/>
        </w:rPr>
        <w:t>h</w:t>
      </w:r>
      <w:r>
        <w:rPr>
          <w:rFonts w:ascii="Arial" w:hAnsi="Arial" w:cs="Arial"/>
          <w:color w:val="000000"/>
        </w:rPr>
        <w:t>anno</w:t>
      </w:r>
      <w:r>
        <w:rPr>
          <w:rFonts w:ascii="Arial" w:hAnsi="Arial" w:cs="Arial"/>
          <w:color w:val="000000"/>
          <w:spacing w:val="11"/>
        </w:rPr>
        <w:t xml:space="preserve"> </w:t>
      </w:r>
      <w:r>
        <w:rPr>
          <w:rFonts w:ascii="Arial" w:hAnsi="Arial" w:cs="Arial"/>
          <w:color w:val="000000"/>
        </w:rPr>
        <w:t>effetto</w:t>
      </w:r>
      <w:r>
        <w:rPr>
          <w:rFonts w:ascii="Arial" w:hAnsi="Arial" w:cs="Arial"/>
          <w:color w:val="000000"/>
          <w:spacing w:val="9"/>
        </w:rPr>
        <w:t xml:space="preserve"> </w:t>
      </w:r>
      <w:r>
        <w:rPr>
          <w:rFonts w:ascii="Arial" w:hAnsi="Arial" w:cs="Arial"/>
          <w:color w:val="000000"/>
          <w:spacing w:val="-1"/>
        </w:rPr>
        <w:t>v</w:t>
      </w:r>
      <w:r>
        <w:rPr>
          <w:rFonts w:ascii="Arial" w:hAnsi="Arial" w:cs="Arial"/>
          <w:color w:val="000000"/>
        </w:rPr>
        <w:t>incolante</w:t>
      </w:r>
      <w:r>
        <w:rPr>
          <w:rFonts w:ascii="Arial" w:hAnsi="Arial" w:cs="Arial"/>
          <w:color w:val="000000"/>
          <w:spacing w:val="5"/>
        </w:rPr>
        <w:t xml:space="preserve"> </w:t>
      </w:r>
      <w:r>
        <w:rPr>
          <w:rFonts w:ascii="Arial" w:hAnsi="Arial" w:cs="Arial"/>
          <w:color w:val="000000"/>
        </w:rPr>
        <w:t>esclusivam</w:t>
      </w:r>
      <w:r>
        <w:rPr>
          <w:rFonts w:ascii="Arial" w:hAnsi="Arial" w:cs="Arial"/>
          <w:color w:val="000000"/>
          <w:spacing w:val="1"/>
        </w:rPr>
        <w:t>e</w:t>
      </w:r>
      <w:r>
        <w:rPr>
          <w:rFonts w:ascii="Arial" w:hAnsi="Arial" w:cs="Arial"/>
          <w:color w:val="000000"/>
        </w:rPr>
        <w:t>nte</w:t>
      </w:r>
      <w:r>
        <w:rPr>
          <w:rFonts w:ascii="Arial" w:hAnsi="Arial" w:cs="Arial"/>
          <w:color w:val="000000"/>
          <w:spacing w:val="2"/>
        </w:rPr>
        <w:t xml:space="preserve"> </w:t>
      </w:r>
      <w:r>
        <w:rPr>
          <w:rFonts w:ascii="Arial" w:hAnsi="Arial" w:cs="Arial"/>
          <w:color w:val="000000"/>
        </w:rPr>
        <w:t>per</w:t>
      </w:r>
      <w:r>
        <w:rPr>
          <w:rFonts w:ascii="Arial" w:hAnsi="Arial" w:cs="Arial"/>
          <w:color w:val="000000"/>
          <w:spacing w:val="14"/>
        </w:rPr>
        <w:t xml:space="preserve"> </w:t>
      </w:r>
      <w:r>
        <w:rPr>
          <w:rFonts w:ascii="Arial" w:hAnsi="Arial" w:cs="Arial"/>
          <w:color w:val="000000"/>
        </w:rPr>
        <w:t>tut</w:t>
      </w:r>
      <w:r>
        <w:rPr>
          <w:rFonts w:ascii="Arial" w:hAnsi="Arial" w:cs="Arial"/>
          <w:color w:val="000000"/>
          <w:spacing w:val="-1"/>
        </w:rPr>
        <w:t>t</w:t>
      </w:r>
      <w:r>
        <w:rPr>
          <w:rFonts w:ascii="Arial" w:hAnsi="Arial" w:cs="Arial"/>
          <w:color w:val="000000"/>
        </w:rPr>
        <w:t>e</w:t>
      </w:r>
      <w:r>
        <w:rPr>
          <w:rFonts w:ascii="Arial" w:hAnsi="Arial" w:cs="Arial"/>
          <w:color w:val="000000"/>
          <w:spacing w:val="13"/>
        </w:rPr>
        <w:t xml:space="preserve"> </w:t>
      </w:r>
      <w:r>
        <w:rPr>
          <w:rFonts w:ascii="Arial" w:hAnsi="Arial" w:cs="Arial"/>
          <w:color w:val="000000"/>
          <w:spacing w:val="1"/>
        </w:rPr>
        <w:t>l</w:t>
      </w:r>
      <w:r>
        <w:rPr>
          <w:rFonts w:ascii="Arial" w:hAnsi="Arial" w:cs="Arial"/>
          <w:color w:val="000000"/>
        </w:rPr>
        <w:t>e</w:t>
      </w:r>
      <w:r>
        <w:rPr>
          <w:rFonts w:ascii="Arial" w:hAnsi="Arial" w:cs="Arial"/>
          <w:color w:val="000000"/>
          <w:spacing w:val="16"/>
        </w:rPr>
        <w:t xml:space="preserve"> </w:t>
      </w:r>
      <w:r>
        <w:rPr>
          <w:rFonts w:ascii="Arial" w:hAnsi="Arial" w:cs="Arial"/>
          <w:color w:val="000000"/>
        </w:rPr>
        <w:t>rappr</w:t>
      </w:r>
      <w:r>
        <w:rPr>
          <w:rFonts w:ascii="Arial" w:hAnsi="Arial" w:cs="Arial"/>
          <w:color w:val="000000"/>
          <w:spacing w:val="-1"/>
        </w:rPr>
        <w:t>e</w:t>
      </w:r>
      <w:r>
        <w:rPr>
          <w:rFonts w:ascii="Arial" w:hAnsi="Arial" w:cs="Arial"/>
          <w:color w:val="000000"/>
          <w:spacing w:val="1"/>
        </w:rPr>
        <w:t>s</w:t>
      </w:r>
      <w:r>
        <w:rPr>
          <w:rFonts w:ascii="Arial" w:hAnsi="Arial" w:cs="Arial"/>
          <w:color w:val="000000"/>
        </w:rPr>
        <w:t>entanze sindacali</w:t>
      </w:r>
      <w:r>
        <w:rPr>
          <w:rFonts w:ascii="Arial" w:hAnsi="Arial" w:cs="Arial"/>
          <w:color w:val="000000"/>
          <w:spacing w:val="9"/>
        </w:rPr>
        <w:t xml:space="preserve"> </w:t>
      </w:r>
      <w:r>
        <w:rPr>
          <w:rFonts w:ascii="Arial" w:hAnsi="Arial" w:cs="Arial"/>
          <w:color w:val="000000"/>
        </w:rPr>
        <w:t>d</w:t>
      </w:r>
      <w:r>
        <w:rPr>
          <w:rFonts w:ascii="Arial" w:hAnsi="Arial" w:cs="Arial"/>
          <w:color w:val="000000"/>
          <w:spacing w:val="-1"/>
        </w:rPr>
        <w:t>e</w:t>
      </w:r>
      <w:r>
        <w:rPr>
          <w:rFonts w:ascii="Arial" w:hAnsi="Arial" w:cs="Arial"/>
          <w:color w:val="000000"/>
        </w:rPr>
        <w:t>i lavoratori</w:t>
      </w:r>
      <w:r>
        <w:rPr>
          <w:rFonts w:ascii="Arial" w:hAnsi="Arial" w:cs="Arial"/>
          <w:color w:val="000000"/>
          <w:spacing w:val="3"/>
        </w:rPr>
        <w:t xml:space="preserve"> </w:t>
      </w:r>
      <w:r>
        <w:rPr>
          <w:rFonts w:ascii="Arial" w:hAnsi="Arial" w:cs="Arial"/>
          <w:color w:val="000000"/>
        </w:rPr>
        <w:t>ed</w:t>
      </w:r>
      <w:r>
        <w:rPr>
          <w:rFonts w:ascii="Arial" w:hAnsi="Arial" w:cs="Arial"/>
          <w:color w:val="000000"/>
          <w:spacing w:val="10"/>
        </w:rPr>
        <w:t xml:space="preserve"> </w:t>
      </w:r>
      <w:r>
        <w:rPr>
          <w:rFonts w:ascii="Arial" w:hAnsi="Arial" w:cs="Arial"/>
          <w:color w:val="000000"/>
        </w:rPr>
        <w:t>associ</w:t>
      </w:r>
      <w:r>
        <w:rPr>
          <w:rFonts w:ascii="Arial" w:hAnsi="Arial" w:cs="Arial"/>
          <w:color w:val="000000"/>
          <w:spacing w:val="-1"/>
        </w:rPr>
        <w:t>a</w:t>
      </w:r>
      <w:r>
        <w:rPr>
          <w:rFonts w:ascii="Arial" w:hAnsi="Arial" w:cs="Arial"/>
          <w:color w:val="000000"/>
          <w:spacing w:val="1"/>
        </w:rPr>
        <w:t>z</w:t>
      </w:r>
      <w:r>
        <w:rPr>
          <w:rFonts w:ascii="Arial" w:hAnsi="Arial" w:cs="Arial"/>
          <w:color w:val="000000"/>
        </w:rPr>
        <w:t xml:space="preserve">ioni </w:t>
      </w:r>
      <w:r>
        <w:rPr>
          <w:rFonts w:ascii="Arial" w:hAnsi="Arial" w:cs="Arial"/>
          <w:color w:val="000000"/>
          <w:spacing w:val="1"/>
        </w:rPr>
        <w:t>s</w:t>
      </w:r>
      <w:r>
        <w:rPr>
          <w:rFonts w:ascii="Arial" w:hAnsi="Arial" w:cs="Arial"/>
          <w:color w:val="000000"/>
        </w:rPr>
        <w:t>indac</w:t>
      </w:r>
      <w:r>
        <w:rPr>
          <w:rFonts w:ascii="Arial" w:hAnsi="Arial" w:cs="Arial"/>
          <w:color w:val="000000"/>
          <w:spacing w:val="-1"/>
        </w:rPr>
        <w:t>a</w:t>
      </w:r>
      <w:r>
        <w:rPr>
          <w:rFonts w:ascii="Arial" w:hAnsi="Arial" w:cs="Arial"/>
          <w:color w:val="000000"/>
        </w:rPr>
        <w:t>li</w:t>
      </w:r>
      <w:r>
        <w:rPr>
          <w:rFonts w:ascii="Arial" w:hAnsi="Arial" w:cs="Arial"/>
          <w:color w:val="000000"/>
          <w:spacing w:val="3"/>
        </w:rPr>
        <w:t xml:space="preserve"> </w:t>
      </w:r>
      <w:r>
        <w:rPr>
          <w:rFonts w:ascii="Arial" w:hAnsi="Arial" w:cs="Arial"/>
          <w:color w:val="000000"/>
        </w:rPr>
        <w:t>firmatarie</w:t>
      </w:r>
      <w:r>
        <w:rPr>
          <w:rFonts w:ascii="Arial" w:hAnsi="Arial" w:cs="Arial"/>
          <w:color w:val="000000"/>
          <w:spacing w:val="3"/>
        </w:rPr>
        <w:t xml:space="preserve"> </w:t>
      </w:r>
      <w:r>
        <w:rPr>
          <w:rFonts w:ascii="Arial" w:hAnsi="Arial" w:cs="Arial"/>
          <w:color w:val="000000"/>
        </w:rPr>
        <w:t>del</w:t>
      </w:r>
      <w:r>
        <w:rPr>
          <w:rFonts w:ascii="Arial" w:hAnsi="Arial" w:cs="Arial"/>
          <w:color w:val="000000"/>
          <w:spacing w:val="9"/>
        </w:rPr>
        <w:t xml:space="preserve"> </w:t>
      </w:r>
      <w:r>
        <w:rPr>
          <w:rFonts w:ascii="Arial" w:hAnsi="Arial" w:cs="Arial"/>
          <w:color w:val="000000"/>
        </w:rPr>
        <w:t>pres</w:t>
      </w:r>
      <w:r>
        <w:rPr>
          <w:rFonts w:ascii="Arial" w:hAnsi="Arial" w:cs="Arial"/>
          <w:color w:val="000000"/>
          <w:spacing w:val="-1"/>
        </w:rPr>
        <w:t>e</w:t>
      </w:r>
      <w:r>
        <w:rPr>
          <w:rFonts w:ascii="Arial" w:hAnsi="Arial" w:cs="Arial"/>
          <w:color w:val="000000"/>
        </w:rPr>
        <w:t>nte</w:t>
      </w:r>
      <w:r>
        <w:rPr>
          <w:rFonts w:ascii="Arial" w:hAnsi="Arial" w:cs="Arial"/>
          <w:color w:val="000000"/>
          <w:spacing w:val="3"/>
        </w:rPr>
        <w:t xml:space="preserve"> </w:t>
      </w:r>
      <w:r>
        <w:rPr>
          <w:rFonts w:ascii="Arial" w:hAnsi="Arial" w:cs="Arial"/>
          <w:color w:val="000000"/>
        </w:rPr>
        <w:t>c</w:t>
      </w:r>
      <w:r>
        <w:rPr>
          <w:rFonts w:ascii="Arial" w:hAnsi="Arial" w:cs="Arial"/>
          <w:color w:val="000000"/>
          <w:spacing w:val="1"/>
        </w:rPr>
        <w:t>o</w:t>
      </w:r>
      <w:r>
        <w:rPr>
          <w:rFonts w:ascii="Arial" w:hAnsi="Arial" w:cs="Arial"/>
          <w:color w:val="000000"/>
        </w:rPr>
        <w:t>ntrat</w:t>
      </w:r>
      <w:r>
        <w:rPr>
          <w:rFonts w:ascii="Arial" w:hAnsi="Arial" w:cs="Arial"/>
          <w:color w:val="000000"/>
          <w:spacing w:val="-1"/>
        </w:rPr>
        <w:t>t</w:t>
      </w:r>
      <w:r>
        <w:rPr>
          <w:rFonts w:ascii="Arial" w:hAnsi="Arial" w:cs="Arial"/>
          <w:color w:val="000000"/>
        </w:rPr>
        <w:t>o</w:t>
      </w:r>
      <w:r>
        <w:rPr>
          <w:rFonts w:ascii="Arial" w:hAnsi="Arial" w:cs="Arial"/>
          <w:color w:val="000000"/>
          <w:spacing w:val="3"/>
        </w:rPr>
        <w:t xml:space="preserve"> </w:t>
      </w:r>
      <w:r>
        <w:rPr>
          <w:rFonts w:ascii="Arial" w:hAnsi="Arial" w:cs="Arial"/>
          <w:color w:val="000000"/>
        </w:rPr>
        <w:t>operanti</w:t>
      </w:r>
      <w:r>
        <w:rPr>
          <w:rFonts w:ascii="Arial" w:hAnsi="Arial" w:cs="Arial"/>
          <w:color w:val="000000"/>
          <w:spacing w:val="4"/>
        </w:rPr>
        <w:t xml:space="preserve"> </w:t>
      </w:r>
      <w:r>
        <w:rPr>
          <w:rFonts w:ascii="Arial" w:hAnsi="Arial" w:cs="Arial"/>
          <w:color w:val="000000"/>
        </w:rPr>
        <w:t>all’interno dell’Azienda</w:t>
      </w:r>
      <w:r>
        <w:rPr>
          <w:rFonts w:ascii="Arial" w:hAnsi="Arial" w:cs="Arial"/>
          <w:color w:val="000000"/>
          <w:spacing w:val="-13"/>
        </w:rPr>
        <w:t xml:space="preserve"> </w:t>
      </w:r>
      <w:r>
        <w:rPr>
          <w:rFonts w:ascii="Arial" w:hAnsi="Arial" w:cs="Arial"/>
          <w:color w:val="000000"/>
        </w:rPr>
        <w:t>e</w:t>
      </w:r>
      <w:r>
        <w:rPr>
          <w:rFonts w:ascii="Arial" w:hAnsi="Arial" w:cs="Arial"/>
          <w:color w:val="000000"/>
          <w:spacing w:val="-1"/>
        </w:rPr>
        <w:t xml:space="preserve"> </w:t>
      </w:r>
      <w:r>
        <w:rPr>
          <w:rFonts w:ascii="Arial" w:hAnsi="Arial" w:cs="Arial"/>
          <w:color w:val="000000"/>
        </w:rPr>
        <w:t>non</w:t>
      </w:r>
      <w:r>
        <w:rPr>
          <w:rFonts w:ascii="Arial" w:hAnsi="Arial" w:cs="Arial"/>
          <w:color w:val="000000"/>
          <w:spacing w:val="-4"/>
        </w:rPr>
        <w:t xml:space="preserve"> </w:t>
      </w:r>
      <w:r>
        <w:rPr>
          <w:rFonts w:ascii="Arial" w:hAnsi="Arial" w:cs="Arial"/>
          <w:color w:val="000000"/>
        </w:rPr>
        <w:t>per</w:t>
      </w:r>
      <w:r>
        <w:rPr>
          <w:rFonts w:ascii="Arial" w:hAnsi="Arial" w:cs="Arial"/>
          <w:color w:val="000000"/>
          <w:spacing w:val="-3"/>
        </w:rPr>
        <w:t xml:space="preserve"> </w:t>
      </w:r>
      <w:r>
        <w:rPr>
          <w:rFonts w:ascii="Arial" w:hAnsi="Arial" w:cs="Arial"/>
          <w:color w:val="000000"/>
        </w:rPr>
        <w:t>i</w:t>
      </w:r>
      <w:r>
        <w:rPr>
          <w:rFonts w:ascii="Arial" w:hAnsi="Arial" w:cs="Arial"/>
          <w:color w:val="000000"/>
          <w:spacing w:val="-1"/>
        </w:rPr>
        <w:t xml:space="preserve"> </w:t>
      </w:r>
      <w:r>
        <w:rPr>
          <w:rFonts w:ascii="Arial" w:hAnsi="Arial" w:cs="Arial"/>
          <w:color w:val="000000"/>
          <w:spacing w:val="1"/>
        </w:rPr>
        <w:t>s</w:t>
      </w:r>
      <w:r>
        <w:rPr>
          <w:rFonts w:ascii="Arial" w:hAnsi="Arial" w:cs="Arial"/>
          <w:color w:val="000000"/>
        </w:rPr>
        <w:t>ingoli</w:t>
      </w:r>
      <w:r>
        <w:rPr>
          <w:rFonts w:ascii="Arial" w:hAnsi="Arial" w:cs="Arial"/>
          <w:color w:val="000000"/>
          <w:spacing w:val="-7"/>
        </w:rPr>
        <w:t xml:space="preserve"> </w:t>
      </w:r>
      <w:r>
        <w:rPr>
          <w:rFonts w:ascii="Arial" w:hAnsi="Arial" w:cs="Arial"/>
          <w:color w:val="000000"/>
        </w:rPr>
        <w:t>lavoratori.</w:t>
      </w:r>
    </w:p>
    <w:p w:rsidR="008D5A6C" w:rsidRDefault="008D5A6C">
      <w:pPr>
        <w:widowControl w:val="0"/>
        <w:autoSpaceDE w:val="0"/>
        <w:autoSpaceDN w:val="0"/>
        <w:adjustRightInd w:val="0"/>
        <w:spacing w:after="0" w:line="240" w:lineRule="auto"/>
        <w:ind w:left="397" w:right="53" w:hanging="283"/>
        <w:jc w:val="both"/>
        <w:rPr>
          <w:rFonts w:ascii="Arial" w:hAnsi="Arial" w:cs="Arial"/>
          <w:color w:val="000000"/>
        </w:rPr>
      </w:pPr>
      <w:r>
        <w:rPr>
          <w:rFonts w:ascii="Arial" w:hAnsi="Arial" w:cs="Arial"/>
          <w:color w:val="000000"/>
        </w:rPr>
        <w:t>6.</w:t>
      </w:r>
      <w:r>
        <w:rPr>
          <w:rFonts w:ascii="Arial" w:hAnsi="Arial" w:cs="Arial"/>
          <w:color w:val="000000"/>
          <w:spacing w:val="5"/>
        </w:rPr>
        <w:t xml:space="preserve"> </w:t>
      </w:r>
      <w:r>
        <w:rPr>
          <w:rFonts w:ascii="Arial" w:hAnsi="Arial" w:cs="Arial"/>
          <w:color w:val="000000"/>
        </w:rPr>
        <w:t>La</w:t>
      </w:r>
      <w:r>
        <w:rPr>
          <w:rFonts w:ascii="Arial" w:hAnsi="Arial" w:cs="Arial"/>
          <w:color w:val="000000"/>
          <w:spacing w:val="11"/>
        </w:rPr>
        <w:t xml:space="preserve"> </w:t>
      </w:r>
      <w:r>
        <w:rPr>
          <w:rFonts w:ascii="Arial" w:hAnsi="Arial" w:cs="Arial"/>
          <w:color w:val="000000"/>
        </w:rPr>
        <w:t>contratt</w:t>
      </w:r>
      <w:r>
        <w:rPr>
          <w:rFonts w:ascii="Arial" w:hAnsi="Arial" w:cs="Arial"/>
          <w:color w:val="000000"/>
          <w:spacing w:val="-1"/>
        </w:rPr>
        <w:t>a</w:t>
      </w:r>
      <w:r>
        <w:rPr>
          <w:rFonts w:ascii="Arial" w:hAnsi="Arial" w:cs="Arial"/>
          <w:color w:val="000000"/>
        </w:rPr>
        <w:t>zione di</w:t>
      </w:r>
      <w:r>
        <w:rPr>
          <w:rFonts w:ascii="Arial" w:hAnsi="Arial" w:cs="Arial"/>
          <w:color w:val="000000"/>
          <w:spacing w:val="12"/>
        </w:rPr>
        <w:t xml:space="preserve"> </w:t>
      </w:r>
      <w:r>
        <w:rPr>
          <w:rFonts w:ascii="Arial" w:hAnsi="Arial" w:cs="Arial"/>
          <w:color w:val="000000"/>
          <w:spacing w:val="1"/>
        </w:rPr>
        <w:t>s</w:t>
      </w:r>
      <w:r>
        <w:rPr>
          <w:rFonts w:ascii="Arial" w:hAnsi="Arial" w:cs="Arial"/>
          <w:color w:val="000000"/>
          <w:spacing w:val="-1"/>
        </w:rPr>
        <w:t>e</w:t>
      </w:r>
      <w:r>
        <w:rPr>
          <w:rFonts w:ascii="Arial" w:hAnsi="Arial" w:cs="Arial"/>
          <w:color w:val="000000"/>
          <w:spacing w:val="1"/>
        </w:rPr>
        <w:t>c</w:t>
      </w:r>
      <w:r>
        <w:rPr>
          <w:rFonts w:ascii="Arial" w:hAnsi="Arial" w:cs="Arial"/>
          <w:color w:val="000000"/>
        </w:rPr>
        <w:t>ondo</w:t>
      </w:r>
      <w:r>
        <w:rPr>
          <w:rFonts w:ascii="Arial" w:hAnsi="Arial" w:cs="Arial"/>
          <w:color w:val="000000"/>
          <w:spacing w:val="5"/>
        </w:rPr>
        <w:t xml:space="preserve"> </w:t>
      </w:r>
      <w:r>
        <w:rPr>
          <w:rFonts w:ascii="Arial" w:hAnsi="Arial" w:cs="Arial"/>
          <w:color w:val="000000"/>
        </w:rPr>
        <w:t>livello</w:t>
      </w:r>
      <w:r>
        <w:rPr>
          <w:rFonts w:ascii="Arial" w:hAnsi="Arial" w:cs="Arial"/>
          <w:color w:val="000000"/>
          <w:spacing w:val="8"/>
        </w:rPr>
        <w:t xml:space="preserve"> </w:t>
      </w:r>
      <w:r>
        <w:rPr>
          <w:rFonts w:ascii="Arial" w:hAnsi="Arial" w:cs="Arial"/>
          <w:color w:val="000000"/>
        </w:rPr>
        <w:t>aziendale</w:t>
      </w:r>
      <w:r>
        <w:rPr>
          <w:rFonts w:ascii="Arial" w:hAnsi="Arial" w:cs="Arial"/>
          <w:color w:val="000000"/>
          <w:spacing w:val="3"/>
        </w:rPr>
        <w:t xml:space="preserve"> </w:t>
      </w:r>
      <w:r>
        <w:rPr>
          <w:rFonts w:ascii="Arial" w:hAnsi="Arial" w:cs="Arial"/>
          <w:color w:val="000000"/>
        </w:rPr>
        <w:t>con</w:t>
      </w:r>
      <w:r>
        <w:rPr>
          <w:rFonts w:ascii="Arial" w:hAnsi="Arial" w:cs="Arial"/>
          <w:color w:val="000000"/>
          <w:spacing w:val="10"/>
        </w:rPr>
        <w:t xml:space="preserve"> </w:t>
      </w:r>
      <w:r>
        <w:rPr>
          <w:rFonts w:ascii="Arial" w:hAnsi="Arial" w:cs="Arial"/>
          <w:color w:val="000000"/>
        </w:rPr>
        <w:t>cont</w:t>
      </w:r>
      <w:r>
        <w:rPr>
          <w:rFonts w:ascii="Arial" w:hAnsi="Arial" w:cs="Arial"/>
          <w:color w:val="000000"/>
          <w:spacing w:val="-1"/>
        </w:rPr>
        <w:t>e</w:t>
      </w:r>
      <w:r>
        <w:rPr>
          <w:rFonts w:ascii="Arial" w:hAnsi="Arial" w:cs="Arial"/>
          <w:color w:val="000000"/>
        </w:rPr>
        <w:t>nuti</w:t>
      </w:r>
      <w:r>
        <w:rPr>
          <w:rFonts w:ascii="Arial" w:hAnsi="Arial" w:cs="Arial"/>
          <w:color w:val="000000"/>
          <w:spacing w:val="6"/>
        </w:rPr>
        <w:t xml:space="preserve"> </w:t>
      </w:r>
      <w:r>
        <w:rPr>
          <w:rFonts w:ascii="Arial" w:hAnsi="Arial" w:cs="Arial"/>
          <w:color w:val="000000"/>
        </w:rPr>
        <w:t>econ</w:t>
      </w:r>
      <w:r>
        <w:rPr>
          <w:rFonts w:ascii="Arial" w:hAnsi="Arial" w:cs="Arial"/>
          <w:color w:val="000000"/>
          <w:spacing w:val="-1"/>
        </w:rPr>
        <w:t>o</w:t>
      </w:r>
      <w:r>
        <w:rPr>
          <w:rFonts w:ascii="Arial" w:hAnsi="Arial" w:cs="Arial"/>
          <w:color w:val="000000"/>
        </w:rPr>
        <w:t>mici</w:t>
      </w:r>
      <w:r>
        <w:rPr>
          <w:rFonts w:ascii="Arial" w:hAnsi="Arial" w:cs="Arial"/>
          <w:color w:val="000000"/>
          <w:spacing w:val="4"/>
        </w:rPr>
        <w:t xml:space="preserve"> </w:t>
      </w:r>
      <w:r>
        <w:rPr>
          <w:rFonts w:ascii="Arial" w:hAnsi="Arial" w:cs="Arial"/>
          <w:color w:val="000000"/>
        </w:rPr>
        <w:t>basati</w:t>
      </w:r>
      <w:r>
        <w:rPr>
          <w:rFonts w:ascii="Arial" w:hAnsi="Arial" w:cs="Arial"/>
          <w:color w:val="000000"/>
          <w:spacing w:val="7"/>
        </w:rPr>
        <w:t xml:space="preserve"> </w:t>
      </w:r>
      <w:r>
        <w:rPr>
          <w:rFonts w:ascii="Arial" w:hAnsi="Arial" w:cs="Arial"/>
          <w:color w:val="000000"/>
        </w:rPr>
        <w:t>sul</w:t>
      </w:r>
      <w:r>
        <w:rPr>
          <w:rFonts w:ascii="Arial" w:hAnsi="Arial" w:cs="Arial"/>
          <w:color w:val="000000"/>
          <w:spacing w:val="11"/>
        </w:rPr>
        <w:t xml:space="preserve"> </w:t>
      </w:r>
      <w:r>
        <w:rPr>
          <w:rFonts w:ascii="Arial" w:hAnsi="Arial" w:cs="Arial"/>
          <w:color w:val="000000"/>
        </w:rPr>
        <w:t>premio</w:t>
      </w:r>
      <w:r>
        <w:rPr>
          <w:rFonts w:ascii="Arial" w:hAnsi="Arial" w:cs="Arial"/>
          <w:color w:val="000000"/>
          <w:spacing w:val="7"/>
        </w:rPr>
        <w:t xml:space="preserve"> </w:t>
      </w:r>
      <w:r>
        <w:rPr>
          <w:rFonts w:ascii="Arial" w:hAnsi="Arial" w:cs="Arial"/>
          <w:color w:val="000000"/>
        </w:rPr>
        <w:t>di produttività</w:t>
      </w:r>
      <w:r>
        <w:rPr>
          <w:rFonts w:ascii="Arial" w:hAnsi="Arial" w:cs="Arial"/>
          <w:color w:val="000000"/>
          <w:spacing w:val="28"/>
        </w:rPr>
        <w:t xml:space="preserve"> </w:t>
      </w:r>
      <w:r>
        <w:rPr>
          <w:rFonts w:ascii="Arial" w:hAnsi="Arial" w:cs="Arial"/>
          <w:color w:val="000000"/>
        </w:rPr>
        <w:t>e</w:t>
      </w:r>
      <w:r>
        <w:rPr>
          <w:rFonts w:ascii="Arial" w:hAnsi="Arial" w:cs="Arial"/>
          <w:color w:val="000000"/>
          <w:spacing w:val="38"/>
        </w:rPr>
        <w:t xml:space="preserve"> </w:t>
      </w:r>
      <w:r>
        <w:rPr>
          <w:rFonts w:ascii="Arial" w:hAnsi="Arial" w:cs="Arial"/>
          <w:color w:val="000000"/>
        </w:rPr>
        <w:t>redditività</w:t>
      </w:r>
      <w:r>
        <w:rPr>
          <w:rFonts w:ascii="Arial" w:hAnsi="Arial" w:cs="Arial"/>
          <w:color w:val="000000"/>
          <w:spacing w:val="30"/>
        </w:rPr>
        <w:t xml:space="preserve"> </w:t>
      </w:r>
      <w:r>
        <w:rPr>
          <w:rFonts w:ascii="Arial" w:hAnsi="Arial" w:cs="Arial"/>
          <w:color w:val="000000"/>
        </w:rPr>
        <w:t>persegue</w:t>
      </w:r>
      <w:r>
        <w:rPr>
          <w:rFonts w:ascii="Arial" w:hAnsi="Arial" w:cs="Arial"/>
          <w:color w:val="000000"/>
          <w:spacing w:val="30"/>
        </w:rPr>
        <w:t xml:space="preserve"> </w:t>
      </w:r>
      <w:r>
        <w:rPr>
          <w:rFonts w:ascii="Arial" w:hAnsi="Arial" w:cs="Arial"/>
          <w:color w:val="000000"/>
        </w:rPr>
        <w:t>l’obiettivo</w:t>
      </w:r>
      <w:r>
        <w:rPr>
          <w:rFonts w:ascii="Arial" w:hAnsi="Arial" w:cs="Arial"/>
          <w:color w:val="000000"/>
          <w:spacing w:val="30"/>
        </w:rPr>
        <w:t xml:space="preserve"> </w:t>
      </w:r>
      <w:r>
        <w:rPr>
          <w:rFonts w:ascii="Arial" w:hAnsi="Arial" w:cs="Arial"/>
          <w:color w:val="000000"/>
        </w:rPr>
        <w:t>di</w:t>
      </w:r>
      <w:r>
        <w:rPr>
          <w:rFonts w:ascii="Arial" w:hAnsi="Arial" w:cs="Arial"/>
          <w:color w:val="000000"/>
          <w:spacing w:val="37"/>
        </w:rPr>
        <w:t xml:space="preserve"> </w:t>
      </w:r>
      <w:r>
        <w:rPr>
          <w:rFonts w:ascii="Arial" w:hAnsi="Arial" w:cs="Arial"/>
          <w:color w:val="000000"/>
        </w:rPr>
        <w:t>collegare</w:t>
      </w:r>
      <w:r>
        <w:rPr>
          <w:rFonts w:ascii="Arial" w:hAnsi="Arial" w:cs="Arial"/>
          <w:color w:val="000000"/>
          <w:spacing w:val="30"/>
        </w:rPr>
        <w:t xml:space="preserve"> </w:t>
      </w:r>
      <w:r>
        <w:rPr>
          <w:rFonts w:ascii="Arial" w:hAnsi="Arial" w:cs="Arial"/>
          <w:color w:val="000000"/>
        </w:rPr>
        <w:t>incentivi</w:t>
      </w:r>
      <w:r>
        <w:rPr>
          <w:rFonts w:ascii="Arial" w:hAnsi="Arial" w:cs="Arial"/>
          <w:color w:val="000000"/>
          <w:spacing w:val="31"/>
        </w:rPr>
        <w:t xml:space="preserve"> </w:t>
      </w:r>
      <w:r>
        <w:rPr>
          <w:rFonts w:ascii="Arial" w:hAnsi="Arial" w:cs="Arial"/>
          <w:color w:val="000000"/>
        </w:rPr>
        <w:t>economici</w:t>
      </w:r>
      <w:r>
        <w:rPr>
          <w:rFonts w:ascii="Arial" w:hAnsi="Arial" w:cs="Arial"/>
          <w:color w:val="000000"/>
          <w:spacing w:val="29"/>
        </w:rPr>
        <w:t xml:space="preserve"> </w:t>
      </w:r>
      <w:r>
        <w:rPr>
          <w:rFonts w:ascii="Arial" w:hAnsi="Arial" w:cs="Arial"/>
          <w:color w:val="000000"/>
        </w:rPr>
        <w:t>ad</w:t>
      </w:r>
      <w:r>
        <w:rPr>
          <w:rFonts w:ascii="Arial" w:hAnsi="Arial" w:cs="Arial"/>
          <w:color w:val="000000"/>
          <w:spacing w:val="37"/>
        </w:rPr>
        <w:t xml:space="preserve"> </w:t>
      </w:r>
      <w:r>
        <w:rPr>
          <w:rFonts w:ascii="Arial" w:hAnsi="Arial" w:cs="Arial"/>
          <w:color w:val="000000"/>
        </w:rPr>
        <w:t>incrementi</w:t>
      </w:r>
      <w:r>
        <w:rPr>
          <w:rFonts w:ascii="Arial" w:hAnsi="Arial" w:cs="Arial"/>
          <w:color w:val="000000"/>
          <w:spacing w:val="29"/>
        </w:rPr>
        <w:t xml:space="preserve"> </w:t>
      </w:r>
      <w:r>
        <w:rPr>
          <w:rFonts w:ascii="Arial" w:hAnsi="Arial" w:cs="Arial"/>
          <w:color w:val="000000"/>
        </w:rPr>
        <w:t>di produttività,</w:t>
      </w:r>
      <w:r>
        <w:rPr>
          <w:rFonts w:ascii="Arial" w:hAnsi="Arial" w:cs="Arial"/>
          <w:color w:val="000000"/>
          <w:spacing w:val="17"/>
        </w:rPr>
        <w:t xml:space="preserve"> </w:t>
      </w:r>
      <w:r>
        <w:rPr>
          <w:rFonts w:ascii="Arial" w:hAnsi="Arial" w:cs="Arial"/>
          <w:color w:val="000000"/>
        </w:rPr>
        <w:t>di</w:t>
      </w:r>
      <w:r>
        <w:rPr>
          <w:rFonts w:ascii="Arial" w:hAnsi="Arial" w:cs="Arial"/>
          <w:color w:val="000000"/>
          <w:spacing w:val="27"/>
        </w:rPr>
        <w:t xml:space="preserve"> </w:t>
      </w:r>
      <w:r>
        <w:rPr>
          <w:rFonts w:ascii="Arial" w:hAnsi="Arial" w:cs="Arial"/>
          <w:color w:val="000000"/>
        </w:rPr>
        <w:t>qualità,</w:t>
      </w:r>
      <w:r>
        <w:rPr>
          <w:rFonts w:ascii="Arial" w:hAnsi="Arial" w:cs="Arial"/>
          <w:color w:val="000000"/>
          <w:spacing w:val="21"/>
        </w:rPr>
        <w:t xml:space="preserve"> </w:t>
      </w:r>
      <w:r>
        <w:rPr>
          <w:rFonts w:ascii="Arial" w:hAnsi="Arial" w:cs="Arial"/>
          <w:color w:val="000000"/>
          <w:spacing w:val="-1"/>
        </w:rPr>
        <w:t>d</w:t>
      </w:r>
      <w:r>
        <w:rPr>
          <w:rFonts w:ascii="Arial" w:hAnsi="Arial" w:cs="Arial"/>
          <w:color w:val="000000"/>
        </w:rPr>
        <w:t>i</w:t>
      </w:r>
      <w:r>
        <w:rPr>
          <w:rFonts w:ascii="Arial" w:hAnsi="Arial" w:cs="Arial"/>
          <w:color w:val="000000"/>
          <w:spacing w:val="27"/>
        </w:rPr>
        <w:t xml:space="preserve"> </w:t>
      </w:r>
      <w:r>
        <w:rPr>
          <w:rFonts w:ascii="Arial" w:hAnsi="Arial" w:cs="Arial"/>
          <w:color w:val="000000"/>
        </w:rPr>
        <w:t>redditività,</w:t>
      </w:r>
      <w:r>
        <w:rPr>
          <w:rFonts w:ascii="Arial" w:hAnsi="Arial" w:cs="Arial"/>
          <w:color w:val="000000"/>
          <w:spacing w:val="18"/>
        </w:rPr>
        <w:t xml:space="preserve"> </w:t>
      </w:r>
      <w:r>
        <w:rPr>
          <w:rFonts w:ascii="Arial" w:hAnsi="Arial" w:cs="Arial"/>
          <w:color w:val="000000"/>
        </w:rPr>
        <w:t>di</w:t>
      </w:r>
      <w:r>
        <w:rPr>
          <w:rFonts w:ascii="Arial" w:hAnsi="Arial" w:cs="Arial"/>
          <w:color w:val="000000"/>
          <w:spacing w:val="27"/>
        </w:rPr>
        <w:t xml:space="preserve"> </w:t>
      </w:r>
      <w:r>
        <w:rPr>
          <w:rFonts w:ascii="Arial" w:hAnsi="Arial" w:cs="Arial"/>
          <w:color w:val="000000"/>
        </w:rPr>
        <w:t>efficacia,</w:t>
      </w:r>
      <w:r>
        <w:rPr>
          <w:rFonts w:ascii="Arial" w:hAnsi="Arial" w:cs="Arial"/>
          <w:color w:val="000000"/>
          <w:spacing w:val="19"/>
        </w:rPr>
        <w:t xml:space="preserve"> </w:t>
      </w:r>
      <w:r>
        <w:rPr>
          <w:rFonts w:ascii="Arial" w:hAnsi="Arial" w:cs="Arial"/>
          <w:color w:val="000000"/>
        </w:rPr>
        <w:t>di</w:t>
      </w:r>
      <w:r>
        <w:rPr>
          <w:rFonts w:ascii="Arial" w:hAnsi="Arial" w:cs="Arial"/>
          <w:color w:val="000000"/>
          <w:spacing w:val="27"/>
        </w:rPr>
        <w:t xml:space="preserve"> </w:t>
      </w:r>
      <w:r>
        <w:rPr>
          <w:rFonts w:ascii="Arial" w:hAnsi="Arial" w:cs="Arial"/>
          <w:color w:val="000000"/>
        </w:rPr>
        <w:t>inn</w:t>
      </w:r>
      <w:r>
        <w:rPr>
          <w:rFonts w:ascii="Arial" w:hAnsi="Arial" w:cs="Arial"/>
          <w:color w:val="000000"/>
          <w:spacing w:val="1"/>
        </w:rPr>
        <w:t>o</w:t>
      </w:r>
      <w:r>
        <w:rPr>
          <w:rFonts w:ascii="Arial" w:hAnsi="Arial" w:cs="Arial"/>
          <w:color w:val="000000"/>
        </w:rPr>
        <w:t>vazione,</w:t>
      </w:r>
      <w:r>
        <w:rPr>
          <w:rFonts w:ascii="Arial" w:hAnsi="Arial" w:cs="Arial"/>
          <w:color w:val="000000"/>
          <w:spacing w:val="17"/>
        </w:rPr>
        <w:t xml:space="preserve"> </w:t>
      </w:r>
      <w:r>
        <w:rPr>
          <w:rFonts w:ascii="Arial" w:hAnsi="Arial" w:cs="Arial"/>
          <w:color w:val="000000"/>
        </w:rPr>
        <w:t>di</w:t>
      </w:r>
      <w:r>
        <w:rPr>
          <w:rFonts w:ascii="Arial" w:hAnsi="Arial" w:cs="Arial"/>
          <w:color w:val="000000"/>
          <w:spacing w:val="27"/>
        </w:rPr>
        <w:t xml:space="preserve"> </w:t>
      </w:r>
      <w:r>
        <w:rPr>
          <w:rFonts w:ascii="Arial" w:hAnsi="Arial" w:cs="Arial"/>
          <w:color w:val="000000"/>
        </w:rPr>
        <w:t>ef</w:t>
      </w:r>
      <w:r>
        <w:rPr>
          <w:rFonts w:ascii="Arial" w:hAnsi="Arial" w:cs="Arial"/>
          <w:color w:val="000000"/>
          <w:spacing w:val="-1"/>
        </w:rPr>
        <w:t>f</w:t>
      </w:r>
      <w:r>
        <w:rPr>
          <w:rFonts w:ascii="Arial" w:hAnsi="Arial" w:cs="Arial"/>
          <w:color w:val="000000"/>
        </w:rPr>
        <w:t>icienza</w:t>
      </w:r>
      <w:r>
        <w:rPr>
          <w:rFonts w:ascii="Arial" w:hAnsi="Arial" w:cs="Arial"/>
          <w:color w:val="000000"/>
          <w:spacing w:val="20"/>
        </w:rPr>
        <w:t xml:space="preserve"> </w:t>
      </w:r>
      <w:r>
        <w:rPr>
          <w:rFonts w:ascii="Arial" w:hAnsi="Arial" w:cs="Arial"/>
          <w:color w:val="000000"/>
        </w:rPr>
        <w:t>organizzativa</w:t>
      </w:r>
      <w:r>
        <w:rPr>
          <w:rFonts w:ascii="Arial" w:hAnsi="Arial" w:cs="Arial"/>
          <w:color w:val="000000"/>
          <w:spacing w:val="16"/>
        </w:rPr>
        <w:t xml:space="preserve"> </w:t>
      </w:r>
      <w:r>
        <w:rPr>
          <w:rFonts w:ascii="Arial" w:hAnsi="Arial" w:cs="Arial"/>
          <w:color w:val="000000"/>
        </w:rPr>
        <w:t>ed altri</w:t>
      </w:r>
      <w:r>
        <w:rPr>
          <w:rFonts w:ascii="Arial" w:hAnsi="Arial" w:cs="Arial"/>
          <w:color w:val="000000"/>
          <w:spacing w:val="10"/>
        </w:rPr>
        <w:t xml:space="preserve"> </w:t>
      </w:r>
      <w:r>
        <w:rPr>
          <w:rFonts w:ascii="Arial" w:hAnsi="Arial" w:cs="Arial"/>
          <w:color w:val="000000"/>
        </w:rPr>
        <w:t>elemen</w:t>
      </w:r>
      <w:r>
        <w:rPr>
          <w:rFonts w:ascii="Arial" w:hAnsi="Arial" w:cs="Arial"/>
          <w:color w:val="000000"/>
          <w:spacing w:val="-1"/>
        </w:rPr>
        <w:t>t</w:t>
      </w:r>
      <w:r>
        <w:rPr>
          <w:rFonts w:ascii="Arial" w:hAnsi="Arial" w:cs="Arial"/>
          <w:color w:val="000000"/>
        </w:rPr>
        <w:t>i</w:t>
      </w:r>
      <w:r>
        <w:rPr>
          <w:rFonts w:ascii="Arial" w:hAnsi="Arial" w:cs="Arial"/>
          <w:color w:val="000000"/>
          <w:spacing w:val="5"/>
        </w:rPr>
        <w:t xml:space="preserve"> </w:t>
      </w:r>
      <w:r>
        <w:rPr>
          <w:rFonts w:ascii="Arial" w:hAnsi="Arial" w:cs="Arial"/>
          <w:color w:val="000000"/>
        </w:rPr>
        <w:t>rilevanti</w:t>
      </w:r>
      <w:r>
        <w:rPr>
          <w:rFonts w:ascii="Arial" w:hAnsi="Arial" w:cs="Arial"/>
          <w:color w:val="000000"/>
          <w:spacing w:val="6"/>
        </w:rPr>
        <w:t xml:space="preserve"> </w:t>
      </w:r>
      <w:r>
        <w:rPr>
          <w:rFonts w:ascii="Arial" w:hAnsi="Arial" w:cs="Arial"/>
          <w:color w:val="000000"/>
          <w:spacing w:val="-1"/>
        </w:rPr>
        <w:t>a</w:t>
      </w:r>
      <w:r>
        <w:rPr>
          <w:rFonts w:ascii="Arial" w:hAnsi="Arial" w:cs="Arial"/>
          <w:color w:val="000000"/>
        </w:rPr>
        <w:t>i</w:t>
      </w:r>
      <w:r>
        <w:rPr>
          <w:rFonts w:ascii="Arial" w:hAnsi="Arial" w:cs="Arial"/>
          <w:color w:val="000000"/>
          <w:spacing w:val="11"/>
        </w:rPr>
        <w:t xml:space="preserve"> </w:t>
      </w:r>
      <w:r>
        <w:rPr>
          <w:rFonts w:ascii="Arial" w:hAnsi="Arial" w:cs="Arial"/>
          <w:color w:val="000000"/>
        </w:rPr>
        <w:t>fini</w:t>
      </w:r>
      <w:r>
        <w:rPr>
          <w:rFonts w:ascii="Arial" w:hAnsi="Arial" w:cs="Arial"/>
          <w:color w:val="000000"/>
          <w:spacing w:val="11"/>
        </w:rPr>
        <w:t xml:space="preserve"> </w:t>
      </w:r>
      <w:r>
        <w:rPr>
          <w:rFonts w:ascii="Arial" w:hAnsi="Arial" w:cs="Arial"/>
          <w:color w:val="000000"/>
        </w:rPr>
        <w:t>d</w:t>
      </w:r>
      <w:r>
        <w:rPr>
          <w:rFonts w:ascii="Arial" w:hAnsi="Arial" w:cs="Arial"/>
          <w:color w:val="000000"/>
          <w:spacing w:val="-1"/>
        </w:rPr>
        <w:t>e</w:t>
      </w:r>
      <w:r>
        <w:rPr>
          <w:rFonts w:ascii="Arial" w:hAnsi="Arial" w:cs="Arial"/>
          <w:color w:val="000000"/>
        </w:rPr>
        <w:t>l</w:t>
      </w:r>
      <w:r>
        <w:rPr>
          <w:rFonts w:ascii="Arial" w:hAnsi="Arial" w:cs="Arial"/>
          <w:color w:val="000000"/>
          <w:spacing w:val="11"/>
        </w:rPr>
        <w:t xml:space="preserve"> </w:t>
      </w:r>
      <w:r>
        <w:rPr>
          <w:rFonts w:ascii="Arial" w:hAnsi="Arial" w:cs="Arial"/>
          <w:color w:val="000000"/>
        </w:rPr>
        <w:t>mi</w:t>
      </w:r>
      <w:r>
        <w:rPr>
          <w:rFonts w:ascii="Arial" w:hAnsi="Arial" w:cs="Arial"/>
          <w:color w:val="000000"/>
          <w:spacing w:val="-1"/>
        </w:rPr>
        <w:t>g</w:t>
      </w:r>
      <w:r>
        <w:rPr>
          <w:rFonts w:ascii="Arial" w:hAnsi="Arial" w:cs="Arial"/>
          <w:color w:val="000000"/>
        </w:rPr>
        <w:t>lioramento della</w:t>
      </w:r>
      <w:r>
        <w:rPr>
          <w:rFonts w:ascii="Arial" w:hAnsi="Arial" w:cs="Arial"/>
          <w:color w:val="000000"/>
          <w:spacing w:val="9"/>
        </w:rPr>
        <w:t xml:space="preserve"> </w:t>
      </w:r>
      <w:r>
        <w:rPr>
          <w:rFonts w:ascii="Arial" w:hAnsi="Arial" w:cs="Arial"/>
          <w:color w:val="000000"/>
          <w:spacing w:val="1"/>
        </w:rPr>
        <w:t>c</w:t>
      </w:r>
      <w:r>
        <w:rPr>
          <w:rFonts w:ascii="Arial" w:hAnsi="Arial" w:cs="Arial"/>
          <w:color w:val="000000"/>
        </w:rPr>
        <w:t>omp</w:t>
      </w:r>
      <w:r>
        <w:rPr>
          <w:rFonts w:ascii="Arial" w:hAnsi="Arial" w:cs="Arial"/>
          <w:color w:val="000000"/>
          <w:spacing w:val="-1"/>
        </w:rPr>
        <w:t>e</w:t>
      </w:r>
      <w:r>
        <w:rPr>
          <w:rFonts w:ascii="Arial" w:hAnsi="Arial" w:cs="Arial"/>
          <w:color w:val="000000"/>
        </w:rPr>
        <w:t>titività</w:t>
      </w:r>
      <w:r>
        <w:rPr>
          <w:rFonts w:ascii="Arial" w:hAnsi="Arial" w:cs="Arial"/>
          <w:color w:val="000000"/>
          <w:spacing w:val="2"/>
        </w:rPr>
        <w:t xml:space="preserve"> </w:t>
      </w:r>
      <w:r>
        <w:rPr>
          <w:rFonts w:ascii="Arial" w:hAnsi="Arial" w:cs="Arial"/>
          <w:color w:val="000000"/>
        </w:rPr>
        <w:t>azie</w:t>
      </w:r>
      <w:r>
        <w:rPr>
          <w:rFonts w:ascii="Arial" w:hAnsi="Arial" w:cs="Arial"/>
          <w:color w:val="000000"/>
          <w:spacing w:val="-1"/>
        </w:rPr>
        <w:t>n</w:t>
      </w:r>
      <w:r>
        <w:rPr>
          <w:rFonts w:ascii="Arial" w:hAnsi="Arial" w:cs="Arial"/>
          <w:color w:val="000000"/>
        </w:rPr>
        <w:t>dale,</w:t>
      </w:r>
      <w:r>
        <w:rPr>
          <w:rFonts w:ascii="Arial" w:hAnsi="Arial" w:cs="Arial"/>
          <w:color w:val="000000"/>
          <w:spacing w:val="4"/>
        </w:rPr>
        <w:t xml:space="preserve"> </w:t>
      </w:r>
      <w:r>
        <w:rPr>
          <w:rFonts w:ascii="Arial" w:hAnsi="Arial" w:cs="Arial"/>
          <w:color w:val="000000"/>
        </w:rPr>
        <w:t>nonc</w:t>
      </w:r>
      <w:r>
        <w:rPr>
          <w:rFonts w:ascii="Arial" w:hAnsi="Arial" w:cs="Arial"/>
          <w:color w:val="000000"/>
          <w:spacing w:val="-1"/>
        </w:rPr>
        <w:t>h</w:t>
      </w:r>
      <w:r>
        <w:rPr>
          <w:rFonts w:ascii="Arial" w:hAnsi="Arial" w:cs="Arial"/>
          <w:color w:val="000000"/>
        </w:rPr>
        <w:t>é</w:t>
      </w:r>
      <w:r>
        <w:rPr>
          <w:rFonts w:ascii="Arial" w:hAnsi="Arial" w:cs="Arial"/>
          <w:color w:val="000000"/>
          <w:spacing w:val="7"/>
        </w:rPr>
        <w:t xml:space="preserve"> </w:t>
      </w:r>
      <w:r>
        <w:rPr>
          <w:rFonts w:ascii="Arial" w:hAnsi="Arial" w:cs="Arial"/>
          <w:color w:val="000000"/>
        </w:rPr>
        <w:t>ai</w:t>
      </w:r>
      <w:r>
        <w:rPr>
          <w:rFonts w:ascii="Arial" w:hAnsi="Arial" w:cs="Arial"/>
          <w:color w:val="000000"/>
          <w:spacing w:val="12"/>
        </w:rPr>
        <w:t xml:space="preserve"> </w:t>
      </w:r>
      <w:r>
        <w:rPr>
          <w:rFonts w:ascii="Arial" w:hAnsi="Arial" w:cs="Arial"/>
          <w:color w:val="000000"/>
        </w:rPr>
        <w:t>risultati legati</w:t>
      </w:r>
      <w:r>
        <w:rPr>
          <w:rFonts w:ascii="Arial" w:hAnsi="Arial" w:cs="Arial"/>
          <w:color w:val="000000"/>
          <w:spacing w:val="8"/>
        </w:rPr>
        <w:t xml:space="preserve"> </w:t>
      </w:r>
      <w:r>
        <w:rPr>
          <w:rFonts w:ascii="Arial" w:hAnsi="Arial" w:cs="Arial"/>
          <w:color w:val="000000"/>
        </w:rPr>
        <w:t>a</w:t>
      </w:r>
      <w:r>
        <w:rPr>
          <w:rFonts w:ascii="Arial" w:hAnsi="Arial" w:cs="Arial"/>
          <w:color w:val="000000"/>
          <w:spacing w:val="-1"/>
        </w:rPr>
        <w:t>l</w:t>
      </w:r>
      <w:r>
        <w:rPr>
          <w:rFonts w:ascii="Arial" w:hAnsi="Arial" w:cs="Arial"/>
          <w:color w:val="000000"/>
        </w:rPr>
        <w:t>l’a</w:t>
      </w:r>
      <w:r>
        <w:rPr>
          <w:rFonts w:ascii="Arial" w:hAnsi="Arial" w:cs="Arial"/>
          <w:color w:val="000000"/>
          <w:spacing w:val="-1"/>
        </w:rPr>
        <w:t>n</w:t>
      </w:r>
      <w:r>
        <w:rPr>
          <w:rFonts w:ascii="Arial" w:hAnsi="Arial" w:cs="Arial"/>
          <w:color w:val="000000"/>
        </w:rPr>
        <w:t>damento economico</w:t>
      </w:r>
      <w:r>
        <w:rPr>
          <w:rFonts w:ascii="Arial" w:hAnsi="Arial" w:cs="Arial"/>
          <w:color w:val="000000"/>
          <w:spacing w:val="3"/>
        </w:rPr>
        <w:t xml:space="preserve"> </w:t>
      </w:r>
      <w:r>
        <w:rPr>
          <w:rFonts w:ascii="Arial" w:hAnsi="Arial" w:cs="Arial"/>
          <w:color w:val="000000"/>
          <w:spacing w:val="-1"/>
        </w:rPr>
        <w:t>d</w:t>
      </w:r>
      <w:r>
        <w:rPr>
          <w:rFonts w:ascii="Arial" w:hAnsi="Arial" w:cs="Arial"/>
          <w:color w:val="000000"/>
        </w:rPr>
        <w:t>ell’impresa. Per</w:t>
      </w:r>
      <w:r>
        <w:rPr>
          <w:rFonts w:ascii="Arial" w:hAnsi="Arial" w:cs="Arial"/>
          <w:color w:val="000000"/>
          <w:spacing w:val="10"/>
        </w:rPr>
        <w:t xml:space="preserve"> </w:t>
      </w:r>
      <w:r>
        <w:rPr>
          <w:rFonts w:ascii="Arial" w:hAnsi="Arial" w:cs="Arial"/>
          <w:color w:val="000000"/>
        </w:rPr>
        <w:t>avere</w:t>
      </w:r>
      <w:r>
        <w:rPr>
          <w:rFonts w:ascii="Arial" w:hAnsi="Arial" w:cs="Arial"/>
          <w:color w:val="000000"/>
          <w:spacing w:val="8"/>
        </w:rPr>
        <w:t xml:space="preserve"> </w:t>
      </w:r>
      <w:r>
        <w:rPr>
          <w:rFonts w:ascii="Arial" w:hAnsi="Arial" w:cs="Arial"/>
          <w:color w:val="000000"/>
          <w:spacing w:val="1"/>
        </w:rPr>
        <w:t>c</w:t>
      </w:r>
      <w:r>
        <w:rPr>
          <w:rFonts w:ascii="Arial" w:hAnsi="Arial" w:cs="Arial"/>
          <w:color w:val="000000"/>
        </w:rPr>
        <w:t>aratte</w:t>
      </w:r>
      <w:r>
        <w:rPr>
          <w:rFonts w:ascii="Arial" w:hAnsi="Arial" w:cs="Arial"/>
          <w:color w:val="000000"/>
          <w:spacing w:val="1"/>
        </w:rPr>
        <w:t>r</w:t>
      </w:r>
      <w:r>
        <w:rPr>
          <w:rFonts w:ascii="Arial" w:hAnsi="Arial" w:cs="Arial"/>
          <w:color w:val="000000"/>
        </w:rPr>
        <w:t>is</w:t>
      </w:r>
      <w:r>
        <w:rPr>
          <w:rFonts w:ascii="Arial" w:hAnsi="Arial" w:cs="Arial"/>
          <w:color w:val="000000"/>
          <w:spacing w:val="-1"/>
        </w:rPr>
        <w:t>ti</w:t>
      </w:r>
      <w:r>
        <w:rPr>
          <w:rFonts w:ascii="Arial" w:hAnsi="Arial" w:cs="Arial"/>
          <w:color w:val="000000"/>
        </w:rPr>
        <w:t>che tali</w:t>
      </w:r>
      <w:r>
        <w:rPr>
          <w:rFonts w:ascii="Arial" w:hAnsi="Arial" w:cs="Arial"/>
          <w:color w:val="000000"/>
          <w:spacing w:val="11"/>
        </w:rPr>
        <w:t xml:space="preserve"> </w:t>
      </w:r>
      <w:r>
        <w:rPr>
          <w:rFonts w:ascii="Arial" w:hAnsi="Arial" w:cs="Arial"/>
          <w:color w:val="000000"/>
        </w:rPr>
        <w:t>da</w:t>
      </w:r>
      <w:r>
        <w:rPr>
          <w:rFonts w:ascii="Arial" w:hAnsi="Arial" w:cs="Arial"/>
          <w:color w:val="000000"/>
          <w:spacing w:val="10"/>
        </w:rPr>
        <w:t xml:space="preserve"> </w:t>
      </w:r>
      <w:r>
        <w:rPr>
          <w:rFonts w:ascii="Arial" w:hAnsi="Arial" w:cs="Arial"/>
          <w:color w:val="000000"/>
        </w:rPr>
        <w:t>consen</w:t>
      </w:r>
      <w:r>
        <w:rPr>
          <w:rFonts w:ascii="Arial" w:hAnsi="Arial" w:cs="Arial"/>
          <w:color w:val="000000"/>
          <w:spacing w:val="-1"/>
        </w:rPr>
        <w:t>t</w:t>
      </w:r>
      <w:r>
        <w:rPr>
          <w:rFonts w:ascii="Arial" w:hAnsi="Arial" w:cs="Arial"/>
          <w:color w:val="000000"/>
        </w:rPr>
        <w:t>ire l’applicazio</w:t>
      </w:r>
      <w:r>
        <w:rPr>
          <w:rFonts w:ascii="Arial" w:hAnsi="Arial" w:cs="Arial"/>
          <w:color w:val="000000"/>
          <w:spacing w:val="-1"/>
        </w:rPr>
        <w:t>n</w:t>
      </w:r>
      <w:r>
        <w:rPr>
          <w:rFonts w:ascii="Arial" w:hAnsi="Arial" w:cs="Arial"/>
          <w:color w:val="000000"/>
        </w:rPr>
        <w:t>e</w:t>
      </w:r>
      <w:r>
        <w:rPr>
          <w:rFonts w:ascii="Arial" w:hAnsi="Arial" w:cs="Arial"/>
          <w:color w:val="000000"/>
          <w:spacing w:val="-3"/>
        </w:rPr>
        <w:t xml:space="preserve"> </w:t>
      </w:r>
      <w:r>
        <w:rPr>
          <w:rFonts w:ascii="Arial" w:hAnsi="Arial" w:cs="Arial"/>
          <w:color w:val="000000"/>
        </w:rPr>
        <w:t>dei</w:t>
      </w:r>
      <w:r>
        <w:rPr>
          <w:rFonts w:ascii="Arial" w:hAnsi="Arial" w:cs="Arial"/>
          <w:color w:val="000000"/>
          <w:spacing w:val="7"/>
        </w:rPr>
        <w:t xml:space="preserve"> </w:t>
      </w:r>
      <w:r>
        <w:rPr>
          <w:rFonts w:ascii="Arial" w:hAnsi="Arial" w:cs="Arial"/>
          <w:color w:val="000000"/>
          <w:spacing w:val="-1"/>
        </w:rPr>
        <w:t>p</w:t>
      </w:r>
      <w:r>
        <w:rPr>
          <w:rFonts w:ascii="Arial" w:hAnsi="Arial" w:cs="Arial"/>
          <w:color w:val="000000"/>
        </w:rPr>
        <w:t>iù</w:t>
      </w:r>
      <w:r>
        <w:rPr>
          <w:rFonts w:ascii="Arial" w:hAnsi="Arial" w:cs="Arial"/>
          <w:color w:val="000000"/>
          <w:spacing w:val="7"/>
        </w:rPr>
        <w:t xml:space="preserve"> </w:t>
      </w:r>
      <w:r>
        <w:rPr>
          <w:rFonts w:ascii="Arial" w:hAnsi="Arial" w:cs="Arial"/>
          <w:color w:val="000000"/>
        </w:rPr>
        <w:t>favorevoli</w:t>
      </w:r>
      <w:r>
        <w:rPr>
          <w:rFonts w:ascii="Arial" w:hAnsi="Arial" w:cs="Arial"/>
          <w:color w:val="000000"/>
          <w:spacing w:val="1"/>
        </w:rPr>
        <w:t xml:space="preserve"> </w:t>
      </w:r>
      <w:r>
        <w:rPr>
          <w:rFonts w:ascii="Arial" w:hAnsi="Arial" w:cs="Arial"/>
          <w:color w:val="000000"/>
        </w:rPr>
        <w:t>tratt</w:t>
      </w:r>
      <w:r>
        <w:rPr>
          <w:rFonts w:ascii="Arial" w:hAnsi="Arial" w:cs="Arial"/>
          <w:color w:val="000000"/>
          <w:spacing w:val="-1"/>
        </w:rPr>
        <w:t>a</w:t>
      </w:r>
      <w:r>
        <w:rPr>
          <w:rFonts w:ascii="Arial" w:hAnsi="Arial" w:cs="Arial"/>
          <w:color w:val="000000"/>
        </w:rPr>
        <w:t>menti contributivi</w:t>
      </w:r>
      <w:r>
        <w:rPr>
          <w:rFonts w:ascii="Arial" w:hAnsi="Arial" w:cs="Arial"/>
          <w:color w:val="000000"/>
          <w:spacing w:val="-1"/>
        </w:rPr>
        <w:t xml:space="preserve"> </w:t>
      </w:r>
      <w:r>
        <w:rPr>
          <w:rFonts w:ascii="Arial" w:hAnsi="Arial" w:cs="Arial"/>
          <w:color w:val="000000"/>
        </w:rPr>
        <w:t>e</w:t>
      </w:r>
      <w:r>
        <w:rPr>
          <w:rFonts w:ascii="Arial" w:hAnsi="Arial" w:cs="Arial"/>
          <w:color w:val="000000"/>
          <w:spacing w:val="9"/>
        </w:rPr>
        <w:t xml:space="preserve"> </w:t>
      </w:r>
      <w:r>
        <w:rPr>
          <w:rFonts w:ascii="Arial" w:hAnsi="Arial" w:cs="Arial"/>
          <w:color w:val="000000"/>
        </w:rPr>
        <w:t>f</w:t>
      </w:r>
      <w:r>
        <w:rPr>
          <w:rFonts w:ascii="Arial" w:hAnsi="Arial" w:cs="Arial"/>
          <w:color w:val="000000"/>
          <w:spacing w:val="-1"/>
        </w:rPr>
        <w:t>i</w:t>
      </w:r>
      <w:r>
        <w:rPr>
          <w:rFonts w:ascii="Arial" w:hAnsi="Arial" w:cs="Arial"/>
          <w:color w:val="000000"/>
        </w:rPr>
        <w:t>scali</w:t>
      </w:r>
      <w:r>
        <w:rPr>
          <w:rFonts w:ascii="Arial" w:hAnsi="Arial" w:cs="Arial"/>
          <w:color w:val="000000"/>
          <w:spacing w:val="4"/>
        </w:rPr>
        <w:t xml:space="preserve"> </w:t>
      </w:r>
      <w:r>
        <w:rPr>
          <w:rFonts w:ascii="Arial" w:hAnsi="Arial" w:cs="Arial"/>
          <w:color w:val="000000"/>
        </w:rPr>
        <w:t>previsti</w:t>
      </w:r>
      <w:r>
        <w:rPr>
          <w:rFonts w:ascii="Arial" w:hAnsi="Arial" w:cs="Arial"/>
          <w:color w:val="000000"/>
          <w:spacing w:val="3"/>
        </w:rPr>
        <w:t xml:space="preserve"> </w:t>
      </w:r>
      <w:r>
        <w:rPr>
          <w:rFonts w:ascii="Arial" w:hAnsi="Arial" w:cs="Arial"/>
          <w:color w:val="000000"/>
          <w:spacing w:val="-1"/>
        </w:rPr>
        <w:t>d</w:t>
      </w:r>
      <w:r>
        <w:rPr>
          <w:rFonts w:ascii="Arial" w:hAnsi="Arial" w:cs="Arial"/>
          <w:color w:val="000000"/>
        </w:rPr>
        <w:t>alla</w:t>
      </w:r>
      <w:r>
        <w:rPr>
          <w:rFonts w:ascii="Arial" w:hAnsi="Arial" w:cs="Arial"/>
          <w:color w:val="000000"/>
          <w:spacing w:val="5"/>
        </w:rPr>
        <w:t xml:space="preserve"> </w:t>
      </w:r>
      <w:r>
        <w:rPr>
          <w:rFonts w:ascii="Arial" w:hAnsi="Arial" w:cs="Arial"/>
          <w:color w:val="000000"/>
        </w:rPr>
        <w:t>normativa di</w:t>
      </w:r>
      <w:r>
        <w:rPr>
          <w:rFonts w:ascii="Arial" w:hAnsi="Arial" w:cs="Arial"/>
          <w:color w:val="000000"/>
          <w:spacing w:val="8"/>
        </w:rPr>
        <w:t xml:space="preserve"> </w:t>
      </w:r>
      <w:r>
        <w:rPr>
          <w:rFonts w:ascii="Arial" w:hAnsi="Arial" w:cs="Arial"/>
          <w:color w:val="000000"/>
          <w:w w:val="99"/>
        </w:rPr>
        <w:t>legge, il</w:t>
      </w:r>
      <w:r>
        <w:rPr>
          <w:rFonts w:ascii="Arial" w:hAnsi="Arial" w:cs="Arial"/>
          <w:color w:val="000000"/>
          <w:spacing w:val="10"/>
        </w:rPr>
        <w:t xml:space="preserve"> </w:t>
      </w:r>
      <w:r>
        <w:rPr>
          <w:rFonts w:ascii="Arial" w:hAnsi="Arial" w:cs="Arial"/>
          <w:color w:val="000000"/>
        </w:rPr>
        <w:t>premio</w:t>
      </w:r>
      <w:r>
        <w:rPr>
          <w:rFonts w:ascii="Arial" w:hAnsi="Arial" w:cs="Arial"/>
          <w:color w:val="000000"/>
          <w:spacing w:val="4"/>
        </w:rPr>
        <w:t xml:space="preserve"> </w:t>
      </w:r>
      <w:r>
        <w:rPr>
          <w:rFonts w:ascii="Arial" w:hAnsi="Arial" w:cs="Arial"/>
          <w:color w:val="000000"/>
        </w:rPr>
        <w:t>di</w:t>
      </w:r>
      <w:r>
        <w:rPr>
          <w:rFonts w:ascii="Arial" w:hAnsi="Arial" w:cs="Arial"/>
          <w:color w:val="000000"/>
          <w:spacing w:val="9"/>
        </w:rPr>
        <w:t xml:space="preserve"> </w:t>
      </w:r>
      <w:r>
        <w:rPr>
          <w:rFonts w:ascii="Arial" w:hAnsi="Arial" w:cs="Arial"/>
          <w:color w:val="000000"/>
        </w:rPr>
        <w:t>risultato</w:t>
      </w:r>
      <w:r>
        <w:rPr>
          <w:rFonts w:ascii="Arial" w:hAnsi="Arial" w:cs="Arial"/>
          <w:color w:val="000000"/>
          <w:spacing w:val="3"/>
        </w:rPr>
        <w:t xml:space="preserve"> </w:t>
      </w:r>
      <w:r>
        <w:rPr>
          <w:rFonts w:ascii="Arial" w:hAnsi="Arial" w:cs="Arial"/>
          <w:color w:val="000000"/>
        </w:rPr>
        <w:t>è</w:t>
      </w:r>
      <w:r>
        <w:rPr>
          <w:rFonts w:ascii="Arial" w:hAnsi="Arial" w:cs="Arial"/>
          <w:color w:val="000000"/>
          <w:spacing w:val="8"/>
        </w:rPr>
        <w:t xml:space="preserve"> </w:t>
      </w:r>
      <w:r>
        <w:rPr>
          <w:rFonts w:ascii="Arial" w:hAnsi="Arial" w:cs="Arial"/>
          <w:color w:val="000000"/>
        </w:rPr>
        <w:t>variabile</w:t>
      </w:r>
      <w:r>
        <w:rPr>
          <w:rFonts w:ascii="Arial" w:hAnsi="Arial" w:cs="Arial"/>
          <w:color w:val="000000"/>
          <w:spacing w:val="2"/>
        </w:rPr>
        <w:t xml:space="preserve"> </w:t>
      </w:r>
      <w:r>
        <w:rPr>
          <w:rFonts w:ascii="Arial" w:hAnsi="Arial" w:cs="Arial"/>
          <w:color w:val="000000"/>
        </w:rPr>
        <w:t>ed</w:t>
      </w:r>
      <w:r>
        <w:rPr>
          <w:rFonts w:ascii="Arial" w:hAnsi="Arial" w:cs="Arial"/>
          <w:color w:val="000000"/>
          <w:spacing w:val="8"/>
        </w:rPr>
        <w:t xml:space="preserve"> </w:t>
      </w:r>
      <w:r>
        <w:rPr>
          <w:rFonts w:ascii="Arial" w:hAnsi="Arial" w:cs="Arial"/>
          <w:color w:val="000000"/>
        </w:rPr>
        <w:t>è</w:t>
      </w:r>
      <w:r>
        <w:rPr>
          <w:rFonts w:ascii="Arial" w:hAnsi="Arial" w:cs="Arial"/>
          <w:color w:val="000000"/>
          <w:spacing w:val="9"/>
        </w:rPr>
        <w:t xml:space="preserve"> </w:t>
      </w:r>
      <w:r>
        <w:rPr>
          <w:rFonts w:ascii="Arial" w:hAnsi="Arial" w:cs="Arial"/>
          <w:color w:val="000000"/>
        </w:rPr>
        <w:t>calcol</w:t>
      </w:r>
      <w:r>
        <w:rPr>
          <w:rFonts w:ascii="Arial" w:hAnsi="Arial" w:cs="Arial"/>
          <w:color w:val="000000"/>
          <w:spacing w:val="-1"/>
        </w:rPr>
        <w:t>a</w:t>
      </w:r>
      <w:r>
        <w:rPr>
          <w:rFonts w:ascii="Arial" w:hAnsi="Arial" w:cs="Arial"/>
          <w:color w:val="000000"/>
        </w:rPr>
        <w:t>to</w:t>
      </w:r>
      <w:r>
        <w:rPr>
          <w:rFonts w:ascii="Arial" w:hAnsi="Arial" w:cs="Arial"/>
          <w:color w:val="000000"/>
          <w:spacing w:val="2"/>
        </w:rPr>
        <w:t xml:space="preserve"> </w:t>
      </w:r>
      <w:r>
        <w:rPr>
          <w:rFonts w:ascii="Arial" w:hAnsi="Arial" w:cs="Arial"/>
          <w:color w:val="000000"/>
        </w:rPr>
        <w:t>con</w:t>
      </w:r>
      <w:r>
        <w:rPr>
          <w:rFonts w:ascii="Arial" w:hAnsi="Arial" w:cs="Arial"/>
          <w:color w:val="000000"/>
          <w:spacing w:val="7"/>
        </w:rPr>
        <w:t xml:space="preserve"> </w:t>
      </w:r>
      <w:r>
        <w:rPr>
          <w:rFonts w:ascii="Arial" w:hAnsi="Arial" w:cs="Arial"/>
          <w:color w:val="000000"/>
        </w:rPr>
        <w:t>riferime</w:t>
      </w:r>
      <w:r>
        <w:rPr>
          <w:rFonts w:ascii="Arial" w:hAnsi="Arial" w:cs="Arial"/>
          <w:color w:val="000000"/>
          <w:spacing w:val="1"/>
        </w:rPr>
        <w:t>n</w:t>
      </w:r>
      <w:r>
        <w:rPr>
          <w:rFonts w:ascii="Arial" w:hAnsi="Arial" w:cs="Arial"/>
          <w:color w:val="000000"/>
        </w:rPr>
        <w:t>to ai</w:t>
      </w:r>
      <w:r>
        <w:rPr>
          <w:rFonts w:ascii="Arial" w:hAnsi="Arial" w:cs="Arial"/>
          <w:color w:val="000000"/>
          <w:spacing w:val="9"/>
        </w:rPr>
        <w:t xml:space="preserve"> </w:t>
      </w:r>
      <w:r>
        <w:rPr>
          <w:rFonts w:ascii="Arial" w:hAnsi="Arial" w:cs="Arial"/>
          <w:color w:val="000000"/>
        </w:rPr>
        <w:t>risultati</w:t>
      </w:r>
      <w:r>
        <w:rPr>
          <w:rFonts w:ascii="Arial" w:hAnsi="Arial" w:cs="Arial"/>
          <w:color w:val="000000"/>
          <w:spacing w:val="3"/>
        </w:rPr>
        <w:t xml:space="preserve"> </w:t>
      </w:r>
      <w:r>
        <w:rPr>
          <w:rFonts w:ascii="Arial" w:hAnsi="Arial" w:cs="Arial"/>
          <w:color w:val="000000"/>
        </w:rPr>
        <w:t>co</w:t>
      </w:r>
      <w:r>
        <w:rPr>
          <w:rFonts w:ascii="Arial" w:hAnsi="Arial" w:cs="Arial"/>
          <w:color w:val="000000"/>
          <w:spacing w:val="-1"/>
        </w:rPr>
        <w:t>ns</w:t>
      </w:r>
      <w:r>
        <w:rPr>
          <w:rFonts w:ascii="Arial" w:hAnsi="Arial" w:cs="Arial"/>
          <w:color w:val="000000"/>
        </w:rPr>
        <w:t>eguiti nella realizz</w:t>
      </w:r>
      <w:r>
        <w:rPr>
          <w:rFonts w:ascii="Arial" w:hAnsi="Arial" w:cs="Arial"/>
          <w:color w:val="000000"/>
          <w:spacing w:val="-1"/>
        </w:rPr>
        <w:t>a</w:t>
      </w:r>
      <w:r>
        <w:rPr>
          <w:rFonts w:ascii="Arial" w:hAnsi="Arial" w:cs="Arial"/>
          <w:color w:val="000000"/>
        </w:rPr>
        <w:t>zio</w:t>
      </w:r>
      <w:r>
        <w:rPr>
          <w:rFonts w:ascii="Arial" w:hAnsi="Arial" w:cs="Arial"/>
          <w:color w:val="000000"/>
          <w:spacing w:val="-1"/>
        </w:rPr>
        <w:t>n</w:t>
      </w:r>
      <w:r>
        <w:rPr>
          <w:rFonts w:ascii="Arial" w:hAnsi="Arial" w:cs="Arial"/>
          <w:color w:val="000000"/>
        </w:rPr>
        <w:t>e</w:t>
      </w:r>
      <w:r>
        <w:rPr>
          <w:rFonts w:ascii="Arial" w:hAnsi="Arial" w:cs="Arial"/>
          <w:color w:val="000000"/>
          <w:spacing w:val="-1"/>
        </w:rPr>
        <w:t xml:space="preserve"> </w:t>
      </w:r>
      <w:r>
        <w:rPr>
          <w:rFonts w:ascii="Arial" w:hAnsi="Arial" w:cs="Arial"/>
          <w:color w:val="000000"/>
        </w:rPr>
        <w:t>di</w:t>
      </w:r>
      <w:r>
        <w:rPr>
          <w:rFonts w:ascii="Arial" w:hAnsi="Arial" w:cs="Arial"/>
          <w:color w:val="000000"/>
          <w:spacing w:val="10"/>
        </w:rPr>
        <w:t xml:space="preserve"> </w:t>
      </w:r>
      <w:r>
        <w:rPr>
          <w:rFonts w:ascii="Arial" w:hAnsi="Arial" w:cs="Arial"/>
          <w:color w:val="000000"/>
        </w:rPr>
        <w:t>programmi</w:t>
      </w:r>
      <w:r>
        <w:rPr>
          <w:rFonts w:ascii="Arial" w:hAnsi="Arial" w:cs="Arial"/>
          <w:color w:val="000000"/>
          <w:spacing w:val="1"/>
        </w:rPr>
        <w:t xml:space="preserve"> c</w:t>
      </w:r>
      <w:r>
        <w:rPr>
          <w:rFonts w:ascii="Arial" w:hAnsi="Arial" w:cs="Arial"/>
          <w:color w:val="000000"/>
        </w:rPr>
        <w:t>oncordati</w:t>
      </w:r>
      <w:r>
        <w:rPr>
          <w:rFonts w:ascii="Arial" w:hAnsi="Arial" w:cs="Arial"/>
          <w:color w:val="000000"/>
          <w:spacing w:val="2"/>
        </w:rPr>
        <w:t xml:space="preserve"> </w:t>
      </w:r>
      <w:r>
        <w:rPr>
          <w:rFonts w:ascii="Arial" w:hAnsi="Arial" w:cs="Arial"/>
          <w:color w:val="000000"/>
        </w:rPr>
        <w:t>fra</w:t>
      </w:r>
      <w:r>
        <w:rPr>
          <w:rFonts w:ascii="Arial" w:hAnsi="Arial" w:cs="Arial"/>
          <w:color w:val="000000"/>
          <w:spacing w:val="9"/>
        </w:rPr>
        <w:t xml:space="preserve"> </w:t>
      </w:r>
      <w:r>
        <w:rPr>
          <w:rFonts w:ascii="Arial" w:hAnsi="Arial" w:cs="Arial"/>
          <w:color w:val="000000"/>
        </w:rPr>
        <w:t>le</w:t>
      </w:r>
      <w:r>
        <w:rPr>
          <w:rFonts w:ascii="Arial" w:hAnsi="Arial" w:cs="Arial"/>
          <w:color w:val="000000"/>
          <w:spacing w:val="10"/>
        </w:rPr>
        <w:t xml:space="preserve"> </w:t>
      </w:r>
      <w:r>
        <w:rPr>
          <w:rFonts w:ascii="Arial" w:hAnsi="Arial" w:cs="Arial"/>
          <w:color w:val="000000"/>
        </w:rPr>
        <w:t>Parti.</w:t>
      </w:r>
      <w:r>
        <w:rPr>
          <w:rFonts w:ascii="Arial" w:hAnsi="Arial" w:cs="Arial"/>
          <w:color w:val="000000"/>
          <w:spacing w:val="7"/>
        </w:rPr>
        <w:t xml:space="preserve"> </w:t>
      </w:r>
      <w:r>
        <w:rPr>
          <w:rFonts w:ascii="Arial" w:hAnsi="Arial" w:cs="Arial"/>
          <w:color w:val="000000"/>
        </w:rPr>
        <w:t>Per</w:t>
      </w:r>
      <w:r>
        <w:rPr>
          <w:rFonts w:ascii="Arial" w:hAnsi="Arial" w:cs="Arial"/>
          <w:color w:val="000000"/>
          <w:spacing w:val="9"/>
        </w:rPr>
        <w:t xml:space="preserve"> </w:t>
      </w:r>
      <w:r>
        <w:rPr>
          <w:rFonts w:ascii="Arial" w:hAnsi="Arial" w:cs="Arial"/>
          <w:color w:val="000000"/>
        </w:rPr>
        <w:t>quanto</w:t>
      </w:r>
      <w:r>
        <w:rPr>
          <w:rFonts w:ascii="Arial" w:hAnsi="Arial" w:cs="Arial"/>
          <w:color w:val="000000"/>
          <w:spacing w:val="6"/>
        </w:rPr>
        <w:t xml:space="preserve"> </w:t>
      </w:r>
      <w:r>
        <w:rPr>
          <w:rFonts w:ascii="Arial" w:hAnsi="Arial" w:cs="Arial"/>
          <w:color w:val="000000"/>
        </w:rPr>
        <w:t>concer</w:t>
      </w:r>
      <w:r>
        <w:rPr>
          <w:rFonts w:ascii="Arial" w:hAnsi="Arial" w:cs="Arial"/>
          <w:color w:val="000000"/>
          <w:spacing w:val="-1"/>
        </w:rPr>
        <w:t>n</w:t>
      </w:r>
      <w:r>
        <w:rPr>
          <w:rFonts w:ascii="Arial" w:hAnsi="Arial" w:cs="Arial"/>
          <w:color w:val="000000"/>
        </w:rPr>
        <w:t>e</w:t>
      </w:r>
      <w:r>
        <w:rPr>
          <w:rFonts w:ascii="Arial" w:hAnsi="Arial" w:cs="Arial"/>
          <w:color w:val="000000"/>
          <w:spacing w:val="3"/>
        </w:rPr>
        <w:t xml:space="preserve"> </w:t>
      </w:r>
      <w:r>
        <w:rPr>
          <w:rFonts w:ascii="Arial" w:hAnsi="Arial" w:cs="Arial"/>
          <w:color w:val="000000"/>
        </w:rPr>
        <w:t>il</w:t>
      </w:r>
      <w:r>
        <w:rPr>
          <w:rFonts w:ascii="Arial" w:hAnsi="Arial" w:cs="Arial"/>
          <w:color w:val="000000"/>
          <w:spacing w:val="11"/>
        </w:rPr>
        <w:t xml:space="preserve"> </w:t>
      </w:r>
      <w:r>
        <w:rPr>
          <w:rFonts w:ascii="Arial" w:hAnsi="Arial" w:cs="Arial"/>
          <w:color w:val="000000"/>
        </w:rPr>
        <w:t>premio</w:t>
      </w:r>
      <w:r>
        <w:rPr>
          <w:rFonts w:ascii="Arial" w:hAnsi="Arial" w:cs="Arial"/>
          <w:color w:val="000000"/>
          <w:spacing w:val="5"/>
        </w:rPr>
        <w:t xml:space="preserve"> </w:t>
      </w:r>
      <w:r>
        <w:rPr>
          <w:rFonts w:ascii="Arial" w:hAnsi="Arial" w:cs="Arial"/>
          <w:color w:val="000000"/>
        </w:rPr>
        <w:t>di</w:t>
      </w:r>
      <w:r>
        <w:rPr>
          <w:rFonts w:ascii="Arial" w:hAnsi="Arial" w:cs="Arial"/>
          <w:color w:val="000000"/>
          <w:spacing w:val="10"/>
        </w:rPr>
        <w:t xml:space="preserve"> </w:t>
      </w:r>
      <w:r>
        <w:rPr>
          <w:rFonts w:ascii="Arial" w:hAnsi="Arial" w:cs="Arial"/>
          <w:color w:val="000000"/>
        </w:rPr>
        <w:t>risultato,</w:t>
      </w:r>
      <w:r>
        <w:rPr>
          <w:rFonts w:ascii="Arial" w:hAnsi="Arial" w:cs="Arial"/>
          <w:color w:val="000000"/>
          <w:spacing w:val="4"/>
        </w:rPr>
        <w:t xml:space="preserve"> </w:t>
      </w:r>
      <w:r>
        <w:rPr>
          <w:rFonts w:ascii="Arial" w:hAnsi="Arial" w:cs="Arial"/>
          <w:color w:val="000000"/>
          <w:spacing w:val="-1"/>
        </w:rPr>
        <w:t>l</w:t>
      </w:r>
      <w:r>
        <w:rPr>
          <w:rFonts w:ascii="Arial" w:hAnsi="Arial" w:cs="Arial"/>
          <w:color w:val="000000"/>
        </w:rPr>
        <w:t>e Parti</w:t>
      </w:r>
      <w:r>
        <w:rPr>
          <w:rFonts w:ascii="Arial" w:hAnsi="Arial" w:cs="Arial"/>
          <w:color w:val="000000"/>
          <w:spacing w:val="35"/>
        </w:rPr>
        <w:t xml:space="preserve"> </w:t>
      </w:r>
      <w:r>
        <w:rPr>
          <w:rFonts w:ascii="Arial" w:hAnsi="Arial" w:cs="Arial"/>
          <w:color w:val="000000"/>
        </w:rPr>
        <w:t>a</w:t>
      </w:r>
      <w:r>
        <w:rPr>
          <w:rFonts w:ascii="Arial" w:hAnsi="Arial" w:cs="Arial"/>
          <w:color w:val="000000"/>
          <w:spacing w:val="38"/>
        </w:rPr>
        <w:t xml:space="preserve"> </w:t>
      </w:r>
      <w:r>
        <w:rPr>
          <w:rFonts w:ascii="Arial" w:hAnsi="Arial" w:cs="Arial"/>
          <w:color w:val="000000"/>
        </w:rPr>
        <w:t>livello</w:t>
      </w:r>
      <w:r>
        <w:rPr>
          <w:rFonts w:ascii="Arial" w:hAnsi="Arial" w:cs="Arial"/>
          <w:color w:val="000000"/>
          <w:spacing w:val="34"/>
        </w:rPr>
        <w:t xml:space="preserve"> </w:t>
      </w:r>
      <w:r>
        <w:rPr>
          <w:rFonts w:ascii="Arial" w:hAnsi="Arial" w:cs="Arial"/>
          <w:color w:val="000000"/>
        </w:rPr>
        <w:t>aziendale</w:t>
      </w:r>
      <w:r>
        <w:rPr>
          <w:rFonts w:ascii="Arial" w:hAnsi="Arial" w:cs="Arial"/>
          <w:color w:val="000000"/>
          <w:spacing w:val="28"/>
        </w:rPr>
        <w:t xml:space="preserve"> </w:t>
      </w:r>
      <w:r>
        <w:rPr>
          <w:rFonts w:ascii="Arial" w:hAnsi="Arial" w:cs="Arial"/>
          <w:color w:val="000000"/>
        </w:rPr>
        <w:t>esamineranno</w:t>
      </w:r>
      <w:r>
        <w:rPr>
          <w:rFonts w:ascii="Arial" w:hAnsi="Arial" w:cs="Arial"/>
          <w:color w:val="000000"/>
          <w:spacing w:val="25"/>
        </w:rPr>
        <w:t xml:space="preserve"> </w:t>
      </w:r>
      <w:r>
        <w:rPr>
          <w:rFonts w:ascii="Arial" w:hAnsi="Arial" w:cs="Arial"/>
          <w:color w:val="000000"/>
        </w:rPr>
        <w:t>le</w:t>
      </w:r>
      <w:r>
        <w:rPr>
          <w:rFonts w:ascii="Arial" w:hAnsi="Arial" w:cs="Arial"/>
          <w:color w:val="000000"/>
          <w:spacing w:val="37"/>
        </w:rPr>
        <w:t xml:space="preserve"> </w:t>
      </w:r>
      <w:r>
        <w:rPr>
          <w:rFonts w:ascii="Arial" w:hAnsi="Arial" w:cs="Arial"/>
          <w:color w:val="000000"/>
          <w:spacing w:val="1"/>
        </w:rPr>
        <w:t>c</w:t>
      </w:r>
      <w:r>
        <w:rPr>
          <w:rFonts w:ascii="Arial" w:hAnsi="Arial" w:cs="Arial"/>
          <w:color w:val="000000"/>
        </w:rPr>
        <w:t>on</w:t>
      </w:r>
      <w:r>
        <w:rPr>
          <w:rFonts w:ascii="Arial" w:hAnsi="Arial" w:cs="Arial"/>
          <w:color w:val="000000"/>
          <w:spacing w:val="-1"/>
        </w:rPr>
        <w:t>d</w:t>
      </w:r>
      <w:r>
        <w:rPr>
          <w:rFonts w:ascii="Arial" w:hAnsi="Arial" w:cs="Arial"/>
          <w:color w:val="000000"/>
        </w:rPr>
        <w:t>izioni</w:t>
      </w:r>
      <w:r>
        <w:rPr>
          <w:rFonts w:ascii="Arial" w:hAnsi="Arial" w:cs="Arial"/>
          <w:color w:val="000000"/>
          <w:spacing w:val="29"/>
        </w:rPr>
        <w:t xml:space="preserve"> </w:t>
      </w:r>
      <w:r>
        <w:rPr>
          <w:rFonts w:ascii="Arial" w:hAnsi="Arial" w:cs="Arial"/>
          <w:color w:val="000000"/>
        </w:rPr>
        <w:t>produ</w:t>
      </w:r>
      <w:r>
        <w:rPr>
          <w:rFonts w:ascii="Arial" w:hAnsi="Arial" w:cs="Arial"/>
          <w:color w:val="000000"/>
          <w:spacing w:val="-1"/>
        </w:rPr>
        <w:t>t</w:t>
      </w:r>
      <w:r>
        <w:rPr>
          <w:rFonts w:ascii="Arial" w:hAnsi="Arial" w:cs="Arial"/>
          <w:color w:val="000000"/>
        </w:rPr>
        <w:t>tive</w:t>
      </w:r>
      <w:r>
        <w:rPr>
          <w:rFonts w:ascii="Arial" w:hAnsi="Arial" w:cs="Arial"/>
          <w:color w:val="000000"/>
          <w:spacing w:val="30"/>
        </w:rPr>
        <w:t xml:space="preserve"> </w:t>
      </w:r>
      <w:r>
        <w:rPr>
          <w:rFonts w:ascii="Arial" w:hAnsi="Arial" w:cs="Arial"/>
          <w:color w:val="000000"/>
        </w:rPr>
        <w:t>ed</w:t>
      </w:r>
      <w:r>
        <w:rPr>
          <w:rFonts w:ascii="Arial" w:hAnsi="Arial" w:cs="Arial"/>
          <w:color w:val="000000"/>
          <w:spacing w:val="37"/>
        </w:rPr>
        <w:t xml:space="preserve"> </w:t>
      </w:r>
      <w:r>
        <w:rPr>
          <w:rFonts w:ascii="Arial" w:hAnsi="Arial" w:cs="Arial"/>
          <w:color w:val="000000"/>
        </w:rPr>
        <w:t>occupazionali</w:t>
      </w:r>
      <w:r>
        <w:rPr>
          <w:rFonts w:ascii="Arial" w:hAnsi="Arial" w:cs="Arial"/>
          <w:color w:val="000000"/>
          <w:spacing w:val="26"/>
        </w:rPr>
        <w:t xml:space="preserve"> </w:t>
      </w:r>
      <w:r>
        <w:rPr>
          <w:rFonts w:ascii="Arial" w:hAnsi="Arial" w:cs="Arial"/>
          <w:color w:val="000000"/>
        </w:rPr>
        <w:t>e</w:t>
      </w:r>
      <w:r>
        <w:rPr>
          <w:rFonts w:ascii="Arial" w:hAnsi="Arial" w:cs="Arial"/>
          <w:color w:val="000000"/>
          <w:spacing w:val="36"/>
        </w:rPr>
        <w:t xml:space="preserve"> </w:t>
      </w:r>
      <w:r>
        <w:rPr>
          <w:rFonts w:ascii="Arial" w:hAnsi="Arial" w:cs="Arial"/>
          <w:color w:val="000000"/>
        </w:rPr>
        <w:t>le</w:t>
      </w:r>
      <w:r>
        <w:rPr>
          <w:rFonts w:ascii="Arial" w:hAnsi="Arial" w:cs="Arial"/>
          <w:color w:val="000000"/>
          <w:spacing w:val="37"/>
        </w:rPr>
        <w:t xml:space="preserve"> </w:t>
      </w:r>
      <w:r>
        <w:rPr>
          <w:rFonts w:ascii="Arial" w:hAnsi="Arial" w:cs="Arial"/>
          <w:color w:val="000000"/>
        </w:rPr>
        <w:t>relative prospettive,</w:t>
      </w:r>
      <w:r>
        <w:rPr>
          <w:rFonts w:ascii="Arial" w:hAnsi="Arial" w:cs="Arial"/>
          <w:color w:val="000000"/>
          <w:spacing w:val="4"/>
        </w:rPr>
        <w:t xml:space="preserve"> </w:t>
      </w:r>
      <w:r>
        <w:rPr>
          <w:rFonts w:ascii="Arial" w:hAnsi="Arial" w:cs="Arial"/>
          <w:color w:val="000000"/>
        </w:rPr>
        <w:t>tenendo</w:t>
      </w:r>
      <w:r>
        <w:rPr>
          <w:rFonts w:ascii="Arial" w:hAnsi="Arial" w:cs="Arial"/>
          <w:color w:val="000000"/>
          <w:spacing w:val="7"/>
        </w:rPr>
        <w:t xml:space="preserve"> </w:t>
      </w:r>
      <w:r>
        <w:rPr>
          <w:rFonts w:ascii="Arial" w:hAnsi="Arial" w:cs="Arial"/>
          <w:color w:val="000000"/>
        </w:rPr>
        <w:t>conto</w:t>
      </w:r>
      <w:r>
        <w:rPr>
          <w:rFonts w:ascii="Arial" w:hAnsi="Arial" w:cs="Arial"/>
          <w:color w:val="000000"/>
          <w:spacing w:val="10"/>
        </w:rPr>
        <w:t xml:space="preserve"> </w:t>
      </w:r>
      <w:r>
        <w:rPr>
          <w:rFonts w:ascii="Arial" w:hAnsi="Arial" w:cs="Arial"/>
          <w:color w:val="000000"/>
        </w:rPr>
        <w:t>dell’a</w:t>
      </w:r>
      <w:r>
        <w:rPr>
          <w:rFonts w:ascii="Arial" w:hAnsi="Arial" w:cs="Arial"/>
          <w:color w:val="000000"/>
          <w:spacing w:val="-1"/>
        </w:rPr>
        <w:t>n</w:t>
      </w:r>
      <w:r>
        <w:rPr>
          <w:rFonts w:ascii="Arial" w:hAnsi="Arial" w:cs="Arial"/>
          <w:color w:val="000000"/>
        </w:rPr>
        <w:t>damento e</w:t>
      </w:r>
      <w:r>
        <w:rPr>
          <w:rFonts w:ascii="Arial" w:hAnsi="Arial" w:cs="Arial"/>
          <w:color w:val="000000"/>
          <w:spacing w:val="14"/>
        </w:rPr>
        <w:t xml:space="preserve"> </w:t>
      </w:r>
      <w:r>
        <w:rPr>
          <w:rFonts w:ascii="Arial" w:hAnsi="Arial" w:cs="Arial"/>
          <w:color w:val="000000"/>
        </w:rPr>
        <w:t>delle</w:t>
      </w:r>
      <w:r>
        <w:rPr>
          <w:rFonts w:ascii="Arial" w:hAnsi="Arial" w:cs="Arial"/>
          <w:color w:val="000000"/>
          <w:spacing w:val="10"/>
        </w:rPr>
        <w:t xml:space="preserve"> </w:t>
      </w:r>
      <w:r>
        <w:rPr>
          <w:rFonts w:ascii="Arial" w:hAnsi="Arial" w:cs="Arial"/>
          <w:color w:val="000000"/>
          <w:spacing w:val="1"/>
        </w:rPr>
        <w:t>c</w:t>
      </w:r>
      <w:r>
        <w:rPr>
          <w:rFonts w:ascii="Arial" w:hAnsi="Arial" w:cs="Arial"/>
          <w:color w:val="000000"/>
        </w:rPr>
        <w:t>on</w:t>
      </w:r>
      <w:r>
        <w:rPr>
          <w:rFonts w:ascii="Arial" w:hAnsi="Arial" w:cs="Arial"/>
          <w:color w:val="000000"/>
          <w:spacing w:val="-1"/>
        </w:rPr>
        <w:t>d</w:t>
      </w:r>
      <w:r>
        <w:rPr>
          <w:rFonts w:ascii="Arial" w:hAnsi="Arial" w:cs="Arial"/>
          <w:color w:val="000000"/>
        </w:rPr>
        <w:t>izioni</w:t>
      </w:r>
      <w:r>
        <w:rPr>
          <w:rFonts w:ascii="Arial" w:hAnsi="Arial" w:cs="Arial"/>
          <w:color w:val="000000"/>
          <w:spacing w:val="5"/>
        </w:rPr>
        <w:t xml:space="preserve"> </w:t>
      </w:r>
      <w:r>
        <w:rPr>
          <w:rFonts w:ascii="Arial" w:hAnsi="Arial" w:cs="Arial"/>
          <w:color w:val="000000"/>
        </w:rPr>
        <w:t>di</w:t>
      </w:r>
      <w:r>
        <w:rPr>
          <w:rFonts w:ascii="Arial" w:hAnsi="Arial" w:cs="Arial"/>
          <w:color w:val="000000"/>
          <w:spacing w:val="15"/>
        </w:rPr>
        <w:t xml:space="preserve"> </w:t>
      </w:r>
      <w:r>
        <w:rPr>
          <w:rFonts w:ascii="Arial" w:hAnsi="Arial" w:cs="Arial"/>
          <w:color w:val="000000"/>
        </w:rPr>
        <w:t>red</w:t>
      </w:r>
      <w:r>
        <w:rPr>
          <w:rFonts w:ascii="Arial" w:hAnsi="Arial" w:cs="Arial"/>
          <w:color w:val="000000"/>
          <w:spacing w:val="-1"/>
        </w:rPr>
        <w:t>d</w:t>
      </w:r>
      <w:r>
        <w:rPr>
          <w:rFonts w:ascii="Arial" w:hAnsi="Arial" w:cs="Arial"/>
          <w:color w:val="000000"/>
        </w:rPr>
        <w:t>itività</w:t>
      </w:r>
      <w:r>
        <w:rPr>
          <w:rFonts w:ascii="Arial" w:hAnsi="Arial" w:cs="Arial"/>
          <w:color w:val="000000"/>
          <w:spacing w:val="5"/>
        </w:rPr>
        <w:t xml:space="preserve"> </w:t>
      </w:r>
      <w:r>
        <w:rPr>
          <w:rFonts w:ascii="Arial" w:hAnsi="Arial" w:cs="Arial"/>
          <w:color w:val="000000"/>
        </w:rPr>
        <w:t>dell’</w:t>
      </w:r>
      <w:r>
        <w:rPr>
          <w:rFonts w:ascii="Arial" w:hAnsi="Arial" w:cs="Arial"/>
          <w:color w:val="000000"/>
          <w:spacing w:val="-1"/>
        </w:rPr>
        <w:t>a</w:t>
      </w:r>
      <w:r>
        <w:rPr>
          <w:rFonts w:ascii="Arial" w:hAnsi="Arial" w:cs="Arial"/>
          <w:color w:val="000000"/>
        </w:rPr>
        <w:t>zienda.</w:t>
      </w:r>
      <w:r>
        <w:rPr>
          <w:rFonts w:ascii="Arial" w:hAnsi="Arial" w:cs="Arial"/>
          <w:color w:val="000000"/>
          <w:spacing w:val="3"/>
        </w:rPr>
        <w:t xml:space="preserve"> </w:t>
      </w:r>
      <w:r>
        <w:rPr>
          <w:rFonts w:ascii="Arial" w:hAnsi="Arial" w:cs="Arial"/>
          <w:color w:val="000000"/>
        </w:rPr>
        <w:t>G</w:t>
      </w:r>
      <w:r>
        <w:rPr>
          <w:rFonts w:ascii="Arial" w:hAnsi="Arial" w:cs="Arial"/>
          <w:color w:val="000000"/>
          <w:spacing w:val="-1"/>
        </w:rPr>
        <w:t>l</w:t>
      </w:r>
      <w:r>
        <w:rPr>
          <w:rFonts w:ascii="Arial" w:hAnsi="Arial" w:cs="Arial"/>
          <w:color w:val="000000"/>
        </w:rPr>
        <w:t>i importi,</w:t>
      </w:r>
      <w:r>
        <w:rPr>
          <w:rFonts w:ascii="Arial" w:hAnsi="Arial" w:cs="Arial"/>
          <w:color w:val="000000"/>
          <w:spacing w:val="4"/>
        </w:rPr>
        <w:t xml:space="preserve"> </w:t>
      </w:r>
      <w:r>
        <w:rPr>
          <w:rFonts w:ascii="Arial" w:hAnsi="Arial" w:cs="Arial"/>
          <w:color w:val="000000"/>
        </w:rPr>
        <w:t>i</w:t>
      </w:r>
      <w:r>
        <w:rPr>
          <w:rFonts w:ascii="Arial" w:hAnsi="Arial" w:cs="Arial"/>
          <w:color w:val="000000"/>
          <w:spacing w:val="10"/>
        </w:rPr>
        <w:t xml:space="preserve"> </w:t>
      </w:r>
      <w:r>
        <w:rPr>
          <w:rFonts w:ascii="Arial" w:hAnsi="Arial" w:cs="Arial"/>
          <w:color w:val="000000"/>
        </w:rPr>
        <w:t>p</w:t>
      </w:r>
      <w:r>
        <w:rPr>
          <w:rFonts w:ascii="Arial" w:hAnsi="Arial" w:cs="Arial"/>
          <w:color w:val="000000"/>
          <w:spacing w:val="-1"/>
        </w:rPr>
        <w:t>a</w:t>
      </w:r>
      <w:r>
        <w:rPr>
          <w:rFonts w:ascii="Arial" w:hAnsi="Arial" w:cs="Arial"/>
          <w:color w:val="000000"/>
        </w:rPr>
        <w:t>rametri</w:t>
      </w:r>
      <w:r>
        <w:rPr>
          <w:rFonts w:ascii="Arial" w:hAnsi="Arial" w:cs="Arial"/>
          <w:color w:val="000000"/>
          <w:spacing w:val="2"/>
        </w:rPr>
        <w:t xml:space="preserve"> </w:t>
      </w:r>
      <w:r>
        <w:rPr>
          <w:rFonts w:ascii="Arial" w:hAnsi="Arial" w:cs="Arial"/>
          <w:color w:val="000000"/>
        </w:rPr>
        <w:t>ed</w:t>
      </w:r>
      <w:r>
        <w:rPr>
          <w:rFonts w:ascii="Arial" w:hAnsi="Arial" w:cs="Arial"/>
          <w:color w:val="000000"/>
          <w:spacing w:val="9"/>
        </w:rPr>
        <w:t xml:space="preserve"> </w:t>
      </w:r>
      <w:r>
        <w:rPr>
          <w:rFonts w:ascii="Arial" w:hAnsi="Arial" w:cs="Arial"/>
          <w:color w:val="000000"/>
        </w:rPr>
        <w:t>i</w:t>
      </w:r>
      <w:r>
        <w:rPr>
          <w:rFonts w:ascii="Arial" w:hAnsi="Arial" w:cs="Arial"/>
          <w:color w:val="000000"/>
          <w:spacing w:val="9"/>
        </w:rPr>
        <w:t xml:space="preserve"> </w:t>
      </w:r>
      <w:r>
        <w:rPr>
          <w:rFonts w:ascii="Arial" w:hAnsi="Arial" w:cs="Arial"/>
          <w:color w:val="000000"/>
        </w:rPr>
        <w:t>meccanismi</w:t>
      </w:r>
      <w:r>
        <w:rPr>
          <w:rFonts w:ascii="Arial" w:hAnsi="Arial" w:cs="Arial"/>
          <w:color w:val="000000"/>
          <w:spacing w:val="-1"/>
        </w:rPr>
        <w:t xml:space="preserve"> </w:t>
      </w:r>
      <w:r>
        <w:rPr>
          <w:rFonts w:ascii="Arial" w:hAnsi="Arial" w:cs="Arial"/>
          <w:color w:val="000000"/>
        </w:rPr>
        <w:t>utili</w:t>
      </w:r>
      <w:r>
        <w:rPr>
          <w:rFonts w:ascii="Arial" w:hAnsi="Arial" w:cs="Arial"/>
          <w:color w:val="000000"/>
          <w:spacing w:val="7"/>
        </w:rPr>
        <w:t xml:space="preserve"> </w:t>
      </w:r>
      <w:r>
        <w:rPr>
          <w:rFonts w:ascii="Arial" w:hAnsi="Arial" w:cs="Arial"/>
          <w:color w:val="000000"/>
        </w:rPr>
        <w:t>alla</w:t>
      </w:r>
      <w:r>
        <w:rPr>
          <w:rFonts w:ascii="Arial" w:hAnsi="Arial" w:cs="Arial"/>
          <w:color w:val="000000"/>
          <w:spacing w:val="8"/>
        </w:rPr>
        <w:t xml:space="preserve"> </w:t>
      </w:r>
      <w:r>
        <w:rPr>
          <w:rFonts w:ascii="Arial" w:hAnsi="Arial" w:cs="Arial"/>
          <w:color w:val="000000"/>
        </w:rPr>
        <w:t>d</w:t>
      </w:r>
      <w:r>
        <w:rPr>
          <w:rFonts w:ascii="Arial" w:hAnsi="Arial" w:cs="Arial"/>
          <w:color w:val="000000"/>
          <w:spacing w:val="-1"/>
        </w:rPr>
        <w:t>et</w:t>
      </w:r>
      <w:r>
        <w:rPr>
          <w:rFonts w:ascii="Arial" w:hAnsi="Arial" w:cs="Arial"/>
          <w:color w:val="000000"/>
        </w:rPr>
        <w:t>erminazione</w:t>
      </w:r>
      <w:r>
        <w:rPr>
          <w:rFonts w:ascii="Arial" w:hAnsi="Arial" w:cs="Arial"/>
          <w:color w:val="000000"/>
          <w:spacing w:val="-4"/>
        </w:rPr>
        <w:t xml:space="preserve"> </w:t>
      </w:r>
      <w:r>
        <w:rPr>
          <w:rFonts w:ascii="Arial" w:hAnsi="Arial" w:cs="Arial"/>
          <w:color w:val="000000"/>
        </w:rPr>
        <w:t>del</w:t>
      </w:r>
      <w:r>
        <w:rPr>
          <w:rFonts w:ascii="Arial" w:hAnsi="Arial" w:cs="Arial"/>
          <w:color w:val="000000"/>
          <w:spacing w:val="8"/>
        </w:rPr>
        <w:t xml:space="preserve"> </w:t>
      </w:r>
      <w:r>
        <w:rPr>
          <w:rFonts w:ascii="Arial" w:hAnsi="Arial" w:cs="Arial"/>
          <w:color w:val="000000"/>
        </w:rPr>
        <w:t>premio</w:t>
      </w:r>
      <w:r>
        <w:rPr>
          <w:rFonts w:ascii="Arial" w:hAnsi="Arial" w:cs="Arial"/>
          <w:color w:val="000000"/>
          <w:spacing w:val="3"/>
        </w:rPr>
        <w:t xml:space="preserve"> </w:t>
      </w:r>
      <w:r>
        <w:rPr>
          <w:rFonts w:ascii="Arial" w:hAnsi="Arial" w:cs="Arial"/>
          <w:color w:val="000000"/>
        </w:rPr>
        <w:t>di</w:t>
      </w:r>
      <w:r>
        <w:rPr>
          <w:rFonts w:ascii="Arial" w:hAnsi="Arial" w:cs="Arial"/>
          <w:color w:val="000000"/>
          <w:spacing w:val="9"/>
        </w:rPr>
        <w:t xml:space="preserve"> </w:t>
      </w:r>
      <w:r>
        <w:rPr>
          <w:rFonts w:ascii="Arial" w:hAnsi="Arial" w:cs="Arial"/>
          <w:color w:val="000000"/>
        </w:rPr>
        <w:t>risultato</w:t>
      </w:r>
      <w:r>
        <w:rPr>
          <w:rFonts w:ascii="Arial" w:hAnsi="Arial" w:cs="Arial"/>
          <w:color w:val="000000"/>
          <w:spacing w:val="3"/>
        </w:rPr>
        <w:t xml:space="preserve"> </w:t>
      </w:r>
      <w:r>
        <w:rPr>
          <w:rFonts w:ascii="Arial" w:hAnsi="Arial" w:cs="Arial"/>
          <w:color w:val="000000"/>
          <w:spacing w:val="-1"/>
        </w:rPr>
        <w:t>s</w:t>
      </w:r>
      <w:r>
        <w:rPr>
          <w:rFonts w:ascii="Arial" w:hAnsi="Arial" w:cs="Arial"/>
          <w:color w:val="000000"/>
        </w:rPr>
        <w:t>ono</w:t>
      </w:r>
      <w:r>
        <w:rPr>
          <w:rFonts w:ascii="Arial" w:hAnsi="Arial" w:cs="Arial"/>
          <w:color w:val="000000"/>
          <w:spacing w:val="6"/>
        </w:rPr>
        <w:t xml:space="preserve"> </w:t>
      </w:r>
      <w:r>
        <w:rPr>
          <w:rFonts w:ascii="Arial" w:hAnsi="Arial" w:cs="Arial"/>
          <w:color w:val="000000"/>
        </w:rPr>
        <w:t>definiti dalle</w:t>
      </w:r>
      <w:r>
        <w:rPr>
          <w:rFonts w:ascii="Arial" w:hAnsi="Arial" w:cs="Arial"/>
          <w:color w:val="000000"/>
          <w:spacing w:val="7"/>
        </w:rPr>
        <w:t xml:space="preserve"> </w:t>
      </w:r>
      <w:r>
        <w:rPr>
          <w:rFonts w:ascii="Arial" w:hAnsi="Arial" w:cs="Arial"/>
          <w:color w:val="000000"/>
        </w:rPr>
        <w:t>parti</w:t>
      </w:r>
      <w:r>
        <w:rPr>
          <w:rFonts w:ascii="Arial" w:hAnsi="Arial" w:cs="Arial"/>
          <w:color w:val="000000"/>
          <w:spacing w:val="5"/>
        </w:rPr>
        <w:t xml:space="preserve"> </w:t>
      </w:r>
      <w:r>
        <w:rPr>
          <w:rFonts w:ascii="Arial" w:hAnsi="Arial" w:cs="Arial"/>
          <w:color w:val="000000"/>
          <w:spacing w:val="-1"/>
        </w:rPr>
        <w:t>i</w:t>
      </w:r>
      <w:r>
        <w:rPr>
          <w:rFonts w:ascii="Arial" w:hAnsi="Arial" w:cs="Arial"/>
          <w:color w:val="000000"/>
        </w:rPr>
        <w:t>n</w:t>
      </w:r>
      <w:r>
        <w:rPr>
          <w:rFonts w:ascii="Arial" w:hAnsi="Arial" w:cs="Arial"/>
          <w:color w:val="000000"/>
          <w:spacing w:val="10"/>
        </w:rPr>
        <w:t xml:space="preserve"> </w:t>
      </w:r>
      <w:r>
        <w:rPr>
          <w:rFonts w:ascii="Arial" w:hAnsi="Arial" w:cs="Arial"/>
          <w:color w:val="000000"/>
        </w:rPr>
        <w:t>sede</w:t>
      </w:r>
      <w:r>
        <w:rPr>
          <w:rFonts w:ascii="Arial" w:hAnsi="Arial" w:cs="Arial"/>
          <w:color w:val="000000"/>
          <w:spacing w:val="7"/>
        </w:rPr>
        <w:t xml:space="preserve"> </w:t>
      </w:r>
      <w:r>
        <w:rPr>
          <w:rFonts w:ascii="Arial" w:hAnsi="Arial" w:cs="Arial"/>
          <w:color w:val="000000"/>
        </w:rPr>
        <w:t>aziendale</w:t>
      </w:r>
      <w:r>
        <w:rPr>
          <w:rFonts w:ascii="Arial" w:hAnsi="Arial" w:cs="Arial"/>
          <w:color w:val="000000"/>
          <w:spacing w:val="2"/>
        </w:rPr>
        <w:t xml:space="preserve"> </w:t>
      </w:r>
      <w:r>
        <w:rPr>
          <w:rFonts w:ascii="Arial" w:hAnsi="Arial" w:cs="Arial"/>
          <w:color w:val="000000"/>
        </w:rPr>
        <w:t>in</w:t>
      </w:r>
      <w:r>
        <w:rPr>
          <w:rFonts w:ascii="Arial" w:hAnsi="Arial" w:cs="Arial"/>
          <w:color w:val="000000"/>
          <w:spacing w:val="10"/>
        </w:rPr>
        <w:t xml:space="preserve"> </w:t>
      </w:r>
      <w:r>
        <w:rPr>
          <w:rFonts w:ascii="Arial" w:hAnsi="Arial" w:cs="Arial"/>
          <w:color w:val="000000"/>
          <w:spacing w:val="-1"/>
        </w:rPr>
        <w:t>c</w:t>
      </w:r>
      <w:r>
        <w:rPr>
          <w:rFonts w:ascii="Arial" w:hAnsi="Arial" w:cs="Arial"/>
          <w:color w:val="000000"/>
        </w:rPr>
        <w:t>oerenza</w:t>
      </w:r>
      <w:r>
        <w:rPr>
          <w:rFonts w:ascii="Arial" w:hAnsi="Arial" w:cs="Arial"/>
          <w:color w:val="000000"/>
          <w:spacing w:val="3"/>
        </w:rPr>
        <w:t xml:space="preserve"> </w:t>
      </w:r>
      <w:r>
        <w:rPr>
          <w:rFonts w:ascii="Arial" w:hAnsi="Arial" w:cs="Arial"/>
          <w:color w:val="000000"/>
        </w:rPr>
        <w:t>c</w:t>
      </w:r>
      <w:r>
        <w:rPr>
          <w:rFonts w:ascii="Arial" w:hAnsi="Arial" w:cs="Arial"/>
          <w:color w:val="000000"/>
          <w:spacing w:val="-1"/>
        </w:rPr>
        <w:t>o</w:t>
      </w:r>
      <w:r>
        <w:rPr>
          <w:rFonts w:ascii="Arial" w:hAnsi="Arial" w:cs="Arial"/>
          <w:color w:val="000000"/>
        </w:rPr>
        <w:t>n</w:t>
      </w:r>
      <w:r>
        <w:rPr>
          <w:rFonts w:ascii="Arial" w:hAnsi="Arial" w:cs="Arial"/>
          <w:color w:val="000000"/>
          <w:spacing w:val="8"/>
        </w:rPr>
        <w:t xml:space="preserve"> </w:t>
      </w:r>
      <w:r>
        <w:rPr>
          <w:rFonts w:ascii="Arial" w:hAnsi="Arial" w:cs="Arial"/>
          <w:color w:val="000000"/>
        </w:rPr>
        <w:t>gli</w:t>
      </w:r>
      <w:r>
        <w:rPr>
          <w:rFonts w:ascii="Arial" w:hAnsi="Arial" w:cs="Arial"/>
          <w:color w:val="000000"/>
          <w:spacing w:val="10"/>
        </w:rPr>
        <w:t xml:space="preserve"> </w:t>
      </w:r>
      <w:r>
        <w:rPr>
          <w:rFonts w:ascii="Arial" w:hAnsi="Arial" w:cs="Arial"/>
          <w:color w:val="000000"/>
        </w:rPr>
        <w:t>elem</w:t>
      </w:r>
      <w:r>
        <w:rPr>
          <w:rFonts w:ascii="Arial" w:hAnsi="Arial" w:cs="Arial"/>
          <w:color w:val="000000"/>
          <w:spacing w:val="-1"/>
        </w:rPr>
        <w:t>e</w:t>
      </w:r>
      <w:r>
        <w:rPr>
          <w:rFonts w:ascii="Arial" w:hAnsi="Arial" w:cs="Arial"/>
          <w:color w:val="000000"/>
        </w:rPr>
        <w:t>nti</w:t>
      </w:r>
      <w:r>
        <w:rPr>
          <w:rFonts w:ascii="Arial" w:hAnsi="Arial" w:cs="Arial"/>
          <w:color w:val="000000"/>
          <w:spacing w:val="3"/>
        </w:rPr>
        <w:t xml:space="preserve"> </w:t>
      </w:r>
      <w:r>
        <w:rPr>
          <w:rFonts w:ascii="Arial" w:hAnsi="Arial" w:cs="Arial"/>
          <w:color w:val="000000"/>
        </w:rPr>
        <w:t>di</w:t>
      </w:r>
      <w:r>
        <w:rPr>
          <w:rFonts w:ascii="Arial" w:hAnsi="Arial" w:cs="Arial"/>
          <w:color w:val="000000"/>
          <w:spacing w:val="10"/>
        </w:rPr>
        <w:t xml:space="preserve"> </w:t>
      </w:r>
      <w:r>
        <w:rPr>
          <w:rFonts w:ascii="Arial" w:hAnsi="Arial" w:cs="Arial"/>
          <w:color w:val="000000"/>
          <w:spacing w:val="1"/>
        </w:rPr>
        <w:t>c</w:t>
      </w:r>
      <w:r>
        <w:rPr>
          <w:rFonts w:ascii="Arial" w:hAnsi="Arial" w:cs="Arial"/>
          <w:color w:val="000000"/>
        </w:rPr>
        <w:t>on</w:t>
      </w:r>
      <w:r>
        <w:rPr>
          <w:rFonts w:ascii="Arial" w:hAnsi="Arial" w:cs="Arial"/>
          <w:color w:val="000000"/>
          <w:spacing w:val="-1"/>
        </w:rPr>
        <w:t>o</w:t>
      </w:r>
      <w:r>
        <w:rPr>
          <w:rFonts w:ascii="Arial" w:hAnsi="Arial" w:cs="Arial"/>
          <w:color w:val="000000"/>
        </w:rPr>
        <w:t xml:space="preserve">scenza </w:t>
      </w:r>
      <w:r>
        <w:rPr>
          <w:rFonts w:ascii="Arial" w:hAnsi="Arial" w:cs="Arial"/>
          <w:color w:val="000000"/>
          <w:spacing w:val="-1"/>
        </w:rPr>
        <w:t>d</w:t>
      </w:r>
      <w:r>
        <w:rPr>
          <w:rFonts w:ascii="Arial" w:hAnsi="Arial" w:cs="Arial"/>
          <w:color w:val="000000"/>
        </w:rPr>
        <w:t>i</w:t>
      </w:r>
      <w:r>
        <w:rPr>
          <w:rFonts w:ascii="Arial" w:hAnsi="Arial" w:cs="Arial"/>
          <w:color w:val="000000"/>
          <w:spacing w:val="9"/>
        </w:rPr>
        <w:t xml:space="preserve"> </w:t>
      </w:r>
      <w:r>
        <w:rPr>
          <w:rFonts w:ascii="Arial" w:hAnsi="Arial" w:cs="Arial"/>
          <w:color w:val="000000"/>
          <w:spacing w:val="1"/>
        </w:rPr>
        <w:t>c</w:t>
      </w:r>
      <w:r>
        <w:rPr>
          <w:rFonts w:ascii="Arial" w:hAnsi="Arial" w:cs="Arial"/>
          <w:color w:val="000000"/>
        </w:rPr>
        <w:t>ui</w:t>
      </w:r>
      <w:r>
        <w:rPr>
          <w:rFonts w:ascii="Arial" w:hAnsi="Arial" w:cs="Arial"/>
          <w:color w:val="000000"/>
          <w:spacing w:val="9"/>
        </w:rPr>
        <w:t xml:space="preserve"> </w:t>
      </w:r>
      <w:r>
        <w:rPr>
          <w:rFonts w:ascii="Arial" w:hAnsi="Arial" w:cs="Arial"/>
          <w:color w:val="000000"/>
          <w:spacing w:val="1"/>
        </w:rPr>
        <w:t>s</w:t>
      </w:r>
      <w:r>
        <w:rPr>
          <w:rFonts w:ascii="Arial" w:hAnsi="Arial" w:cs="Arial"/>
          <w:color w:val="000000"/>
        </w:rPr>
        <w:t>opra, assicurando</w:t>
      </w:r>
      <w:r>
        <w:rPr>
          <w:rFonts w:ascii="Arial" w:hAnsi="Arial" w:cs="Arial"/>
          <w:color w:val="000000"/>
          <w:spacing w:val="14"/>
        </w:rPr>
        <w:t xml:space="preserve"> </w:t>
      </w:r>
      <w:r>
        <w:rPr>
          <w:rFonts w:ascii="Arial" w:hAnsi="Arial" w:cs="Arial"/>
          <w:color w:val="000000"/>
        </w:rPr>
        <w:t>piena</w:t>
      </w:r>
      <w:r>
        <w:rPr>
          <w:rFonts w:ascii="Arial" w:hAnsi="Arial" w:cs="Arial"/>
          <w:color w:val="000000"/>
          <w:spacing w:val="22"/>
        </w:rPr>
        <w:t xml:space="preserve"> </w:t>
      </w:r>
      <w:r>
        <w:rPr>
          <w:rFonts w:ascii="Arial" w:hAnsi="Arial" w:cs="Arial"/>
          <w:color w:val="000000"/>
        </w:rPr>
        <w:t>tras</w:t>
      </w:r>
      <w:r>
        <w:rPr>
          <w:rFonts w:ascii="Arial" w:hAnsi="Arial" w:cs="Arial"/>
          <w:color w:val="000000"/>
          <w:spacing w:val="-1"/>
        </w:rPr>
        <w:t>p</w:t>
      </w:r>
      <w:r>
        <w:rPr>
          <w:rFonts w:ascii="Arial" w:hAnsi="Arial" w:cs="Arial"/>
          <w:color w:val="000000"/>
        </w:rPr>
        <w:t>arenza</w:t>
      </w:r>
      <w:r>
        <w:rPr>
          <w:rFonts w:ascii="Arial" w:hAnsi="Arial" w:cs="Arial"/>
          <w:color w:val="000000"/>
          <w:spacing w:val="15"/>
        </w:rPr>
        <w:t xml:space="preserve"> </w:t>
      </w:r>
      <w:r>
        <w:rPr>
          <w:rFonts w:ascii="Arial" w:hAnsi="Arial" w:cs="Arial"/>
          <w:color w:val="000000"/>
        </w:rPr>
        <w:t>sui</w:t>
      </w:r>
      <w:r>
        <w:rPr>
          <w:rFonts w:ascii="Arial" w:hAnsi="Arial" w:cs="Arial"/>
          <w:color w:val="000000"/>
          <w:spacing w:val="23"/>
        </w:rPr>
        <w:t xml:space="preserve"> </w:t>
      </w:r>
      <w:r>
        <w:rPr>
          <w:rFonts w:ascii="Arial" w:hAnsi="Arial" w:cs="Arial"/>
          <w:color w:val="000000"/>
        </w:rPr>
        <w:t>parametri</w:t>
      </w:r>
      <w:r>
        <w:rPr>
          <w:rFonts w:ascii="Arial" w:hAnsi="Arial" w:cs="Arial"/>
          <w:color w:val="000000"/>
          <w:spacing w:val="18"/>
        </w:rPr>
        <w:t xml:space="preserve"> </w:t>
      </w:r>
      <w:r>
        <w:rPr>
          <w:rFonts w:ascii="Arial" w:hAnsi="Arial" w:cs="Arial"/>
          <w:color w:val="000000"/>
        </w:rPr>
        <w:t>assunti</w:t>
      </w:r>
      <w:r>
        <w:rPr>
          <w:rFonts w:ascii="Arial" w:hAnsi="Arial" w:cs="Arial"/>
          <w:color w:val="000000"/>
          <w:spacing w:val="20"/>
        </w:rPr>
        <w:t xml:space="preserve"> </w:t>
      </w:r>
      <w:r>
        <w:rPr>
          <w:rFonts w:ascii="Arial" w:hAnsi="Arial" w:cs="Arial"/>
          <w:color w:val="000000"/>
        </w:rPr>
        <w:t>ed</w:t>
      </w:r>
      <w:r>
        <w:rPr>
          <w:rFonts w:ascii="Arial" w:hAnsi="Arial" w:cs="Arial"/>
          <w:color w:val="000000"/>
          <w:spacing w:val="24"/>
        </w:rPr>
        <w:t xml:space="preserve"> </w:t>
      </w:r>
      <w:r>
        <w:rPr>
          <w:rFonts w:ascii="Arial" w:hAnsi="Arial" w:cs="Arial"/>
          <w:color w:val="000000"/>
        </w:rPr>
        <w:t>il</w:t>
      </w:r>
      <w:r>
        <w:rPr>
          <w:rFonts w:ascii="Arial" w:hAnsi="Arial" w:cs="Arial"/>
          <w:color w:val="000000"/>
          <w:spacing w:val="25"/>
        </w:rPr>
        <w:t xml:space="preserve"> </w:t>
      </w:r>
      <w:r>
        <w:rPr>
          <w:rFonts w:ascii="Arial" w:hAnsi="Arial" w:cs="Arial"/>
          <w:color w:val="000000"/>
        </w:rPr>
        <w:t>risp</w:t>
      </w:r>
      <w:r>
        <w:rPr>
          <w:rFonts w:ascii="Arial" w:hAnsi="Arial" w:cs="Arial"/>
          <w:color w:val="000000"/>
          <w:spacing w:val="1"/>
        </w:rPr>
        <w:t>e</w:t>
      </w:r>
      <w:r>
        <w:rPr>
          <w:rFonts w:ascii="Arial" w:hAnsi="Arial" w:cs="Arial"/>
          <w:color w:val="000000"/>
        </w:rPr>
        <w:t>tto</w:t>
      </w:r>
      <w:r>
        <w:rPr>
          <w:rFonts w:ascii="Arial" w:hAnsi="Arial" w:cs="Arial"/>
          <w:color w:val="000000"/>
          <w:spacing w:val="20"/>
        </w:rPr>
        <w:t xml:space="preserve"> </w:t>
      </w:r>
      <w:r>
        <w:rPr>
          <w:rFonts w:ascii="Arial" w:hAnsi="Arial" w:cs="Arial"/>
          <w:color w:val="000000"/>
        </w:rPr>
        <w:t>dei</w:t>
      </w:r>
      <w:r>
        <w:rPr>
          <w:rFonts w:ascii="Arial" w:hAnsi="Arial" w:cs="Arial"/>
          <w:color w:val="000000"/>
          <w:spacing w:val="23"/>
        </w:rPr>
        <w:t xml:space="preserve"> </w:t>
      </w:r>
      <w:r>
        <w:rPr>
          <w:rFonts w:ascii="Arial" w:hAnsi="Arial" w:cs="Arial"/>
          <w:color w:val="000000"/>
        </w:rPr>
        <w:t>tempi</w:t>
      </w:r>
      <w:r>
        <w:rPr>
          <w:rFonts w:ascii="Arial" w:hAnsi="Arial" w:cs="Arial"/>
          <w:color w:val="000000"/>
          <w:spacing w:val="22"/>
        </w:rPr>
        <w:t xml:space="preserve"> </w:t>
      </w:r>
      <w:r>
        <w:rPr>
          <w:rFonts w:ascii="Arial" w:hAnsi="Arial" w:cs="Arial"/>
          <w:color w:val="000000"/>
        </w:rPr>
        <w:t>delle</w:t>
      </w:r>
      <w:r>
        <w:rPr>
          <w:rFonts w:ascii="Arial" w:hAnsi="Arial" w:cs="Arial"/>
          <w:color w:val="000000"/>
          <w:spacing w:val="21"/>
        </w:rPr>
        <w:t xml:space="preserve"> </w:t>
      </w:r>
      <w:r>
        <w:rPr>
          <w:rFonts w:ascii="Arial" w:hAnsi="Arial" w:cs="Arial"/>
          <w:color w:val="000000"/>
          <w:spacing w:val="-1"/>
        </w:rPr>
        <w:t>v</w:t>
      </w:r>
      <w:r>
        <w:rPr>
          <w:rFonts w:ascii="Arial" w:hAnsi="Arial" w:cs="Arial"/>
          <w:color w:val="000000"/>
        </w:rPr>
        <w:t>erifiche</w:t>
      </w:r>
      <w:r>
        <w:rPr>
          <w:rFonts w:ascii="Arial" w:hAnsi="Arial" w:cs="Arial"/>
          <w:color w:val="000000"/>
          <w:spacing w:val="19"/>
        </w:rPr>
        <w:t xml:space="preserve"> </w:t>
      </w:r>
      <w:r>
        <w:rPr>
          <w:rFonts w:ascii="Arial" w:hAnsi="Arial" w:cs="Arial"/>
          <w:color w:val="000000"/>
        </w:rPr>
        <w:t>ed una</w:t>
      </w:r>
      <w:r>
        <w:rPr>
          <w:rFonts w:ascii="Arial" w:hAnsi="Arial" w:cs="Arial"/>
          <w:color w:val="000000"/>
          <w:spacing w:val="44"/>
        </w:rPr>
        <w:t xml:space="preserve"> </w:t>
      </w:r>
      <w:r>
        <w:rPr>
          <w:rFonts w:ascii="Arial" w:hAnsi="Arial" w:cs="Arial"/>
          <w:color w:val="000000"/>
        </w:rPr>
        <w:t>approf</w:t>
      </w:r>
      <w:r>
        <w:rPr>
          <w:rFonts w:ascii="Arial" w:hAnsi="Arial" w:cs="Arial"/>
          <w:color w:val="000000"/>
          <w:spacing w:val="-1"/>
        </w:rPr>
        <w:t>o</w:t>
      </w:r>
      <w:r>
        <w:rPr>
          <w:rFonts w:ascii="Arial" w:hAnsi="Arial" w:cs="Arial"/>
          <w:color w:val="000000"/>
        </w:rPr>
        <w:t>ndita</w:t>
      </w:r>
      <w:r>
        <w:rPr>
          <w:rFonts w:ascii="Arial" w:hAnsi="Arial" w:cs="Arial"/>
          <w:color w:val="000000"/>
          <w:spacing w:val="36"/>
        </w:rPr>
        <w:t xml:space="preserve"> </w:t>
      </w:r>
      <w:r>
        <w:rPr>
          <w:rFonts w:ascii="Arial" w:hAnsi="Arial" w:cs="Arial"/>
          <w:color w:val="000000"/>
        </w:rPr>
        <w:t>quali</w:t>
      </w:r>
      <w:r>
        <w:rPr>
          <w:rFonts w:ascii="Arial" w:hAnsi="Arial" w:cs="Arial"/>
          <w:color w:val="000000"/>
          <w:spacing w:val="-1"/>
        </w:rPr>
        <w:t>t</w:t>
      </w:r>
      <w:r>
        <w:rPr>
          <w:rFonts w:ascii="Arial" w:hAnsi="Arial" w:cs="Arial"/>
          <w:color w:val="000000"/>
        </w:rPr>
        <w:t>à</w:t>
      </w:r>
      <w:r>
        <w:rPr>
          <w:rFonts w:ascii="Arial" w:hAnsi="Arial" w:cs="Arial"/>
          <w:color w:val="000000"/>
          <w:spacing w:val="42"/>
        </w:rPr>
        <w:t xml:space="preserve"> </w:t>
      </w:r>
      <w:r>
        <w:rPr>
          <w:rFonts w:ascii="Arial" w:hAnsi="Arial" w:cs="Arial"/>
          <w:color w:val="000000"/>
        </w:rPr>
        <w:t>dei</w:t>
      </w:r>
      <w:r>
        <w:rPr>
          <w:rFonts w:ascii="Arial" w:hAnsi="Arial" w:cs="Arial"/>
          <w:color w:val="000000"/>
          <w:spacing w:val="45"/>
        </w:rPr>
        <w:t xml:space="preserve"> </w:t>
      </w:r>
      <w:r>
        <w:rPr>
          <w:rFonts w:ascii="Arial" w:hAnsi="Arial" w:cs="Arial"/>
          <w:color w:val="000000"/>
        </w:rPr>
        <w:t>proc</w:t>
      </w:r>
      <w:r>
        <w:rPr>
          <w:rFonts w:ascii="Arial" w:hAnsi="Arial" w:cs="Arial"/>
          <w:color w:val="000000"/>
          <w:spacing w:val="-1"/>
        </w:rPr>
        <w:t>e</w:t>
      </w:r>
      <w:r>
        <w:rPr>
          <w:rFonts w:ascii="Arial" w:hAnsi="Arial" w:cs="Arial"/>
          <w:color w:val="000000"/>
        </w:rPr>
        <w:t>ssi</w:t>
      </w:r>
      <w:r>
        <w:rPr>
          <w:rFonts w:ascii="Arial" w:hAnsi="Arial" w:cs="Arial"/>
          <w:color w:val="000000"/>
          <w:spacing w:val="40"/>
        </w:rPr>
        <w:t xml:space="preserve"> </w:t>
      </w:r>
      <w:r>
        <w:rPr>
          <w:rFonts w:ascii="Arial" w:hAnsi="Arial" w:cs="Arial"/>
          <w:color w:val="000000"/>
        </w:rPr>
        <w:t>di</w:t>
      </w:r>
      <w:r>
        <w:rPr>
          <w:rFonts w:ascii="Arial" w:hAnsi="Arial" w:cs="Arial"/>
          <w:color w:val="000000"/>
          <w:spacing w:val="46"/>
        </w:rPr>
        <w:t xml:space="preserve"> </w:t>
      </w:r>
      <w:r>
        <w:rPr>
          <w:rFonts w:ascii="Arial" w:hAnsi="Arial" w:cs="Arial"/>
          <w:color w:val="000000"/>
        </w:rPr>
        <w:t>info</w:t>
      </w:r>
      <w:r>
        <w:rPr>
          <w:rFonts w:ascii="Arial" w:hAnsi="Arial" w:cs="Arial"/>
          <w:color w:val="000000"/>
          <w:spacing w:val="-1"/>
        </w:rPr>
        <w:t>rm</w:t>
      </w:r>
      <w:r>
        <w:rPr>
          <w:rFonts w:ascii="Arial" w:hAnsi="Arial" w:cs="Arial"/>
          <w:color w:val="000000"/>
        </w:rPr>
        <w:t>azione</w:t>
      </w:r>
      <w:r>
        <w:rPr>
          <w:rFonts w:ascii="Arial" w:hAnsi="Arial" w:cs="Arial"/>
          <w:color w:val="000000"/>
          <w:spacing w:val="36"/>
        </w:rPr>
        <w:t xml:space="preserve"> </w:t>
      </w:r>
      <w:r>
        <w:rPr>
          <w:rFonts w:ascii="Arial" w:hAnsi="Arial" w:cs="Arial"/>
          <w:color w:val="000000"/>
        </w:rPr>
        <w:t>e</w:t>
      </w:r>
      <w:r>
        <w:rPr>
          <w:rFonts w:ascii="Arial" w:hAnsi="Arial" w:cs="Arial"/>
          <w:color w:val="000000"/>
          <w:spacing w:val="46"/>
        </w:rPr>
        <w:t xml:space="preserve"> </w:t>
      </w:r>
      <w:r>
        <w:rPr>
          <w:rFonts w:ascii="Arial" w:hAnsi="Arial" w:cs="Arial"/>
          <w:color w:val="000000"/>
        </w:rPr>
        <w:t>consul</w:t>
      </w:r>
      <w:r>
        <w:rPr>
          <w:rFonts w:ascii="Arial" w:hAnsi="Arial" w:cs="Arial"/>
          <w:color w:val="000000"/>
          <w:spacing w:val="3"/>
        </w:rPr>
        <w:t>t</w:t>
      </w:r>
      <w:r>
        <w:rPr>
          <w:rFonts w:ascii="Arial" w:hAnsi="Arial" w:cs="Arial"/>
          <w:color w:val="000000"/>
          <w:spacing w:val="-1"/>
        </w:rPr>
        <w:t>a</w:t>
      </w:r>
      <w:r>
        <w:rPr>
          <w:rFonts w:ascii="Arial" w:hAnsi="Arial" w:cs="Arial"/>
          <w:color w:val="000000"/>
          <w:spacing w:val="1"/>
        </w:rPr>
        <w:t>z</w:t>
      </w:r>
      <w:r>
        <w:rPr>
          <w:rFonts w:ascii="Arial" w:hAnsi="Arial" w:cs="Arial"/>
          <w:color w:val="000000"/>
        </w:rPr>
        <w:t>io</w:t>
      </w:r>
      <w:r>
        <w:rPr>
          <w:rFonts w:ascii="Arial" w:hAnsi="Arial" w:cs="Arial"/>
          <w:color w:val="000000"/>
          <w:spacing w:val="-1"/>
        </w:rPr>
        <w:t>n</w:t>
      </w:r>
      <w:r>
        <w:rPr>
          <w:rFonts w:ascii="Arial" w:hAnsi="Arial" w:cs="Arial"/>
          <w:color w:val="000000"/>
        </w:rPr>
        <w:t>e.</w:t>
      </w:r>
      <w:r>
        <w:rPr>
          <w:rFonts w:ascii="Arial" w:hAnsi="Arial" w:cs="Arial"/>
          <w:color w:val="000000"/>
          <w:spacing w:val="34"/>
        </w:rPr>
        <w:t xml:space="preserve"> </w:t>
      </w:r>
      <w:r>
        <w:rPr>
          <w:rFonts w:ascii="Arial" w:hAnsi="Arial" w:cs="Arial"/>
          <w:color w:val="000000"/>
        </w:rPr>
        <w:t>Le</w:t>
      </w:r>
      <w:r>
        <w:rPr>
          <w:rFonts w:ascii="Arial" w:hAnsi="Arial" w:cs="Arial"/>
          <w:color w:val="000000"/>
          <w:spacing w:val="46"/>
        </w:rPr>
        <w:t xml:space="preserve"> </w:t>
      </w:r>
      <w:r>
        <w:rPr>
          <w:rFonts w:ascii="Arial" w:hAnsi="Arial" w:cs="Arial"/>
          <w:color w:val="000000"/>
        </w:rPr>
        <w:t>parti,</w:t>
      </w:r>
      <w:r>
        <w:rPr>
          <w:rFonts w:ascii="Arial" w:hAnsi="Arial" w:cs="Arial"/>
          <w:color w:val="000000"/>
          <w:spacing w:val="42"/>
        </w:rPr>
        <w:t xml:space="preserve"> </w:t>
      </w:r>
      <w:r>
        <w:rPr>
          <w:rFonts w:ascii="Arial" w:hAnsi="Arial" w:cs="Arial"/>
          <w:color w:val="000000"/>
        </w:rPr>
        <w:t>al</w:t>
      </w:r>
      <w:r>
        <w:rPr>
          <w:rFonts w:ascii="Arial" w:hAnsi="Arial" w:cs="Arial"/>
          <w:color w:val="000000"/>
          <w:spacing w:val="46"/>
        </w:rPr>
        <w:t xml:space="preserve"> </w:t>
      </w:r>
      <w:r>
        <w:rPr>
          <w:rFonts w:ascii="Arial" w:hAnsi="Arial" w:cs="Arial"/>
          <w:color w:val="000000"/>
          <w:spacing w:val="1"/>
        </w:rPr>
        <w:t>s</w:t>
      </w:r>
      <w:r>
        <w:rPr>
          <w:rFonts w:ascii="Arial" w:hAnsi="Arial" w:cs="Arial"/>
          <w:color w:val="000000"/>
        </w:rPr>
        <w:t>econdo livello</w:t>
      </w:r>
      <w:r>
        <w:rPr>
          <w:rFonts w:ascii="Arial" w:hAnsi="Arial" w:cs="Arial"/>
          <w:color w:val="000000"/>
          <w:spacing w:val="8"/>
        </w:rPr>
        <w:t xml:space="preserve"> </w:t>
      </w:r>
      <w:r>
        <w:rPr>
          <w:rFonts w:ascii="Arial" w:hAnsi="Arial" w:cs="Arial"/>
          <w:color w:val="000000"/>
        </w:rPr>
        <w:t>azie</w:t>
      </w:r>
      <w:r>
        <w:rPr>
          <w:rFonts w:ascii="Arial" w:hAnsi="Arial" w:cs="Arial"/>
          <w:color w:val="000000"/>
          <w:spacing w:val="-1"/>
        </w:rPr>
        <w:t>n</w:t>
      </w:r>
      <w:r>
        <w:rPr>
          <w:rFonts w:ascii="Arial" w:hAnsi="Arial" w:cs="Arial"/>
          <w:color w:val="000000"/>
        </w:rPr>
        <w:t>dale,</w:t>
      </w:r>
      <w:r>
        <w:rPr>
          <w:rFonts w:ascii="Arial" w:hAnsi="Arial" w:cs="Arial"/>
          <w:color w:val="000000"/>
          <w:spacing w:val="4"/>
        </w:rPr>
        <w:t xml:space="preserve"> </w:t>
      </w:r>
      <w:r>
        <w:rPr>
          <w:rFonts w:ascii="Arial" w:hAnsi="Arial" w:cs="Arial"/>
          <w:color w:val="000000"/>
          <w:spacing w:val="1"/>
        </w:rPr>
        <w:t>c</w:t>
      </w:r>
      <w:r>
        <w:rPr>
          <w:rFonts w:ascii="Arial" w:hAnsi="Arial" w:cs="Arial"/>
          <w:color w:val="000000"/>
        </w:rPr>
        <w:t>onco</w:t>
      </w:r>
      <w:r>
        <w:rPr>
          <w:rFonts w:ascii="Arial" w:hAnsi="Arial" w:cs="Arial"/>
          <w:color w:val="000000"/>
          <w:spacing w:val="-1"/>
        </w:rPr>
        <w:t>r</w:t>
      </w:r>
      <w:r>
        <w:rPr>
          <w:rFonts w:ascii="Arial" w:hAnsi="Arial" w:cs="Arial"/>
          <w:color w:val="000000"/>
        </w:rPr>
        <w:t>dano</w:t>
      </w:r>
      <w:r>
        <w:rPr>
          <w:rFonts w:ascii="Arial" w:hAnsi="Arial" w:cs="Arial"/>
          <w:color w:val="000000"/>
          <w:spacing w:val="2"/>
        </w:rPr>
        <w:t xml:space="preserve"> </w:t>
      </w:r>
      <w:r>
        <w:rPr>
          <w:rFonts w:ascii="Arial" w:hAnsi="Arial" w:cs="Arial"/>
          <w:color w:val="000000"/>
        </w:rPr>
        <w:t>altresì</w:t>
      </w:r>
      <w:r>
        <w:rPr>
          <w:rFonts w:ascii="Arial" w:hAnsi="Arial" w:cs="Arial"/>
          <w:color w:val="000000"/>
          <w:spacing w:val="7"/>
        </w:rPr>
        <w:t xml:space="preserve"> </w:t>
      </w:r>
      <w:r>
        <w:rPr>
          <w:rFonts w:ascii="Arial" w:hAnsi="Arial" w:cs="Arial"/>
          <w:color w:val="000000"/>
        </w:rPr>
        <w:t>le</w:t>
      </w:r>
      <w:r>
        <w:rPr>
          <w:rFonts w:ascii="Arial" w:hAnsi="Arial" w:cs="Arial"/>
          <w:color w:val="000000"/>
          <w:spacing w:val="12"/>
        </w:rPr>
        <w:t xml:space="preserve"> </w:t>
      </w:r>
      <w:r>
        <w:rPr>
          <w:rFonts w:ascii="Arial" w:hAnsi="Arial" w:cs="Arial"/>
          <w:color w:val="000000"/>
        </w:rPr>
        <w:t>forme,</w:t>
      </w:r>
      <w:r>
        <w:rPr>
          <w:rFonts w:ascii="Arial" w:hAnsi="Arial" w:cs="Arial"/>
          <w:color w:val="000000"/>
          <w:spacing w:val="7"/>
        </w:rPr>
        <w:t xml:space="preserve"> </w:t>
      </w:r>
      <w:r>
        <w:rPr>
          <w:rFonts w:ascii="Arial" w:hAnsi="Arial" w:cs="Arial"/>
          <w:color w:val="000000"/>
        </w:rPr>
        <w:t>i</w:t>
      </w:r>
      <w:r>
        <w:rPr>
          <w:rFonts w:ascii="Arial" w:hAnsi="Arial" w:cs="Arial"/>
          <w:color w:val="000000"/>
          <w:spacing w:val="13"/>
        </w:rPr>
        <w:t xml:space="preserve"> </w:t>
      </w:r>
      <w:r>
        <w:rPr>
          <w:rFonts w:ascii="Arial" w:hAnsi="Arial" w:cs="Arial"/>
          <w:color w:val="000000"/>
          <w:spacing w:val="1"/>
        </w:rPr>
        <w:t>t</w:t>
      </w:r>
      <w:r>
        <w:rPr>
          <w:rFonts w:ascii="Arial" w:hAnsi="Arial" w:cs="Arial"/>
          <w:color w:val="000000"/>
        </w:rPr>
        <w:t>empi</w:t>
      </w:r>
      <w:r>
        <w:rPr>
          <w:rFonts w:ascii="Arial" w:hAnsi="Arial" w:cs="Arial"/>
          <w:color w:val="000000"/>
          <w:spacing w:val="8"/>
        </w:rPr>
        <w:t xml:space="preserve"> </w:t>
      </w:r>
      <w:r>
        <w:rPr>
          <w:rFonts w:ascii="Arial" w:hAnsi="Arial" w:cs="Arial"/>
          <w:color w:val="000000"/>
        </w:rPr>
        <w:t>e</w:t>
      </w:r>
      <w:r>
        <w:rPr>
          <w:rFonts w:ascii="Arial" w:hAnsi="Arial" w:cs="Arial"/>
          <w:color w:val="000000"/>
          <w:spacing w:val="12"/>
        </w:rPr>
        <w:t xml:space="preserve"> </w:t>
      </w:r>
      <w:r>
        <w:rPr>
          <w:rFonts w:ascii="Arial" w:hAnsi="Arial" w:cs="Arial"/>
          <w:color w:val="000000"/>
        </w:rPr>
        <w:t>le</w:t>
      </w:r>
      <w:r>
        <w:rPr>
          <w:rFonts w:ascii="Arial" w:hAnsi="Arial" w:cs="Arial"/>
          <w:color w:val="000000"/>
          <w:spacing w:val="12"/>
        </w:rPr>
        <w:t xml:space="preserve"> </w:t>
      </w:r>
      <w:r>
        <w:rPr>
          <w:rFonts w:ascii="Arial" w:hAnsi="Arial" w:cs="Arial"/>
          <w:color w:val="000000"/>
        </w:rPr>
        <w:t>a</w:t>
      </w:r>
      <w:r>
        <w:rPr>
          <w:rFonts w:ascii="Arial" w:hAnsi="Arial" w:cs="Arial"/>
          <w:color w:val="000000"/>
          <w:spacing w:val="1"/>
        </w:rPr>
        <w:t>l</w:t>
      </w:r>
      <w:r>
        <w:rPr>
          <w:rFonts w:ascii="Arial" w:hAnsi="Arial" w:cs="Arial"/>
          <w:color w:val="000000"/>
        </w:rPr>
        <w:t>tre</w:t>
      </w:r>
      <w:r>
        <w:rPr>
          <w:rFonts w:ascii="Arial" w:hAnsi="Arial" w:cs="Arial"/>
          <w:color w:val="000000"/>
          <w:spacing w:val="9"/>
        </w:rPr>
        <w:t xml:space="preserve"> </w:t>
      </w:r>
      <w:r>
        <w:rPr>
          <w:rFonts w:ascii="Arial" w:hAnsi="Arial" w:cs="Arial"/>
          <w:color w:val="000000"/>
        </w:rPr>
        <w:t>clausole</w:t>
      </w:r>
      <w:r>
        <w:rPr>
          <w:rFonts w:ascii="Arial" w:hAnsi="Arial" w:cs="Arial"/>
          <w:color w:val="000000"/>
          <w:spacing w:val="4"/>
        </w:rPr>
        <w:t xml:space="preserve"> </w:t>
      </w:r>
      <w:r>
        <w:rPr>
          <w:rFonts w:ascii="Arial" w:hAnsi="Arial" w:cs="Arial"/>
          <w:color w:val="000000"/>
        </w:rPr>
        <w:t>per</w:t>
      </w:r>
      <w:r>
        <w:rPr>
          <w:rFonts w:ascii="Arial" w:hAnsi="Arial" w:cs="Arial"/>
          <w:color w:val="000000"/>
          <w:spacing w:val="10"/>
        </w:rPr>
        <w:t xml:space="preserve"> </w:t>
      </w:r>
      <w:r>
        <w:rPr>
          <w:rFonts w:ascii="Arial" w:hAnsi="Arial" w:cs="Arial"/>
          <w:color w:val="000000"/>
        </w:rPr>
        <w:t>l’informazione e</w:t>
      </w:r>
      <w:r>
        <w:rPr>
          <w:rFonts w:ascii="Arial" w:hAnsi="Arial" w:cs="Arial"/>
          <w:color w:val="000000"/>
          <w:spacing w:val="12"/>
        </w:rPr>
        <w:t xml:space="preserve"> </w:t>
      </w:r>
      <w:r>
        <w:rPr>
          <w:rFonts w:ascii="Arial" w:hAnsi="Arial" w:cs="Arial"/>
          <w:color w:val="000000"/>
        </w:rPr>
        <w:t>la verifica</w:t>
      </w:r>
      <w:r>
        <w:rPr>
          <w:rFonts w:ascii="Arial" w:hAnsi="Arial" w:cs="Arial"/>
          <w:color w:val="000000"/>
          <w:spacing w:val="3"/>
        </w:rPr>
        <w:t xml:space="preserve"> </w:t>
      </w:r>
      <w:r>
        <w:rPr>
          <w:rFonts w:ascii="Arial" w:hAnsi="Arial" w:cs="Arial"/>
          <w:color w:val="000000"/>
          <w:spacing w:val="1"/>
        </w:rPr>
        <w:t>c</w:t>
      </w:r>
      <w:r>
        <w:rPr>
          <w:rFonts w:ascii="Arial" w:hAnsi="Arial" w:cs="Arial"/>
          <w:color w:val="000000"/>
        </w:rPr>
        <w:t>irca</w:t>
      </w:r>
      <w:r>
        <w:rPr>
          <w:rFonts w:ascii="Arial" w:hAnsi="Arial" w:cs="Arial"/>
          <w:color w:val="000000"/>
          <w:spacing w:val="5"/>
        </w:rPr>
        <w:t xml:space="preserve"> </w:t>
      </w:r>
      <w:r>
        <w:rPr>
          <w:rFonts w:ascii="Arial" w:hAnsi="Arial" w:cs="Arial"/>
          <w:color w:val="000000"/>
        </w:rPr>
        <w:t>i</w:t>
      </w:r>
      <w:r>
        <w:rPr>
          <w:rFonts w:ascii="Arial" w:hAnsi="Arial" w:cs="Arial"/>
          <w:color w:val="000000"/>
          <w:spacing w:val="9"/>
        </w:rPr>
        <w:t xml:space="preserve"> </w:t>
      </w:r>
      <w:r>
        <w:rPr>
          <w:rFonts w:ascii="Arial" w:hAnsi="Arial" w:cs="Arial"/>
          <w:color w:val="000000"/>
        </w:rPr>
        <w:t>risultati</w:t>
      </w:r>
      <w:r>
        <w:rPr>
          <w:rFonts w:ascii="Arial" w:hAnsi="Arial" w:cs="Arial"/>
          <w:color w:val="000000"/>
          <w:spacing w:val="2"/>
        </w:rPr>
        <w:t xml:space="preserve"> </w:t>
      </w:r>
      <w:r>
        <w:rPr>
          <w:rFonts w:ascii="Arial" w:hAnsi="Arial" w:cs="Arial"/>
          <w:color w:val="000000"/>
        </w:rPr>
        <w:t>d’impresa per</w:t>
      </w:r>
      <w:r>
        <w:rPr>
          <w:rFonts w:ascii="Arial" w:hAnsi="Arial" w:cs="Arial"/>
          <w:color w:val="000000"/>
          <w:spacing w:val="6"/>
        </w:rPr>
        <w:t xml:space="preserve"> </w:t>
      </w:r>
      <w:r>
        <w:rPr>
          <w:rFonts w:ascii="Arial" w:hAnsi="Arial" w:cs="Arial"/>
          <w:color w:val="000000"/>
        </w:rPr>
        <w:t>il</w:t>
      </w:r>
      <w:r>
        <w:rPr>
          <w:rFonts w:ascii="Arial" w:hAnsi="Arial" w:cs="Arial"/>
          <w:color w:val="000000"/>
          <w:spacing w:val="9"/>
        </w:rPr>
        <w:t xml:space="preserve"> </w:t>
      </w:r>
      <w:r>
        <w:rPr>
          <w:rFonts w:ascii="Arial" w:hAnsi="Arial" w:cs="Arial"/>
          <w:color w:val="000000"/>
        </w:rPr>
        <w:t>riesame</w:t>
      </w:r>
      <w:r>
        <w:rPr>
          <w:rFonts w:ascii="Arial" w:hAnsi="Arial" w:cs="Arial"/>
          <w:color w:val="000000"/>
          <w:spacing w:val="2"/>
        </w:rPr>
        <w:t xml:space="preserve"> </w:t>
      </w:r>
      <w:r>
        <w:rPr>
          <w:rFonts w:ascii="Arial" w:hAnsi="Arial" w:cs="Arial"/>
          <w:color w:val="000000"/>
        </w:rPr>
        <w:t>degli</w:t>
      </w:r>
      <w:r>
        <w:rPr>
          <w:rFonts w:ascii="Arial" w:hAnsi="Arial" w:cs="Arial"/>
          <w:color w:val="000000"/>
          <w:spacing w:val="5"/>
        </w:rPr>
        <w:t xml:space="preserve"> </w:t>
      </w:r>
      <w:r>
        <w:rPr>
          <w:rFonts w:ascii="Arial" w:hAnsi="Arial" w:cs="Arial"/>
          <w:color w:val="000000"/>
        </w:rPr>
        <w:t>obie</w:t>
      </w:r>
      <w:r>
        <w:rPr>
          <w:rFonts w:ascii="Arial" w:hAnsi="Arial" w:cs="Arial"/>
          <w:color w:val="000000"/>
          <w:spacing w:val="1"/>
        </w:rPr>
        <w:t>t</w:t>
      </w:r>
      <w:r>
        <w:rPr>
          <w:rFonts w:ascii="Arial" w:hAnsi="Arial" w:cs="Arial"/>
          <w:color w:val="000000"/>
        </w:rPr>
        <w:t xml:space="preserve">tivi </w:t>
      </w:r>
      <w:r>
        <w:rPr>
          <w:rFonts w:ascii="Arial" w:hAnsi="Arial" w:cs="Arial"/>
          <w:color w:val="000000"/>
          <w:spacing w:val="56"/>
        </w:rPr>
        <w:t xml:space="preserve"> </w:t>
      </w:r>
      <w:r>
        <w:rPr>
          <w:rFonts w:ascii="Arial" w:hAnsi="Arial" w:cs="Arial"/>
          <w:color w:val="000000"/>
          <w:spacing w:val="1"/>
        </w:rPr>
        <w:t>s</w:t>
      </w:r>
      <w:r>
        <w:rPr>
          <w:rFonts w:ascii="Arial" w:hAnsi="Arial" w:cs="Arial"/>
          <w:color w:val="000000"/>
        </w:rPr>
        <w:t>e</w:t>
      </w:r>
      <w:r>
        <w:rPr>
          <w:rFonts w:ascii="Arial" w:hAnsi="Arial" w:cs="Arial"/>
          <w:color w:val="000000"/>
          <w:spacing w:val="7"/>
        </w:rPr>
        <w:t xml:space="preserve"> </w:t>
      </w:r>
      <w:r>
        <w:rPr>
          <w:rFonts w:ascii="Arial" w:hAnsi="Arial" w:cs="Arial"/>
          <w:color w:val="000000"/>
        </w:rPr>
        <w:t>in</w:t>
      </w:r>
      <w:r>
        <w:rPr>
          <w:rFonts w:ascii="Arial" w:hAnsi="Arial" w:cs="Arial"/>
          <w:color w:val="000000"/>
          <w:spacing w:val="8"/>
        </w:rPr>
        <w:t xml:space="preserve"> </w:t>
      </w:r>
      <w:r>
        <w:rPr>
          <w:rFonts w:ascii="Arial" w:hAnsi="Arial" w:cs="Arial"/>
          <w:color w:val="000000"/>
        </w:rPr>
        <w:t xml:space="preserve">presenza di  </w:t>
      </w:r>
      <w:r>
        <w:rPr>
          <w:rFonts w:ascii="Arial" w:hAnsi="Arial" w:cs="Arial"/>
          <w:color w:val="000000"/>
          <w:spacing w:val="1"/>
        </w:rPr>
        <w:t xml:space="preserve"> </w:t>
      </w:r>
      <w:r>
        <w:rPr>
          <w:rFonts w:ascii="Arial" w:hAnsi="Arial" w:cs="Arial"/>
          <w:color w:val="000000"/>
        </w:rPr>
        <w:t>rilevanti modifiche</w:t>
      </w:r>
      <w:r>
        <w:rPr>
          <w:rFonts w:ascii="Arial" w:hAnsi="Arial" w:cs="Arial"/>
          <w:color w:val="000000"/>
          <w:spacing w:val="-9"/>
        </w:rPr>
        <w:t xml:space="preserve"> </w:t>
      </w:r>
      <w:r>
        <w:rPr>
          <w:rFonts w:ascii="Arial" w:hAnsi="Arial" w:cs="Arial"/>
          <w:color w:val="000000"/>
          <w:spacing w:val="-1"/>
        </w:rPr>
        <w:t>d</w:t>
      </w:r>
      <w:r>
        <w:rPr>
          <w:rFonts w:ascii="Arial" w:hAnsi="Arial" w:cs="Arial"/>
          <w:color w:val="000000"/>
        </w:rPr>
        <w:t>elle</w:t>
      </w:r>
      <w:r>
        <w:rPr>
          <w:rFonts w:ascii="Arial" w:hAnsi="Arial" w:cs="Arial"/>
          <w:color w:val="000000"/>
          <w:spacing w:val="-5"/>
        </w:rPr>
        <w:t xml:space="preserve"> </w:t>
      </w:r>
      <w:r>
        <w:rPr>
          <w:rFonts w:ascii="Arial" w:hAnsi="Arial" w:cs="Arial"/>
          <w:color w:val="000000"/>
        </w:rPr>
        <w:t>condizi</w:t>
      </w:r>
      <w:r>
        <w:rPr>
          <w:rFonts w:ascii="Arial" w:hAnsi="Arial" w:cs="Arial"/>
          <w:color w:val="000000"/>
          <w:spacing w:val="-1"/>
        </w:rPr>
        <w:t>o</w:t>
      </w:r>
      <w:r>
        <w:rPr>
          <w:rFonts w:ascii="Arial" w:hAnsi="Arial" w:cs="Arial"/>
          <w:color w:val="000000"/>
        </w:rPr>
        <w:t>ni</w:t>
      </w:r>
      <w:r>
        <w:rPr>
          <w:rFonts w:ascii="Arial" w:hAnsi="Arial" w:cs="Arial"/>
          <w:color w:val="000000"/>
          <w:spacing w:val="-10"/>
        </w:rPr>
        <w:t xml:space="preserve"> </w:t>
      </w:r>
      <w:r>
        <w:rPr>
          <w:rFonts w:ascii="Arial" w:hAnsi="Arial" w:cs="Arial"/>
          <w:color w:val="000000"/>
        </w:rPr>
        <w:t>di</w:t>
      </w:r>
      <w:r>
        <w:rPr>
          <w:rFonts w:ascii="Arial" w:hAnsi="Arial" w:cs="Arial"/>
          <w:color w:val="000000"/>
          <w:spacing w:val="-2"/>
        </w:rPr>
        <w:t xml:space="preserve"> </w:t>
      </w:r>
      <w:r>
        <w:rPr>
          <w:rFonts w:ascii="Arial" w:hAnsi="Arial" w:cs="Arial"/>
          <w:color w:val="000000"/>
        </w:rPr>
        <w:t>riferim</w:t>
      </w:r>
      <w:r>
        <w:rPr>
          <w:rFonts w:ascii="Arial" w:hAnsi="Arial" w:cs="Arial"/>
          <w:color w:val="000000"/>
          <w:spacing w:val="-1"/>
        </w:rPr>
        <w:t>e</w:t>
      </w:r>
      <w:r>
        <w:rPr>
          <w:rFonts w:ascii="Arial" w:hAnsi="Arial" w:cs="Arial"/>
          <w:color w:val="000000"/>
        </w:rPr>
        <w:t>nto</w:t>
      </w:r>
      <w:r>
        <w:rPr>
          <w:rFonts w:ascii="Arial" w:hAnsi="Arial" w:cs="Arial"/>
          <w:color w:val="000000"/>
          <w:spacing w:val="-10"/>
        </w:rPr>
        <w:t xml:space="preserve"> </w:t>
      </w:r>
      <w:r>
        <w:rPr>
          <w:rFonts w:ascii="Arial" w:hAnsi="Arial" w:cs="Arial"/>
          <w:color w:val="000000"/>
        </w:rPr>
        <w:t>esisten</w:t>
      </w:r>
      <w:r>
        <w:rPr>
          <w:rFonts w:ascii="Arial" w:hAnsi="Arial" w:cs="Arial"/>
          <w:color w:val="000000"/>
          <w:spacing w:val="-1"/>
        </w:rPr>
        <w:t>t</w:t>
      </w:r>
      <w:r>
        <w:rPr>
          <w:rFonts w:ascii="Arial" w:hAnsi="Arial" w:cs="Arial"/>
          <w:color w:val="000000"/>
        </w:rPr>
        <w:t>i</w:t>
      </w:r>
      <w:r>
        <w:rPr>
          <w:rFonts w:ascii="Arial" w:hAnsi="Arial" w:cs="Arial"/>
          <w:color w:val="000000"/>
          <w:spacing w:val="-8"/>
        </w:rPr>
        <w:t xml:space="preserve"> </w:t>
      </w:r>
      <w:r>
        <w:rPr>
          <w:rFonts w:ascii="Arial" w:hAnsi="Arial" w:cs="Arial"/>
          <w:color w:val="000000"/>
        </w:rPr>
        <w:t>al</w:t>
      </w:r>
      <w:r>
        <w:rPr>
          <w:rFonts w:ascii="Arial" w:hAnsi="Arial" w:cs="Arial"/>
          <w:color w:val="000000"/>
          <w:spacing w:val="-2"/>
        </w:rPr>
        <w:t xml:space="preserve"> </w:t>
      </w:r>
      <w:r>
        <w:rPr>
          <w:rFonts w:ascii="Arial" w:hAnsi="Arial" w:cs="Arial"/>
          <w:color w:val="000000"/>
        </w:rPr>
        <w:t>momento</w:t>
      </w:r>
      <w:r>
        <w:rPr>
          <w:rFonts w:ascii="Arial" w:hAnsi="Arial" w:cs="Arial"/>
          <w:color w:val="000000"/>
          <w:spacing w:val="-6"/>
        </w:rPr>
        <w:t xml:space="preserve"> </w:t>
      </w:r>
      <w:r>
        <w:rPr>
          <w:rFonts w:ascii="Arial" w:hAnsi="Arial" w:cs="Arial"/>
          <w:color w:val="000000"/>
        </w:rPr>
        <w:t>dell’accor</w:t>
      </w:r>
      <w:r>
        <w:rPr>
          <w:rFonts w:ascii="Arial" w:hAnsi="Arial" w:cs="Arial"/>
          <w:color w:val="000000"/>
          <w:spacing w:val="-1"/>
        </w:rPr>
        <w:t>d</w:t>
      </w:r>
      <w:r>
        <w:rPr>
          <w:rFonts w:ascii="Arial" w:hAnsi="Arial" w:cs="Arial"/>
          <w:color w:val="000000"/>
        </w:rPr>
        <w:t>o.</w:t>
      </w:r>
    </w:p>
    <w:p w:rsidR="008D5A6C" w:rsidRDefault="008D5A6C">
      <w:pPr>
        <w:widowControl w:val="0"/>
        <w:autoSpaceDE w:val="0"/>
        <w:autoSpaceDN w:val="0"/>
        <w:adjustRightInd w:val="0"/>
        <w:spacing w:after="0" w:line="240" w:lineRule="auto"/>
        <w:ind w:left="397" w:right="53" w:hanging="283"/>
        <w:jc w:val="both"/>
        <w:rPr>
          <w:rFonts w:ascii="Arial" w:hAnsi="Arial" w:cs="Arial"/>
          <w:color w:val="000000"/>
        </w:rPr>
      </w:pPr>
      <w:r>
        <w:rPr>
          <w:rFonts w:ascii="Arial" w:hAnsi="Arial" w:cs="Arial"/>
          <w:color w:val="000000"/>
        </w:rPr>
        <w:t>7.</w:t>
      </w:r>
      <w:r>
        <w:rPr>
          <w:rFonts w:ascii="Arial" w:hAnsi="Arial" w:cs="Arial"/>
          <w:color w:val="000000"/>
          <w:spacing w:val="37"/>
        </w:rPr>
        <w:t xml:space="preserve"> </w:t>
      </w:r>
      <w:r>
        <w:rPr>
          <w:rFonts w:ascii="Arial" w:hAnsi="Arial" w:cs="Arial"/>
          <w:color w:val="000000"/>
        </w:rPr>
        <w:t>La</w:t>
      </w:r>
      <w:r>
        <w:rPr>
          <w:rFonts w:ascii="Arial" w:hAnsi="Arial" w:cs="Arial"/>
          <w:color w:val="000000"/>
          <w:spacing w:val="7"/>
        </w:rPr>
        <w:t xml:space="preserve"> </w:t>
      </w:r>
      <w:r>
        <w:rPr>
          <w:rFonts w:ascii="Arial" w:hAnsi="Arial" w:cs="Arial"/>
          <w:color w:val="000000"/>
        </w:rPr>
        <w:t>titolarità</w:t>
      </w:r>
      <w:r>
        <w:rPr>
          <w:rFonts w:ascii="Arial" w:hAnsi="Arial" w:cs="Arial"/>
          <w:color w:val="000000"/>
          <w:spacing w:val="1"/>
        </w:rPr>
        <w:t xml:space="preserve"> </w:t>
      </w:r>
      <w:r>
        <w:rPr>
          <w:rFonts w:ascii="Arial" w:hAnsi="Arial" w:cs="Arial"/>
          <w:color w:val="000000"/>
        </w:rPr>
        <w:t>della</w:t>
      </w:r>
      <w:r>
        <w:rPr>
          <w:rFonts w:ascii="Arial" w:hAnsi="Arial" w:cs="Arial"/>
          <w:color w:val="000000"/>
          <w:spacing w:val="4"/>
        </w:rPr>
        <w:t xml:space="preserve"> </w:t>
      </w:r>
      <w:r>
        <w:rPr>
          <w:rFonts w:ascii="Arial" w:hAnsi="Arial" w:cs="Arial"/>
          <w:color w:val="000000"/>
          <w:spacing w:val="1"/>
        </w:rPr>
        <w:t>c</w:t>
      </w:r>
      <w:r>
        <w:rPr>
          <w:rFonts w:ascii="Arial" w:hAnsi="Arial" w:cs="Arial"/>
          <w:color w:val="000000"/>
        </w:rPr>
        <w:t>ontra</w:t>
      </w:r>
      <w:r>
        <w:rPr>
          <w:rFonts w:ascii="Arial" w:hAnsi="Arial" w:cs="Arial"/>
          <w:color w:val="000000"/>
          <w:spacing w:val="-1"/>
        </w:rPr>
        <w:t>t</w:t>
      </w:r>
      <w:r>
        <w:rPr>
          <w:rFonts w:ascii="Arial" w:hAnsi="Arial" w:cs="Arial"/>
          <w:color w:val="000000"/>
        </w:rPr>
        <w:t>tazione</w:t>
      </w:r>
      <w:r>
        <w:rPr>
          <w:rFonts w:ascii="Arial" w:hAnsi="Arial" w:cs="Arial"/>
          <w:color w:val="000000"/>
          <w:spacing w:val="-5"/>
        </w:rPr>
        <w:t xml:space="preserve"> </w:t>
      </w:r>
      <w:r>
        <w:rPr>
          <w:rFonts w:ascii="Arial" w:hAnsi="Arial" w:cs="Arial"/>
          <w:color w:val="000000"/>
        </w:rPr>
        <w:t>azi</w:t>
      </w:r>
      <w:r>
        <w:rPr>
          <w:rFonts w:ascii="Arial" w:hAnsi="Arial" w:cs="Arial"/>
          <w:color w:val="000000"/>
          <w:spacing w:val="-1"/>
        </w:rPr>
        <w:t>e</w:t>
      </w:r>
      <w:r>
        <w:rPr>
          <w:rFonts w:ascii="Arial" w:hAnsi="Arial" w:cs="Arial"/>
          <w:color w:val="000000"/>
        </w:rPr>
        <w:t>ndale fa</w:t>
      </w:r>
      <w:r>
        <w:rPr>
          <w:rFonts w:ascii="Arial" w:hAnsi="Arial" w:cs="Arial"/>
          <w:color w:val="000000"/>
          <w:spacing w:val="7"/>
        </w:rPr>
        <w:t xml:space="preserve"> </w:t>
      </w:r>
      <w:r>
        <w:rPr>
          <w:rFonts w:ascii="Arial" w:hAnsi="Arial" w:cs="Arial"/>
          <w:color w:val="000000"/>
          <w:spacing w:val="1"/>
        </w:rPr>
        <w:t>c</w:t>
      </w:r>
      <w:r>
        <w:rPr>
          <w:rFonts w:ascii="Arial" w:hAnsi="Arial" w:cs="Arial"/>
          <w:color w:val="000000"/>
        </w:rPr>
        <w:t>apo</w:t>
      </w:r>
      <w:r>
        <w:rPr>
          <w:rFonts w:ascii="Arial" w:hAnsi="Arial" w:cs="Arial"/>
          <w:color w:val="000000"/>
          <w:spacing w:val="4"/>
        </w:rPr>
        <w:t xml:space="preserve"> </w:t>
      </w:r>
      <w:r>
        <w:rPr>
          <w:rFonts w:ascii="Arial" w:hAnsi="Arial" w:cs="Arial"/>
          <w:color w:val="000000"/>
        </w:rPr>
        <w:t>alle</w:t>
      </w:r>
      <w:r>
        <w:rPr>
          <w:rFonts w:ascii="Arial" w:hAnsi="Arial" w:cs="Arial"/>
          <w:color w:val="000000"/>
          <w:spacing w:val="6"/>
        </w:rPr>
        <w:t xml:space="preserve"> </w:t>
      </w:r>
      <w:r>
        <w:rPr>
          <w:rFonts w:ascii="Arial" w:hAnsi="Arial" w:cs="Arial"/>
          <w:color w:val="000000"/>
        </w:rPr>
        <w:t>R</w:t>
      </w:r>
      <w:r>
        <w:rPr>
          <w:rFonts w:ascii="Arial" w:hAnsi="Arial" w:cs="Arial"/>
          <w:color w:val="000000"/>
          <w:spacing w:val="1"/>
        </w:rPr>
        <w:t>.</w:t>
      </w:r>
      <w:r>
        <w:rPr>
          <w:rFonts w:ascii="Arial" w:hAnsi="Arial" w:cs="Arial"/>
          <w:color w:val="000000"/>
        </w:rPr>
        <w:t>S.U.</w:t>
      </w:r>
      <w:r>
        <w:rPr>
          <w:rFonts w:ascii="Arial" w:hAnsi="Arial" w:cs="Arial"/>
          <w:color w:val="000000"/>
          <w:spacing w:val="3"/>
        </w:rPr>
        <w:t xml:space="preserve"> </w:t>
      </w:r>
      <w:r>
        <w:rPr>
          <w:rFonts w:ascii="Arial" w:hAnsi="Arial" w:cs="Arial"/>
          <w:color w:val="000000"/>
        </w:rPr>
        <w:t>o</w:t>
      </w:r>
      <w:r>
        <w:rPr>
          <w:rFonts w:ascii="Arial" w:hAnsi="Arial" w:cs="Arial"/>
          <w:color w:val="000000"/>
          <w:spacing w:val="8"/>
        </w:rPr>
        <w:t xml:space="preserve"> </w:t>
      </w:r>
      <w:r>
        <w:rPr>
          <w:rFonts w:ascii="Arial" w:hAnsi="Arial" w:cs="Arial"/>
          <w:color w:val="000000"/>
        </w:rPr>
        <w:t>R.S.A.</w:t>
      </w:r>
      <w:r>
        <w:rPr>
          <w:rFonts w:ascii="Arial" w:hAnsi="Arial" w:cs="Arial"/>
          <w:color w:val="000000"/>
          <w:spacing w:val="4"/>
        </w:rPr>
        <w:t xml:space="preserve"> </w:t>
      </w:r>
      <w:r>
        <w:rPr>
          <w:rFonts w:ascii="Arial" w:hAnsi="Arial" w:cs="Arial"/>
          <w:color w:val="000000"/>
        </w:rPr>
        <w:t>d</w:t>
      </w:r>
      <w:r>
        <w:rPr>
          <w:rFonts w:ascii="Arial" w:hAnsi="Arial" w:cs="Arial"/>
          <w:color w:val="000000"/>
          <w:spacing w:val="2"/>
        </w:rPr>
        <w:t>’</w:t>
      </w:r>
      <w:r>
        <w:rPr>
          <w:rFonts w:ascii="Arial" w:hAnsi="Arial" w:cs="Arial"/>
          <w:color w:val="000000"/>
        </w:rPr>
        <w:t>intesa</w:t>
      </w:r>
      <w:r>
        <w:rPr>
          <w:rFonts w:ascii="Arial" w:hAnsi="Arial" w:cs="Arial"/>
          <w:color w:val="000000"/>
          <w:spacing w:val="1"/>
        </w:rPr>
        <w:t xml:space="preserve"> c</w:t>
      </w:r>
      <w:r>
        <w:rPr>
          <w:rFonts w:ascii="Arial" w:hAnsi="Arial" w:cs="Arial"/>
          <w:color w:val="000000"/>
        </w:rPr>
        <w:t>on</w:t>
      </w:r>
      <w:r>
        <w:rPr>
          <w:rFonts w:ascii="Arial" w:hAnsi="Arial" w:cs="Arial"/>
          <w:color w:val="000000"/>
          <w:spacing w:val="5"/>
        </w:rPr>
        <w:t xml:space="preserve"> </w:t>
      </w:r>
      <w:r>
        <w:rPr>
          <w:rFonts w:ascii="Arial" w:hAnsi="Arial" w:cs="Arial"/>
          <w:color w:val="000000"/>
        </w:rPr>
        <w:t xml:space="preserve">le </w:t>
      </w:r>
      <w:r>
        <w:rPr>
          <w:rFonts w:ascii="Arial" w:hAnsi="Arial" w:cs="Arial"/>
          <w:color w:val="000000"/>
          <w:spacing w:val="15"/>
        </w:rPr>
        <w:t xml:space="preserve"> </w:t>
      </w:r>
      <w:r>
        <w:rPr>
          <w:rFonts w:ascii="Arial" w:hAnsi="Arial" w:cs="Arial"/>
          <w:color w:val="000000"/>
          <w:spacing w:val="1"/>
        </w:rPr>
        <w:t>s</w:t>
      </w:r>
      <w:r>
        <w:rPr>
          <w:rFonts w:ascii="Arial" w:hAnsi="Arial" w:cs="Arial"/>
          <w:color w:val="000000"/>
        </w:rPr>
        <w:t>trutture territoriali/r</w:t>
      </w:r>
      <w:r>
        <w:rPr>
          <w:rFonts w:ascii="Arial" w:hAnsi="Arial" w:cs="Arial"/>
          <w:color w:val="000000"/>
          <w:spacing w:val="-1"/>
        </w:rPr>
        <w:t>e</w:t>
      </w:r>
      <w:r>
        <w:rPr>
          <w:rFonts w:ascii="Arial" w:hAnsi="Arial" w:cs="Arial"/>
          <w:color w:val="000000"/>
        </w:rPr>
        <w:t>gionali</w:t>
      </w:r>
      <w:r>
        <w:rPr>
          <w:rFonts w:ascii="Arial" w:hAnsi="Arial" w:cs="Arial"/>
          <w:color w:val="000000"/>
          <w:spacing w:val="-13"/>
        </w:rPr>
        <w:t xml:space="preserve"> </w:t>
      </w:r>
      <w:r>
        <w:rPr>
          <w:rFonts w:ascii="Arial" w:hAnsi="Arial" w:cs="Arial"/>
          <w:color w:val="000000"/>
        </w:rPr>
        <w:t>in</w:t>
      </w:r>
      <w:r>
        <w:rPr>
          <w:rFonts w:ascii="Arial" w:hAnsi="Arial" w:cs="Arial"/>
          <w:color w:val="000000"/>
          <w:spacing w:val="3"/>
        </w:rPr>
        <w:t xml:space="preserve"> </w:t>
      </w:r>
      <w:r>
        <w:rPr>
          <w:rFonts w:ascii="Arial" w:hAnsi="Arial" w:cs="Arial"/>
          <w:color w:val="000000"/>
          <w:spacing w:val="1"/>
        </w:rPr>
        <w:t>c</w:t>
      </w:r>
      <w:r>
        <w:rPr>
          <w:rFonts w:ascii="Arial" w:hAnsi="Arial" w:cs="Arial"/>
          <w:color w:val="000000"/>
          <w:spacing w:val="-1"/>
        </w:rPr>
        <w:t>a</w:t>
      </w:r>
      <w:r>
        <w:rPr>
          <w:rFonts w:ascii="Arial" w:hAnsi="Arial" w:cs="Arial"/>
          <w:color w:val="000000"/>
          <w:spacing w:val="1"/>
        </w:rPr>
        <w:t>s</w:t>
      </w:r>
      <w:r>
        <w:rPr>
          <w:rFonts w:ascii="Arial" w:hAnsi="Arial" w:cs="Arial"/>
          <w:color w:val="000000"/>
        </w:rPr>
        <w:t>o di</w:t>
      </w:r>
      <w:r>
        <w:rPr>
          <w:rFonts w:ascii="Arial" w:hAnsi="Arial" w:cs="Arial"/>
          <w:color w:val="000000"/>
          <w:spacing w:val="3"/>
        </w:rPr>
        <w:t xml:space="preserve"> </w:t>
      </w:r>
      <w:r>
        <w:rPr>
          <w:rFonts w:ascii="Arial" w:hAnsi="Arial" w:cs="Arial"/>
          <w:color w:val="000000"/>
          <w:spacing w:val="1"/>
        </w:rPr>
        <w:t>c</w:t>
      </w:r>
      <w:r>
        <w:rPr>
          <w:rFonts w:ascii="Arial" w:hAnsi="Arial" w:cs="Arial"/>
          <w:color w:val="000000"/>
        </w:rPr>
        <w:t>oinci</w:t>
      </w:r>
      <w:r>
        <w:rPr>
          <w:rFonts w:ascii="Arial" w:hAnsi="Arial" w:cs="Arial"/>
          <w:color w:val="000000"/>
          <w:spacing w:val="-1"/>
        </w:rPr>
        <w:t>d</w:t>
      </w:r>
      <w:r>
        <w:rPr>
          <w:rFonts w:ascii="Arial" w:hAnsi="Arial" w:cs="Arial"/>
          <w:color w:val="000000"/>
        </w:rPr>
        <w:t>enza</w:t>
      </w:r>
      <w:r>
        <w:rPr>
          <w:rFonts w:ascii="Arial" w:hAnsi="Arial" w:cs="Arial"/>
          <w:color w:val="000000"/>
          <w:spacing w:val="-7"/>
        </w:rPr>
        <w:t xml:space="preserve"> </w:t>
      </w:r>
      <w:r>
        <w:rPr>
          <w:rFonts w:ascii="Arial" w:hAnsi="Arial" w:cs="Arial"/>
          <w:color w:val="000000"/>
        </w:rPr>
        <w:t>tra</w:t>
      </w:r>
      <w:r>
        <w:rPr>
          <w:rFonts w:ascii="Arial" w:hAnsi="Arial" w:cs="Arial"/>
          <w:color w:val="000000"/>
          <w:spacing w:val="2"/>
        </w:rPr>
        <w:t xml:space="preserve"> </w:t>
      </w:r>
      <w:r>
        <w:rPr>
          <w:rFonts w:ascii="Arial" w:hAnsi="Arial" w:cs="Arial"/>
          <w:color w:val="000000"/>
        </w:rPr>
        <w:t>unità produt</w:t>
      </w:r>
      <w:r>
        <w:rPr>
          <w:rFonts w:ascii="Arial" w:hAnsi="Arial" w:cs="Arial"/>
          <w:color w:val="000000"/>
          <w:spacing w:val="1"/>
        </w:rPr>
        <w:t>t</w:t>
      </w:r>
      <w:r>
        <w:rPr>
          <w:rFonts w:ascii="Arial" w:hAnsi="Arial" w:cs="Arial"/>
          <w:color w:val="000000"/>
        </w:rPr>
        <w:t>iva</w:t>
      </w:r>
      <w:r>
        <w:rPr>
          <w:rFonts w:ascii="Arial" w:hAnsi="Arial" w:cs="Arial"/>
          <w:color w:val="000000"/>
          <w:spacing w:val="-4"/>
        </w:rPr>
        <w:t xml:space="preserve"> </w:t>
      </w:r>
      <w:r>
        <w:rPr>
          <w:rFonts w:ascii="Arial" w:hAnsi="Arial" w:cs="Arial"/>
          <w:color w:val="000000"/>
        </w:rPr>
        <w:t>e</w:t>
      </w:r>
      <w:r>
        <w:rPr>
          <w:rFonts w:ascii="Arial" w:hAnsi="Arial" w:cs="Arial"/>
          <w:color w:val="000000"/>
          <w:spacing w:val="4"/>
        </w:rPr>
        <w:t xml:space="preserve"> </w:t>
      </w:r>
      <w:r>
        <w:rPr>
          <w:rFonts w:ascii="Arial" w:hAnsi="Arial" w:cs="Arial"/>
          <w:color w:val="000000"/>
        </w:rPr>
        <w:t>Azienda</w:t>
      </w:r>
      <w:r>
        <w:rPr>
          <w:rFonts w:ascii="Arial" w:hAnsi="Arial" w:cs="Arial"/>
          <w:color w:val="000000"/>
          <w:spacing w:val="-3"/>
        </w:rPr>
        <w:t xml:space="preserve"> </w:t>
      </w:r>
      <w:r>
        <w:rPr>
          <w:rFonts w:ascii="Arial" w:hAnsi="Arial" w:cs="Arial"/>
          <w:color w:val="000000"/>
        </w:rPr>
        <w:t>ai</w:t>
      </w:r>
      <w:r>
        <w:rPr>
          <w:rFonts w:ascii="Arial" w:hAnsi="Arial" w:cs="Arial"/>
          <w:color w:val="000000"/>
          <w:spacing w:val="3"/>
        </w:rPr>
        <w:t xml:space="preserve"> </w:t>
      </w:r>
      <w:r>
        <w:rPr>
          <w:rFonts w:ascii="Arial" w:hAnsi="Arial" w:cs="Arial"/>
          <w:color w:val="000000"/>
          <w:spacing w:val="1"/>
        </w:rPr>
        <w:t>s</w:t>
      </w:r>
      <w:r>
        <w:rPr>
          <w:rFonts w:ascii="Arial" w:hAnsi="Arial" w:cs="Arial"/>
          <w:color w:val="000000"/>
        </w:rPr>
        <w:t>ensi dell’</w:t>
      </w:r>
      <w:r>
        <w:rPr>
          <w:rFonts w:ascii="Arial" w:hAnsi="Arial" w:cs="Arial"/>
          <w:color w:val="000000"/>
          <w:spacing w:val="-1"/>
        </w:rPr>
        <w:t>a</w:t>
      </w:r>
      <w:r>
        <w:rPr>
          <w:rFonts w:ascii="Arial" w:hAnsi="Arial" w:cs="Arial"/>
          <w:color w:val="000000"/>
        </w:rPr>
        <w:t>rt.</w:t>
      </w:r>
      <w:r>
        <w:rPr>
          <w:rFonts w:ascii="Arial" w:hAnsi="Arial" w:cs="Arial"/>
          <w:color w:val="000000"/>
          <w:spacing w:val="-2"/>
        </w:rPr>
        <w:t xml:space="preserve"> </w:t>
      </w:r>
      <w:r>
        <w:rPr>
          <w:rFonts w:ascii="Arial" w:hAnsi="Arial" w:cs="Arial"/>
          <w:color w:val="000000"/>
        </w:rPr>
        <w:t>57;</w:t>
      </w:r>
      <w:r>
        <w:rPr>
          <w:rFonts w:ascii="Arial" w:hAnsi="Arial" w:cs="Arial"/>
          <w:color w:val="000000"/>
          <w:spacing w:val="2"/>
        </w:rPr>
        <w:t xml:space="preserve"> </w:t>
      </w:r>
      <w:r>
        <w:rPr>
          <w:rFonts w:ascii="Arial" w:hAnsi="Arial" w:cs="Arial"/>
          <w:color w:val="000000"/>
        </w:rPr>
        <w:t>al</w:t>
      </w:r>
      <w:r>
        <w:rPr>
          <w:rFonts w:ascii="Arial" w:hAnsi="Arial" w:cs="Arial"/>
          <w:color w:val="000000"/>
          <w:spacing w:val="-1"/>
        </w:rPr>
        <w:t>l</w:t>
      </w:r>
      <w:r>
        <w:rPr>
          <w:rFonts w:ascii="Arial" w:hAnsi="Arial" w:cs="Arial"/>
          <w:color w:val="000000"/>
        </w:rPr>
        <w:t>e Segreterie</w:t>
      </w:r>
      <w:r>
        <w:rPr>
          <w:rFonts w:ascii="Arial" w:hAnsi="Arial" w:cs="Arial"/>
          <w:color w:val="000000"/>
          <w:spacing w:val="-10"/>
        </w:rPr>
        <w:t xml:space="preserve"> </w:t>
      </w:r>
      <w:r>
        <w:rPr>
          <w:rFonts w:ascii="Arial" w:hAnsi="Arial" w:cs="Arial"/>
          <w:color w:val="000000"/>
        </w:rPr>
        <w:t>Nazionali</w:t>
      </w:r>
      <w:r>
        <w:rPr>
          <w:rFonts w:ascii="Arial" w:hAnsi="Arial" w:cs="Arial"/>
          <w:color w:val="000000"/>
          <w:spacing w:val="-9"/>
        </w:rPr>
        <w:t xml:space="preserve"> </w:t>
      </w:r>
      <w:r>
        <w:rPr>
          <w:rFonts w:ascii="Arial" w:hAnsi="Arial" w:cs="Arial"/>
          <w:color w:val="000000"/>
        </w:rPr>
        <w:t>e</w:t>
      </w:r>
      <w:r>
        <w:rPr>
          <w:rFonts w:ascii="Arial" w:hAnsi="Arial" w:cs="Arial"/>
          <w:color w:val="000000"/>
          <w:spacing w:val="59"/>
        </w:rPr>
        <w:t xml:space="preserve"> </w:t>
      </w:r>
      <w:r>
        <w:rPr>
          <w:rFonts w:ascii="Arial" w:hAnsi="Arial" w:cs="Arial"/>
          <w:color w:val="000000"/>
        </w:rPr>
        <w:t>alle</w:t>
      </w:r>
      <w:r>
        <w:rPr>
          <w:rFonts w:ascii="Arial" w:hAnsi="Arial" w:cs="Arial"/>
          <w:color w:val="000000"/>
          <w:spacing w:val="-3"/>
        </w:rPr>
        <w:t xml:space="preserve"> </w:t>
      </w:r>
      <w:r>
        <w:rPr>
          <w:rFonts w:ascii="Arial" w:hAnsi="Arial" w:cs="Arial"/>
          <w:color w:val="000000"/>
        </w:rPr>
        <w:t>R.S.U.</w:t>
      </w:r>
      <w:r>
        <w:rPr>
          <w:rFonts w:ascii="Arial" w:hAnsi="Arial" w:cs="Arial"/>
          <w:color w:val="000000"/>
          <w:spacing w:val="-6"/>
        </w:rPr>
        <w:t xml:space="preserve"> </w:t>
      </w:r>
      <w:r>
        <w:rPr>
          <w:rFonts w:ascii="Arial" w:hAnsi="Arial" w:cs="Arial"/>
          <w:color w:val="000000"/>
        </w:rPr>
        <w:t>o</w:t>
      </w:r>
      <w:r>
        <w:rPr>
          <w:rFonts w:ascii="Arial" w:hAnsi="Arial" w:cs="Arial"/>
          <w:color w:val="000000"/>
          <w:spacing w:val="-1"/>
        </w:rPr>
        <w:t xml:space="preserve"> </w:t>
      </w:r>
      <w:r>
        <w:rPr>
          <w:rFonts w:ascii="Arial" w:hAnsi="Arial" w:cs="Arial"/>
          <w:color w:val="000000"/>
        </w:rPr>
        <w:t>R.S.A</w:t>
      </w:r>
      <w:r>
        <w:rPr>
          <w:rFonts w:ascii="Arial" w:hAnsi="Arial" w:cs="Arial"/>
          <w:color w:val="000000"/>
          <w:spacing w:val="-6"/>
        </w:rPr>
        <w:t xml:space="preserve"> </w:t>
      </w:r>
      <w:r>
        <w:rPr>
          <w:rFonts w:ascii="Arial" w:hAnsi="Arial" w:cs="Arial"/>
          <w:color w:val="000000"/>
        </w:rPr>
        <w:t>per</w:t>
      </w:r>
      <w:r>
        <w:rPr>
          <w:rFonts w:ascii="Arial" w:hAnsi="Arial" w:cs="Arial"/>
          <w:color w:val="000000"/>
          <w:spacing w:val="-2"/>
        </w:rPr>
        <w:t xml:space="preserve"> </w:t>
      </w:r>
      <w:r>
        <w:rPr>
          <w:rFonts w:ascii="Arial" w:hAnsi="Arial" w:cs="Arial"/>
          <w:color w:val="000000"/>
        </w:rPr>
        <w:t>la</w:t>
      </w:r>
      <w:r>
        <w:rPr>
          <w:rFonts w:ascii="Arial" w:hAnsi="Arial" w:cs="Arial"/>
          <w:color w:val="000000"/>
          <w:spacing w:val="-2"/>
        </w:rPr>
        <w:t xml:space="preserve"> </w:t>
      </w:r>
      <w:r>
        <w:rPr>
          <w:rFonts w:ascii="Arial" w:hAnsi="Arial" w:cs="Arial"/>
          <w:color w:val="000000"/>
        </w:rPr>
        <w:t>Società</w:t>
      </w:r>
      <w:r>
        <w:rPr>
          <w:rFonts w:ascii="Arial" w:hAnsi="Arial" w:cs="Arial"/>
          <w:color w:val="000000"/>
          <w:spacing w:val="-7"/>
        </w:rPr>
        <w:t xml:space="preserve"> </w:t>
      </w:r>
      <w:r>
        <w:rPr>
          <w:rFonts w:ascii="Arial" w:hAnsi="Arial" w:cs="Arial"/>
          <w:color w:val="000000"/>
          <w:spacing w:val="-1"/>
        </w:rPr>
        <w:t>A</w:t>
      </w:r>
      <w:r>
        <w:rPr>
          <w:rFonts w:ascii="Arial" w:hAnsi="Arial" w:cs="Arial"/>
          <w:color w:val="000000"/>
        </w:rPr>
        <w:t>ut</w:t>
      </w:r>
      <w:r>
        <w:rPr>
          <w:rFonts w:ascii="Arial" w:hAnsi="Arial" w:cs="Arial"/>
          <w:color w:val="000000"/>
          <w:spacing w:val="1"/>
        </w:rPr>
        <w:t>o</w:t>
      </w:r>
      <w:r>
        <w:rPr>
          <w:rFonts w:ascii="Arial" w:hAnsi="Arial" w:cs="Arial"/>
          <w:color w:val="000000"/>
        </w:rPr>
        <w:t>strade</w:t>
      </w:r>
      <w:r>
        <w:rPr>
          <w:rFonts w:ascii="Arial" w:hAnsi="Arial" w:cs="Arial"/>
          <w:color w:val="000000"/>
          <w:spacing w:val="-11"/>
        </w:rPr>
        <w:t xml:space="preserve"> </w:t>
      </w:r>
      <w:r>
        <w:rPr>
          <w:rFonts w:ascii="Arial" w:hAnsi="Arial" w:cs="Arial"/>
          <w:color w:val="000000"/>
        </w:rPr>
        <w:t>p</w:t>
      </w:r>
      <w:r>
        <w:rPr>
          <w:rFonts w:ascii="Arial" w:hAnsi="Arial" w:cs="Arial"/>
          <w:color w:val="000000"/>
          <w:spacing w:val="-1"/>
        </w:rPr>
        <w:t>e</w:t>
      </w:r>
      <w:r>
        <w:rPr>
          <w:rFonts w:ascii="Arial" w:hAnsi="Arial" w:cs="Arial"/>
          <w:color w:val="000000"/>
        </w:rPr>
        <w:t>r</w:t>
      </w:r>
      <w:r>
        <w:rPr>
          <w:rFonts w:ascii="Arial" w:hAnsi="Arial" w:cs="Arial"/>
          <w:color w:val="000000"/>
          <w:spacing w:val="-3"/>
        </w:rPr>
        <w:t xml:space="preserve"> </w:t>
      </w:r>
      <w:r>
        <w:rPr>
          <w:rFonts w:ascii="Arial" w:hAnsi="Arial" w:cs="Arial"/>
          <w:color w:val="000000"/>
        </w:rPr>
        <w:t>l’Italia.</w:t>
      </w:r>
    </w:p>
    <w:p w:rsidR="008D5A6C" w:rsidRDefault="008D5A6C">
      <w:pPr>
        <w:widowControl w:val="0"/>
        <w:autoSpaceDE w:val="0"/>
        <w:autoSpaceDN w:val="0"/>
        <w:adjustRightInd w:val="0"/>
        <w:spacing w:before="2" w:after="0" w:line="254" w:lineRule="exact"/>
        <w:ind w:left="397" w:right="54" w:hanging="283"/>
        <w:jc w:val="both"/>
        <w:rPr>
          <w:rFonts w:ascii="Arial" w:hAnsi="Arial" w:cs="Arial"/>
          <w:color w:val="000000"/>
        </w:rPr>
      </w:pPr>
      <w:r>
        <w:rPr>
          <w:rFonts w:ascii="Arial" w:hAnsi="Arial" w:cs="Arial"/>
          <w:color w:val="000000"/>
        </w:rPr>
        <w:t>8.</w:t>
      </w:r>
      <w:r>
        <w:rPr>
          <w:rFonts w:ascii="Arial" w:hAnsi="Arial" w:cs="Arial"/>
          <w:color w:val="000000"/>
          <w:spacing w:val="37"/>
        </w:rPr>
        <w:t xml:space="preserve"> </w:t>
      </w:r>
      <w:r>
        <w:rPr>
          <w:rFonts w:ascii="Arial" w:hAnsi="Arial" w:cs="Arial"/>
          <w:color w:val="000000"/>
        </w:rPr>
        <w:t>Nel</w:t>
      </w:r>
      <w:r>
        <w:rPr>
          <w:rFonts w:ascii="Arial" w:hAnsi="Arial" w:cs="Arial"/>
          <w:color w:val="000000"/>
          <w:spacing w:val="26"/>
        </w:rPr>
        <w:t xml:space="preserve"> </w:t>
      </w:r>
      <w:r>
        <w:rPr>
          <w:rFonts w:ascii="Arial" w:hAnsi="Arial" w:cs="Arial"/>
          <w:color w:val="000000"/>
          <w:spacing w:val="1"/>
        </w:rPr>
        <w:t>c</w:t>
      </w:r>
      <w:r>
        <w:rPr>
          <w:rFonts w:ascii="Arial" w:hAnsi="Arial" w:cs="Arial"/>
          <w:color w:val="000000"/>
        </w:rPr>
        <w:t>aso</w:t>
      </w:r>
      <w:r>
        <w:rPr>
          <w:rFonts w:ascii="Arial" w:hAnsi="Arial" w:cs="Arial"/>
          <w:color w:val="000000"/>
          <w:spacing w:val="24"/>
        </w:rPr>
        <w:t xml:space="preserve"> </w:t>
      </w:r>
      <w:r>
        <w:rPr>
          <w:rFonts w:ascii="Arial" w:hAnsi="Arial" w:cs="Arial"/>
          <w:color w:val="000000"/>
        </w:rPr>
        <w:t>in</w:t>
      </w:r>
      <w:r>
        <w:rPr>
          <w:rFonts w:ascii="Arial" w:hAnsi="Arial" w:cs="Arial"/>
          <w:color w:val="000000"/>
          <w:spacing w:val="26"/>
        </w:rPr>
        <w:t xml:space="preserve"> </w:t>
      </w:r>
      <w:r>
        <w:rPr>
          <w:rFonts w:ascii="Arial" w:hAnsi="Arial" w:cs="Arial"/>
          <w:color w:val="000000"/>
          <w:spacing w:val="1"/>
        </w:rPr>
        <w:t>c</w:t>
      </w:r>
      <w:r>
        <w:rPr>
          <w:rFonts w:ascii="Arial" w:hAnsi="Arial" w:cs="Arial"/>
          <w:color w:val="000000"/>
        </w:rPr>
        <w:t>ui</w:t>
      </w:r>
      <w:r>
        <w:rPr>
          <w:rFonts w:ascii="Arial" w:hAnsi="Arial" w:cs="Arial"/>
          <w:color w:val="000000"/>
          <w:spacing w:val="26"/>
        </w:rPr>
        <w:t xml:space="preserve"> </w:t>
      </w:r>
      <w:r>
        <w:rPr>
          <w:rFonts w:ascii="Arial" w:hAnsi="Arial" w:cs="Arial"/>
          <w:color w:val="000000"/>
          <w:spacing w:val="1"/>
        </w:rPr>
        <w:t>s</w:t>
      </w:r>
      <w:r>
        <w:rPr>
          <w:rFonts w:ascii="Arial" w:hAnsi="Arial" w:cs="Arial"/>
          <w:color w:val="000000"/>
        </w:rPr>
        <w:t>i</w:t>
      </w:r>
      <w:r>
        <w:rPr>
          <w:rFonts w:ascii="Arial" w:hAnsi="Arial" w:cs="Arial"/>
          <w:color w:val="000000"/>
          <w:spacing w:val="27"/>
        </w:rPr>
        <w:t xml:space="preserve"> </w:t>
      </w:r>
      <w:r>
        <w:rPr>
          <w:rFonts w:ascii="Arial" w:hAnsi="Arial" w:cs="Arial"/>
          <w:color w:val="000000"/>
        </w:rPr>
        <w:t>verifichino,</w:t>
      </w:r>
      <w:r>
        <w:rPr>
          <w:rFonts w:ascii="Arial" w:hAnsi="Arial" w:cs="Arial"/>
          <w:color w:val="000000"/>
          <w:spacing w:val="18"/>
        </w:rPr>
        <w:t xml:space="preserve"> </w:t>
      </w:r>
      <w:r>
        <w:rPr>
          <w:rFonts w:ascii="Arial" w:hAnsi="Arial" w:cs="Arial"/>
          <w:color w:val="000000"/>
        </w:rPr>
        <w:t>in</w:t>
      </w:r>
      <w:r>
        <w:rPr>
          <w:rFonts w:ascii="Arial" w:hAnsi="Arial" w:cs="Arial"/>
          <w:color w:val="000000"/>
          <w:spacing w:val="26"/>
        </w:rPr>
        <w:t xml:space="preserve"> </w:t>
      </w:r>
      <w:r>
        <w:rPr>
          <w:rFonts w:ascii="Arial" w:hAnsi="Arial" w:cs="Arial"/>
          <w:color w:val="000000"/>
        </w:rPr>
        <w:t>si</w:t>
      </w:r>
      <w:r>
        <w:rPr>
          <w:rFonts w:ascii="Arial" w:hAnsi="Arial" w:cs="Arial"/>
          <w:color w:val="000000"/>
          <w:spacing w:val="-1"/>
        </w:rPr>
        <w:t>n</w:t>
      </w:r>
      <w:r>
        <w:rPr>
          <w:rFonts w:ascii="Arial" w:hAnsi="Arial" w:cs="Arial"/>
          <w:color w:val="000000"/>
        </w:rPr>
        <w:t>gole</w:t>
      </w:r>
      <w:r>
        <w:rPr>
          <w:rFonts w:ascii="Arial" w:hAnsi="Arial" w:cs="Arial"/>
          <w:color w:val="000000"/>
          <w:spacing w:val="22"/>
        </w:rPr>
        <w:t xml:space="preserve"> </w:t>
      </w:r>
      <w:r>
        <w:rPr>
          <w:rFonts w:ascii="Arial" w:hAnsi="Arial" w:cs="Arial"/>
          <w:color w:val="000000"/>
        </w:rPr>
        <w:t>Azien</w:t>
      </w:r>
      <w:r>
        <w:rPr>
          <w:rFonts w:ascii="Arial" w:hAnsi="Arial" w:cs="Arial"/>
          <w:color w:val="000000"/>
          <w:spacing w:val="-1"/>
        </w:rPr>
        <w:t>d</w:t>
      </w:r>
      <w:r>
        <w:rPr>
          <w:rFonts w:ascii="Arial" w:hAnsi="Arial" w:cs="Arial"/>
          <w:color w:val="000000"/>
        </w:rPr>
        <w:t>e,</w:t>
      </w:r>
      <w:r>
        <w:rPr>
          <w:rFonts w:ascii="Arial" w:hAnsi="Arial" w:cs="Arial"/>
          <w:color w:val="000000"/>
          <w:spacing w:val="20"/>
        </w:rPr>
        <w:t xml:space="preserve"> </w:t>
      </w:r>
      <w:r>
        <w:rPr>
          <w:rFonts w:ascii="Arial" w:hAnsi="Arial" w:cs="Arial"/>
          <w:color w:val="000000"/>
        </w:rPr>
        <w:t>andamenti</w:t>
      </w:r>
      <w:r>
        <w:rPr>
          <w:rFonts w:ascii="Arial" w:hAnsi="Arial" w:cs="Arial"/>
          <w:color w:val="000000"/>
          <w:spacing w:val="19"/>
        </w:rPr>
        <w:t xml:space="preserve"> </w:t>
      </w:r>
      <w:r>
        <w:rPr>
          <w:rFonts w:ascii="Arial" w:hAnsi="Arial" w:cs="Arial"/>
          <w:color w:val="000000"/>
        </w:rPr>
        <w:t>abnormi</w:t>
      </w:r>
      <w:r>
        <w:rPr>
          <w:rFonts w:ascii="Arial" w:hAnsi="Arial" w:cs="Arial"/>
          <w:color w:val="000000"/>
          <w:spacing w:val="21"/>
        </w:rPr>
        <w:t xml:space="preserve"> </w:t>
      </w:r>
      <w:r>
        <w:rPr>
          <w:rFonts w:ascii="Arial" w:hAnsi="Arial" w:cs="Arial"/>
          <w:color w:val="000000"/>
        </w:rPr>
        <w:t>nella</w:t>
      </w:r>
      <w:r>
        <w:rPr>
          <w:rFonts w:ascii="Arial" w:hAnsi="Arial" w:cs="Arial"/>
          <w:color w:val="000000"/>
          <w:spacing w:val="24"/>
        </w:rPr>
        <w:t xml:space="preserve"> </w:t>
      </w:r>
      <w:r>
        <w:rPr>
          <w:rFonts w:ascii="Arial" w:hAnsi="Arial" w:cs="Arial"/>
          <w:color w:val="000000"/>
          <w:spacing w:val="1"/>
        </w:rPr>
        <w:t>c</w:t>
      </w:r>
      <w:r>
        <w:rPr>
          <w:rFonts w:ascii="Arial" w:hAnsi="Arial" w:cs="Arial"/>
          <w:color w:val="000000"/>
        </w:rPr>
        <w:t>orrel</w:t>
      </w:r>
      <w:r>
        <w:rPr>
          <w:rFonts w:ascii="Arial" w:hAnsi="Arial" w:cs="Arial"/>
          <w:color w:val="000000"/>
          <w:spacing w:val="-1"/>
        </w:rPr>
        <w:t>a</w:t>
      </w:r>
      <w:r>
        <w:rPr>
          <w:rFonts w:ascii="Arial" w:hAnsi="Arial" w:cs="Arial"/>
          <w:color w:val="000000"/>
        </w:rPr>
        <w:t>zione</w:t>
      </w:r>
      <w:r>
        <w:rPr>
          <w:rFonts w:ascii="Arial" w:hAnsi="Arial" w:cs="Arial"/>
          <w:color w:val="000000"/>
          <w:spacing w:val="17"/>
        </w:rPr>
        <w:t xml:space="preserve"> </w:t>
      </w:r>
      <w:r>
        <w:rPr>
          <w:rFonts w:ascii="Arial" w:hAnsi="Arial" w:cs="Arial"/>
          <w:color w:val="000000"/>
        </w:rPr>
        <w:t>tra</w:t>
      </w:r>
      <w:r>
        <w:rPr>
          <w:rFonts w:ascii="Arial" w:hAnsi="Arial" w:cs="Arial"/>
          <w:color w:val="000000"/>
          <w:spacing w:val="26"/>
        </w:rPr>
        <w:t xml:space="preserve"> </w:t>
      </w:r>
      <w:r>
        <w:rPr>
          <w:rFonts w:ascii="Arial" w:hAnsi="Arial" w:cs="Arial"/>
          <w:color w:val="000000"/>
        </w:rPr>
        <w:t>la produttività realizzata</w:t>
      </w:r>
      <w:r>
        <w:rPr>
          <w:rFonts w:ascii="Arial" w:hAnsi="Arial" w:cs="Arial"/>
          <w:color w:val="000000"/>
          <w:spacing w:val="1"/>
        </w:rPr>
        <w:t xml:space="preserve"> </w:t>
      </w:r>
      <w:r>
        <w:rPr>
          <w:rFonts w:ascii="Arial" w:hAnsi="Arial" w:cs="Arial"/>
          <w:color w:val="000000"/>
        </w:rPr>
        <w:t>e</w:t>
      </w:r>
      <w:r>
        <w:rPr>
          <w:rFonts w:ascii="Arial" w:hAnsi="Arial" w:cs="Arial"/>
          <w:color w:val="000000"/>
          <w:spacing w:val="10"/>
        </w:rPr>
        <w:t xml:space="preserve"> </w:t>
      </w:r>
      <w:r>
        <w:rPr>
          <w:rFonts w:ascii="Arial" w:hAnsi="Arial" w:cs="Arial"/>
          <w:color w:val="000000"/>
        </w:rPr>
        <w:t>i</w:t>
      </w:r>
      <w:r>
        <w:rPr>
          <w:rFonts w:ascii="Arial" w:hAnsi="Arial" w:cs="Arial"/>
          <w:color w:val="000000"/>
          <w:spacing w:val="11"/>
        </w:rPr>
        <w:t xml:space="preserve"> </w:t>
      </w:r>
      <w:r>
        <w:rPr>
          <w:rFonts w:ascii="Arial" w:hAnsi="Arial" w:cs="Arial"/>
          <w:color w:val="000000"/>
        </w:rPr>
        <w:t>bene</w:t>
      </w:r>
      <w:r>
        <w:rPr>
          <w:rFonts w:ascii="Arial" w:hAnsi="Arial" w:cs="Arial"/>
          <w:color w:val="000000"/>
          <w:spacing w:val="-1"/>
        </w:rPr>
        <w:t>f</w:t>
      </w:r>
      <w:r>
        <w:rPr>
          <w:rFonts w:ascii="Arial" w:hAnsi="Arial" w:cs="Arial"/>
          <w:color w:val="000000"/>
        </w:rPr>
        <w:t>ici</w:t>
      </w:r>
      <w:r>
        <w:rPr>
          <w:rFonts w:ascii="Arial" w:hAnsi="Arial" w:cs="Arial"/>
          <w:color w:val="000000"/>
          <w:spacing w:val="3"/>
        </w:rPr>
        <w:t xml:space="preserve"> </w:t>
      </w:r>
      <w:r>
        <w:rPr>
          <w:rFonts w:ascii="Arial" w:hAnsi="Arial" w:cs="Arial"/>
          <w:color w:val="000000"/>
        </w:rPr>
        <w:t>economici</w:t>
      </w:r>
      <w:r>
        <w:rPr>
          <w:rFonts w:ascii="Arial" w:hAnsi="Arial" w:cs="Arial"/>
          <w:color w:val="000000"/>
          <w:spacing w:val="1"/>
        </w:rPr>
        <w:t xml:space="preserve"> </w:t>
      </w:r>
      <w:r>
        <w:rPr>
          <w:rFonts w:ascii="Arial" w:hAnsi="Arial" w:cs="Arial"/>
          <w:color w:val="000000"/>
        </w:rPr>
        <w:t>da</w:t>
      </w:r>
      <w:r>
        <w:rPr>
          <w:rFonts w:ascii="Arial" w:hAnsi="Arial" w:cs="Arial"/>
          <w:color w:val="000000"/>
          <w:spacing w:val="9"/>
        </w:rPr>
        <w:t xml:space="preserve"> </w:t>
      </w:r>
      <w:r>
        <w:rPr>
          <w:rFonts w:ascii="Arial" w:hAnsi="Arial" w:cs="Arial"/>
          <w:color w:val="000000"/>
        </w:rPr>
        <w:t>erogare,</w:t>
      </w:r>
      <w:r>
        <w:rPr>
          <w:rFonts w:ascii="Arial" w:hAnsi="Arial" w:cs="Arial"/>
          <w:color w:val="000000"/>
          <w:spacing w:val="3"/>
        </w:rPr>
        <w:t xml:space="preserve"> </w:t>
      </w:r>
      <w:r>
        <w:rPr>
          <w:rFonts w:ascii="Arial" w:hAnsi="Arial" w:cs="Arial"/>
          <w:color w:val="000000"/>
        </w:rPr>
        <w:t>la</w:t>
      </w:r>
      <w:r>
        <w:rPr>
          <w:rFonts w:ascii="Arial" w:hAnsi="Arial" w:cs="Arial"/>
          <w:color w:val="000000"/>
          <w:spacing w:val="9"/>
        </w:rPr>
        <w:t xml:space="preserve"> </w:t>
      </w:r>
      <w:r>
        <w:rPr>
          <w:rFonts w:ascii="Arial" w:hAnsi="Arial" w:cs="Arial"/>
          <w:color w:val="000000"/>
          <w:spacing w:val="3"/>
        </w:rPr>
        <w:t>s</w:t>
      </w:r>
      <w:r>
        <w:rPr>
          <w:rFonts w:ascii="Arial" w:hAnsi="Arial" w:cs="Arial"/>
          <w:color w:val="000000"/>
        </w:rPr>
        <w:t>ituazi</w:t>
      </w:r>
      <w:r>
        <w:rPr>
          <w:rFonts w:ascii="Arial" w:hAnsi="Arial" w:cs="Arial"/>
          <w:color w:val="000000"/>
          <w:spacing w:val="-1"/>
        </w:rPr>
        <w:t>o</w:t>
      </w:r>
      <w:r>
        <w:rPr>
          <w:rFonts w:ascii="Arial" w:hAnsi="Arial" w:cs="Arial"/>
          <w:color w:val="000000"/>
        </w:rPr>
        <w:t>ne</w:t>
      </w:r>
      <w:r>
        <w:rPr>
          <w:rFonts w:ascii="Arial" w:hAnsi="Arial" w:cs="Arial"/>
          <w:color w:val="000000"/>
          <w:spacing w:val="2"/>
        </w:rPr>
        <w:t xml:space="preserve"> </w:t>
      </w:r>
      <w:r>
        <w:rPr>
          <w:rFonts w:ascii="Arial" w:hAnsi="Arial" w:cs="Arial"/>
          <w:color w:val="000000"/>
        </w:rPr>
        <w:t>verrà</w:t>
      </w:r>
      <w:r>
        <w:rPr>
          <w:rFonts w:ascii="Arial" w:hAnsi="Arial" w:cs="Arial"/>
          <w:color w:val="000000"/>
          <w:spacing w:val="7"/>
        </w:rPr>
        <w:t xml:space="preserve"> </w:t>
      </w:r>
      <w:r>
        <w:rPr>
          <w:rFonts w:ascii="Arial" w:hAnsi="Arial" w:cs="Arial"/>
          <w:color w:val="000000"/>
        </w:rPr>
        <w:t>rimessa</w:t>
      </w:r>
      <w:r>
        <w:rPr>
          <w:rFonts w:ascii="Arial" w:hAnsi="Arial" w:cs="Arial"/>
          <w:color w:val="000000"/>
          <w:spacing w:val="4"/>
        </w:rPr>
        <w:t xml:space="preserve"> </w:t>
      </w:r>
      <w:r>
        <w:rPr>
          <w:rFonts w:ascii="Arial" w:hAnsi="Arial" w:cs="Arial"/>
          <w:color w:val="000000"/>
        </w:rPr>
        <w:t>alla valutazione</w:t>
      </w:r>
      <w:r>
        <w:rPr>
          <w:rFonts w:ascii="Arial" w:hAnsi="Arial" w:cs="Arial"/>
          <w:color w:val="000000"/>
          <w:spacing w:val="-12"/>
        </w:rPr>
        <w:t xml:space="preserve"> </w:t>
      </w:r>
      <w:r>
        <w:rPr>
          <w:rFonts w:ascii="Arial" w:hAnsi="Arial" w:cs="Arial"/>
          <w:color w:val="000000"/>
        </w:rPr>
        <w:t>congiunta</w:t>
      </w:r>
      <w:r>
        <w:rPr>
          <w:rFonts w:ascii="Arial" w:hAnsi="Arial" w:cs="Arial"/>
          <w:color w:val="000000"/>
          <w:spacing w:val="-10"/>
        </w:rPr>
        <w:t xml:space="preserve"> </w:t>
      </w:r>
      <w:r>
        <w:rPr>
          <w:rFonts w:ascii="Arial" w:hAnsi="Arial" w:cs="Arial"/>
          <w:color w:val="000000"/>
          <w:spacing w:val="-1"/>
        </w:rPr>
        <w:t>d</w:t>
      </w:r>
      <w:r>
        <w:rPr>
          <w:rFonts w:ascii="Arial" w:hAnsi="Arial" w:cs="Arial"/>
          <w:color w:val="000000"/>
        </w:rPr>
        <w:t>elle</w:t>
      </w:r>
      <w:r>
        <w:rPr>
          <w:rFonts w:ascii="Arial" w:hAnsi="Arial" w:cs="Arial"/>
          <w:color w:val="000000"/>
          <w:spacing w:val="-5"/>
        </w:rPr>
        <w:t xml:space="preserve"> </w:t>
      </w:r>
      <w:r>
        <w:rPr>
          <w:rFonts w:ascii="Arial" w:hAnsi="Arial" w:cs="Arial"/>
          <w:color w:val="000000"/>
        </w:rPr>
        <w:t>parti</w:t>
      </w:r>
      <w:r>
        <w:rPr>
          <w:rFonts w:ascii="Arial" w:hAnsi="Arial" w:cs="Arial"/>
          <w:color w:val="000000"/>
          <w:spacing w:val="-4"/>
        </w:rPr>
        <w:t xml:space="preserve"> </w:t>
      </w:r>
      <w:r>
        <w:rPr>
          <w:rFonts w:ascii="Arial" w:hAnsi="Arial" w:cs="Arial"/>
          <w:color w:val="000000"/>
        </w:rPr>
        <w:t>stipulanti.</w:t>
      </w:r>
    </w:p>
    <w:p w:rsidR="008D5A6C" w:rsidRDefault="008D5A6C">
      <w:pPr>
        <w:widowControl w:val="0"/>
        <w:autoSpaceDE w:val="0"/>
        <w:autoSpaceDN w:val="0"/>
        <w:adjustRightInd w:val="0"/>
        <w:spacing w:after="0" w:line="254" w:lineRule="exact"/>
        <w:ind w:left="397" w:right="53" w:hanging="283"/>
        <w:jc w:val="both"/>
        <w:rPr>
          <w:rFonts w:ascii="Arial" w:hAnsi="Arial" w:cs="Arial"/>
          <w:color w:val="000000"/>
        </w:rPr>
      </w:pPr>
      <w:r>
        <w:rPr>
          <w:rFonts w:ascii="Arial" w:hAnsi="Arial" w:cs="Arial"/>
          <w:color w:val="000000"/>
        </w:rPr>
        <w:t>9. Le</w:t>
      </w:r>
      <w:r>
        <w:rPr>
          <w:rFonts w:ascii="Arial" w:hAnsi="Arial" w:cs="Arial"/>
          <w:color w:val="000000"/>
          <w:spacing w:val="9"/>
        </w:rPr>
        <w:t xml:space="preserve"> </w:t>
      </w:r>
      <w:r>
        <w:rPr>
          <w:rFonts w:ascii="Arial" w:hAnsi="Arial" w:cs="Arial"/>
          <w:color w:val="000000"/>
        </w:rPr>
        <w:t>parti</w:t>
      </w:r>
      <w:r>
        <w:rPr>
          <w:rFonts w:ascii="Arial" w:hAnsi="Arial" w:cs="Arial"/>
          <w:color w:val="000000"/>
          <w:spacing w:val="8"/>
        </w:rPr>
        <w:t xml:space="preserve"> </w:t>
      </w:r>
      <w:r>
        <w:rPr>
          <w:rFonts w:ascii="Arial" w:hAnsi="Arial" w:cs="Arial"/>
          <w:color w:val="000000"/>
        </w:rPr>
        <w:t>nel</w:t>
      </w:r>
      <w:r>
        <w:rPr>
          <w:rFonts w:ascii="Arial" w:hAnsi="Arial" w:cs="Arial"/>
          <w:color w:val="000000"/>
          <w:spacing w:val="9"/>
        </w:rPr>
        <w:t xml:space="preserve"> </w:t>
      </w:r>
      <w:r>
        <w:rPr>
          <w:rFonts w:ascii="Arial" w:hAnsi="Arial" w:cs="Arial"/>
          <w:color w:val="000000"/>
          <w:spacing w:val="1"/>
        </w:rPr>
        <w:t>c</w:t>
      </w:r>
      <w:r>
        <w:rPr>
          <w:rFonts w:ascii="Arial" w:hAnsi="Arial" w:cs="Arial"/>
          <w:color w:val="000000"/>
        </w:rPr>
        <w:t>onvenire</w:t>
      </w:r>
      <w:r>
        <w:rPr>
          <w:rFonts w:ascii="Arial" w:hAnsi="Arial" w:cs="Arial"/>
          <w:color w:val="000000"/>
          <w:spacing w:val="1"/>
        </w:rPr>
        <w:t xml:space="preserve"> c</w:t>
      </w:r>
      <w:r>
        <w:rPr>
          <w:rFonts w:ascii="Arial" w:hAnsi="Arial" w:cs="Arial"/>
          <w:color w:val="000000"/>
        </w:rPr>
        <w:t>he</w:t>
      </w:r>
      <w:r>
        <w:rPr>
          <w:rFonts w:ascii="Arial" w:hAnsi="Arial" w:cs="Arial"/>
          <w:color w:val="000000"/>
          <w:spacing w:val="8"/>
        </w:rPr>
        <w:t xml:space="preserve"> </w:t>
      </w:r>
      <w:r>
        <w:rPr>
          <w:rFonts w:ascii="Arial" w:hAnsi="Arial" w:cs="Arial"/>
          <w:color w:val="000000"/>
        </w:rPr>
        <w:t>il</w:t>
      </w:r>
      <w:r>
        <w:rPr>
          <w:rFonts w:ascii="Arial" w:hAnsi="Arial" w:cs="Arial"/>
          <w:color w:val="000000"/>
          <w:spacing w:val="11"/>
        </w:rPr>
        <w:t xml:space="preserve"> </w:t>
      </w:r>
      <w:r>
        <w:rPr>
          <w:rFonts w:ascii="Arial" w:hAnsi="Arial" w:cs="Arial"/>
          <w:color w:val="000000"/>
        </w:rPr>
        <w:t>rispe</w:t>
      </w:r>
      <w:r>
        <w:rPr>
          <w:rFonts w:ascii="Arial" w:hAnsi="Arial" w:cs="Arial"/>
          <w:color w:val="000000"/>
          <w:spacing w:val="-1"/>
        </w:rPr>
        <w:t>t</w:t>
      </w:r>
      <w:r>
        <w:rPr>
          <w:rFonts w:ascii="Arial" w:hAnsi="Arial" w:cs="Arial"/>
          <w:color w:val="000000"/>
        </w:rPr>
        <w:t>to</w:t>
      </w:r>
      <w:r>
        <w:rPr>
          <w:rFonts w:ascii="Arial" w:hAnsi="Arial" w:cs="Arial"/>
          <w:color w:val="000000"/>
          <w:spacing w:val="5"/>
        </w:rPr>
        <w:t xml:space="preserve"> </w:t>
      </w:r>
      <w:r>
        <w:rPr>
          <w:rFonts w:ascii="Arial" w:hAnsi="Arial" w:cs="Arial"/>
          <w:color w:val="000000"/>
        </w:rPr>
        <w:t>delle</w:t>
      </w:r>
      <w:r>
        <w:rPr>
          <w:rFonts w:ascii="Arial" w:hAnsi="Arial" w:cs="Arial"/>
          <w:color w:val="000000"/>
          <w:spacing w:val="7"/>
        </w:rPr>
        <w:t xml:space="preserve"> </w:t>
      </w:r>
      <w:r>
        <w:rPr>
          <w:rFonts w:ascii="Arial" w:hAnsi="Arial" w:cs="Arial"/>
          <w:color w:val="000000"/>
          <w:spacing w:val="-1"/>
        </w:rPr>
        <w:t>d</w:t>
      </w:r>
      <w:r>
        <w:rPr>
          <w:rFonts w:ascii="Arial" w:hAnsi="Arial" w:cs="Arial"/>
          <w:color w:val="000000"/>
        </w:rPr>
        <w:t>isposizio</w:t>
      </w:r>
      <w:r>
        <w:rPr>
          <w:rFonts w:ascii="Arial" w:hAnsi="Arial" w:cs="Arial"/>
          <w:color w:val="000000"/>
          <w:spacing w:val="-1"/>
        </w:rPr>
        <w:t>n</w:t>
      </w:r>
      <w:r>
        <w:rPr>
          <w:rFonts w:ascii="Arial" w:hAnsi="Arial" w:cs="Arial"/>
          <w:color w:val="000000"/>
        </w:rPr>
        <w:t>i</w:t>
      </w:r>
      <w:r>
        <w:rPr>
          <w:rFonts w:ascii="Arial" w:hAnsi="Arial" w:cs="Arial"/>
          <w:color w:val="000000"/>
          <w:spacing w:val="1"/>
        </w:rPr>
        <w:t xml:space="preserve"> s</w:t>
      </w:r>
      <w:r>
        <w:rPr>
          <w:rFonts w:ascii="Arial" w:hAnsi="Arial" w:cs="Arial"/>
          <w:color w:val="000000"/>
        </w:rPr>
        <w:t>opra</w:t>
      </w:r>
      <w:r>
        <w:rPr>
          <w:rFonts w:ascii="Arial" w:hAnsi="Arial" w:cs="Arial"/>
          <w:color w:val="000000"/>
          <w:spacing w:val="6"/>
        </w:rPr>
        <w:t xml:space="preserve"> </w:t>
      </w:r>
      <w:r>
        <w:rPr>
          <w:rFonts w:ascii="Arial" w:hAnsi="Arial" w:cs="Arial"/>
          <w:color w:val="000000"/>
        </w:rPr>
        <w:t>definite</w:t>
      </w:r>
      <w:r>
        <w:rPr>
          <w:rFonts w:ascii="Arial" w:hAnsi="Arial" w:cs="Arial"/>
          <w:color w:val="000000"/>
          <w:spacing w:val="4"/>
        </w:rPr>
        <w:t xml:space="preserve"> </w:t>
      </w:r>
      <w:r>
        <w:rPr>
          <w:rFonts w:ascii="Arial" w:hAnsi="Arial" w:cs="Arial"/>
          <w:color w:val="000000"/>
        </w:rPr>
        <w:t>costit</w:t>
      </w:r>
      <w:r>
        <w:rPr>
          <w:rFonts w:ascii="Arial" w:hAnsi="Arial" w:cs="Arial"/>
          <w:color w:val="000000"/>
          <w:spacing w:val="-1"/>
        </w:rPr>
        <w:t>u</w:t>
      </w:r>
      <w:r>
        <w:rPr>
          <w:rFonts w:ascii="Arial" w:hAnsi="Arial" w:cs="Arial"/>
          <w:color w:val="000000"/>
        </w:rPr>
        <w:t>isce</w:t>
      </w:r>
      <w:r>
        <w:rPr>
          <w:rFonts w:ascii="Arial" w:hAnsi="Arial" w:cs="Arial"/>
          <w:color w:val="000000"/>
          <w:spacing w:val="1"/>
        </w:rPr>
        <w:t xml:space="preserve"> c</w:t>
      </w:r>
      <w:r>
        <w:rPr>
          <w:rFonts w:ascii="Arial" w:hAnsi="Arial" w:cs="Arial"/>
          <w:color w:val="000000"/>
        </w:rPr>
        <w:t>ondizio</w:t>
      </w:r>
      <w:r>
        <w:rPr>
          <w:rFonts w:ascii="Arial" w:hAnsi="Arial" w:cs="Arial"/>
          <w:color w:val="000000"/>
          <w:spacing w:val="-1"/>
        </w:rPr>
        <w:t>n</w:t>
      </w:r>
      <w:r>
        <w:rPr>
          <w:rFonts w:ascii="Arial" w:hAnsi="Arial" w:cs="Arial"/>
          <w:color w:val="000000"/>
        </w:rPr>
        <w:t>e essenzi</w:t>
      </w:r>
      <w:r>
        <w:rPr>
          <w:rFonts w:ascii="Arial" w:hAnsi="Arial" w:cs="Arial"/>
          <w:color w:val="000000"/>
          <w:spacing w:val="-1"/>
        </w:rPr>
        <w:t>a</w:t>
      </w:r>
      <w:r>
        <w:rPr>
          <w:rFonts w:ascii="Arial" w:hAnsi="Arial" w:cs="Arial"/>
          <w:color w:val="000000"/>
        </w:rPr>
        <w:t xml:space="preserve">le  </w:t>
      </w:r>
      <w:r>
        <w:rPr>
          <w:rFonts w:ascii="Arial" w:hAnsi="Arial" w:cs="Arial"/>
          <w:color w:val="000000"/>
          <w:spacing w:val="29"/>
        </w:rPr>
        <w:t xml:space="preserve"> </w:t>
      </w:r>
      <w:r>
        <w:rPr>
          <w:rFonts w:ascii="Arial" w:hAnsi="Arial" w:cs="Arial"/>
          <w:color w:val="000000"/>
        </w:rPr>
        <w:t xml:space="preserve">per  </w:t>
      </w:r>
      <w:r>
        <w:rPr>
          <w:rFonts w:ascii="Arial" w:hAnsi="Arial" w:cs="Arial"/>
          <w:color w:val="000000"/>
          <w:spacing w:val="37"/>
        </w:rPr>
        <w:t xml:space="preserve"> </w:t>
      </w:r>
      <w:r>
        <w:rPr>
          <w:rFonts w:ascii="Arial" w:hAnsi="Arial" w:cs="Arial"/>
          <w:color w:val="000000"/>
        </w:rPr>
        <w:t>ass</w:t>
      </w:r>
      <w:r>
        <w:rPr>
          <w:rFonts w:ascii="Arial" w:hAnsi="Arial" w:cs="Arial"/>
          <w:color w:val="000000"/>
          <w:spacing w:val="-1"/>
        </w:rPr>
        <w:t>i</w:t>
      </w:r>
      <w:r>
        <w:rPr>
          <w:rFonts w:ascii="Arial" w:hAnsi="Arial" w:cs="Arial"/>
          <w:color w:val="000000"/>
          <w:spacing w:val="1"/>
        </w:rPr>
        <w:t>c</w:t>
      </w:r>
      <w:r>
        <w:rPr>
          <w:rFonts w:ascii="Arial" w:hAnsi="Arial" w:cs="Arial"/>
          <w:color w:val="000000"/>
        </w:rPr>
        <w:t xml:space="preserve">urare  </w:t>
      </w:r>
      <w:r>
        <w:rPr>
          <w:rFonts w:ascii="Arial" w:hAnsi="Arial" w:cs="Arial"/>
          <w:color w:val="000000"/>
          <w:spacing w:val="30"/>
        </w:rPr>
        <w:t xml:space="preserve"> </w:t>
      </w:r>
      <w:r>
        <w:rPr>
          <w:rFonts w:ascii="Arial" w:hAnsi="Arial" w:cs="Arial"/>
          <w:color w:val="000000"/>
        </w:rPr>
        <w:t>st</w:t>
      </w:r>
      <w:r>
        <w:rPr>
          <w:rFonts w:ascii="Arial" w:hAnsi="Arial" w:cs="Arial"/>
          <w:color w:val="000000"/>
          <w:spacing w:val="-1"/>
        </w:rPr>
        <w:t>a</w:t>
      </w:r>
      <w:r>
        <w:rPr>
          <w:rFonts w:ascii="Arial" w:hAnsi="Arial" w:cs="Arial"/>
          <w:color w:val="000000"/>
        </w:rPr>
        <w:t xml:space="preserve">bilità  </w:t>
      </w:r>
      <w:r>
        <w:rPr>
          <w:rFonts w:ascii="Arial" w:hAnsi="Arial" w:cs="Arial"/>
          <w:color w:val="000000"/>
          <w:spacing w:val="32"/>
        </w:rPr>
        <w:t xml:space="preserve"> </w:t>
      </w:r>
      <w:r>
        <w:rPr>
          <w:rFonts w:ascii="Arial" w:hAnsi="Arial" w:cs="Arial"/>
          <w:color w:val="000000"/>
        </w:rPr>
        <w:t xml:space="preserve">e  </w:t>
      </w:r>
      <w:r>
        <w:rPr>
          <w:rFonts w:ascii="Arial" w:hAnsi="Arial" w:cs="Arial"/>
          <w:color w:val="000000"/>
          <w:spacing w:val="39"/>
        </w:rPr>
        <w:t xml:space="preserve"> </w:t>
      </w:r>
      <w:r>
        <w:rPr>
          <w:rFonts w:ascii="Arial" w:hAnsi="Arial" w:cs="Arial"/>
          <w:color w:val="000000"/>
        </w:rPr>
        <w:t xml:space="preserve">certezza  </w:t>
      </w:r>
      <w:r>
        <w:rPr>
          <w:rFonts w:ascii="Arial" w:hAnsi="Arial" w:cs="Arial"/>
          <w:color w:val="000000"/>
          <w:spacing w:val="32"/>
        </w:rPr>
        <w:t xml:space="preserve"> </w:t>
      </w:r>
      <w:r>
        <w:rPr>
          <w:rFonts w:ascii="Arial" w:hAnsi="Arial" w:cs="Arial"/>
          <w:color w:val="000000"/>
          <w:spacing w:val="-1"/>
        </w:rPr>
        <w:t>a</w:t>
      </w:r>
      <w:r>
        <w:rPr>
          <w:rFonts w:ascii="Arial" w:hAnsi="Arial" w:cs="Arial"/>
          <w:color w:val="000000"/>
        </w:rPr>
        <w:t xml:space="preserve">i  </w:t>
      </w:r>
      <w:r>
        <w:rPr>
          <w:rFonts w:ascii="Arial" w:hAnsi="Arial" w:cs="Arial"/>
          <w:color w:val="000000"/>
          <w:spacing w:val="37"/>
        </w:rPr>
        <w:t xml:space="preserve"> </w:t>
      </w:r>
      <w:r>
        <w:rPr>
          <w:rFonts w:ascii="Arial" w:hAnsi="Arial" w:cs="Arial"/>
          <w:color w:val="000000"/>
        </w:rPr>
        <w:t xml:space="preserve">reciproci  </w:t>
      </w:r>
      <w:r>
        <w:rPr>
          <w:rFonts w:ascii="Arial" w:hAnsi="Arial" w:cs="Arial"/>
          <w:color w:val="000000"/>
          <w:spacing w:val="31"/>
        </w:rPr>
        <w:t xml:space="preserve"> </w:t>
      </w:r>
      <w:r>
        <w:rPr>
          <w:rFonts w:ascii="Arial" w:hAnsi="Arial" w:cs="Arial"/>
          <w:color w:val="000000"/>
        </w:rPr>
        <w:t xml:space="preserve">rapporti,  </w:t>
      </w:r>
      <w:r>
        <w:rPr>
          <w:rFonts w:ascii="Arial" w:hAnsi="Arial" w:cs="Arial"/>
          <w:color w:val="000000"/>
          <w:spacing w:val="31"/>
        </w:rPr>
        <w:t xml:space="preserve"> </w:t>
      </w:r>
      <w:r>
        <w:rPr>
          <w:rFonts w:ascii="Arial" w:hAnsi="Arial" w:cs="Arial"/>
          <w:color w:val="000000"/>
        </w:rPr>
        <w:t xml:space="preserve">si  </w:t>
      </w:r>
      <w:r>
        <w:rPr>
          <w:rFonts w:ascii="Arial" w:hAnsi="Arial" w:cs="Arial"/>
          <w:color w:val="000000"/>
          <w:spacing w:val="39"/>
        </w:rPr>
        <w:t xml:space="preserve"> </w:t>
      </w:r>
      <w:r>
        <w:rPr>
          <w:rFonts w:ascii="Arial" w:hAnsi="Arial" w:cs="Arial"/>
          <w:color w:val="000000"/>
        </w:rPr>
        <w:t>impegnano</w:t>
      </w:r>
    </w:p>
    <w:p w:rsidR="008D5A6C" w:rsidRDefault="008D5A6C">
      <w:pPr>
        <w:widowControl w:val="0"/>
        <w:autoSpaceDE w:val="0"/>
        <w:autoSpaceDN w:val="0"/>
        <w:adjustRightInd w:val="0"/>
        <w:spacing w:after="0" w:line="248" w:lineRule="exact"/>
        <w:ind w:left="397" w:right="59"/>
        <w:jc w:val="both"/>
        <w:rPr>
          <w:rFonts w:ascii="Arial" w:hAnsi="Arial" w:cs="Arial"/>
          <w:color w:val="000000"/>
        </w:rPr>
      </w:pPr>
      <w:r>
        <w:rPr>
          <w:rFonts w:ascii="Arial" w:hAnsi="Arial" w:cs="Arial"/>
          <w:color w:val="000000"/>
        </w:rPr>
        <w:t>conseguen</w:t>
      </w:r>
      <w:r>
        <w:rPr>
          <w:rFonts w:ascii="Arial" w:hAnsi="Arial" w:cs="Arial"/>
          <w:color w:val="000000"/>
          <w:spacing w:val="-1"/>
        </w:rPr>
        <w:t>t</w:t>
      </w:r>
      <w:r>
        <w:rPr>
          <w:rFonts w:ascii="Arial" w:hAnsi="Arial" w:cs="Arial"/>
          <w:color w:val="000000"/>
        </w:rPr>
        <w:t>emente</w:t>
      </w:r>
      <w:r>
        <w:rPr>
          <w:rFonts w:ascii="Arial" w:hAnsi="Arial" w:cs="Arial"/>
          <w:color w:val="000000"/>
          <w:spacing w:val="24"/>
        </w:rPr>
        <w:t xml:space="preserve"> </w:t>
      </w:r>
      <w:r>
        <w:rPr>
          <w:rFonts w:ascii="Arial" w:hAnsi="Arial" w:cs="Arial"/>
          <w:color w:val="000000"/>
        </w:rPr>
        <w:t>ad</w:t>
      </w:r>
      <w:r>
        <w:rPr>
          <w:rFonts w:ascii="Arial" w:hAnsi="Arial" w:cs="Arial"/>
          <w:color w:val="000000"/>
          <w:spacing w:val="41"/>
        </w:rPr>
        <w:t xml:space="preserve"> </w:t>
      </w:r>
      <w:r>
        <w:rPr>
          <w:rFonts w:ascii="Arial" w:hAnsi="Arial" w:cs="Arial"/>
          <w:color w:val="000000"/>
        </w:rPr>
        <w:t>assumere</w:t>
      </w:r>
      <w:r>
        <w:rPr>
          <w:rFonts w:ascii="Arial" w:hAnsi="Arial" w:cs="Arial"/>
          <w:color w:val="000000"/>
          <w:spacing w:val="33"/>
        </w:rPr>
        <w:t xml:space="preserve"> </w:t>
      </w:r>
      <w:r>
        <w:rPr>
          <w:rFonts w:ascii="Arial" w:hAnsi="Arial" w:cs="Arial"/>
          <w:color w:val="000000"/>
          <w:spacing w:val="-1"/>
        </w:rPr>
        <w:t>c</w:t>
      </w:r>
      <w:r>
        <w:rPr>
          <w:rFonts w:ascii="Arial" w:hAnsi="Arial" w:cs="Arial"/>
          <w:color w:val="000000"/>
        </w:rPr>
        <w:t>omportam</w:t>
      </w:r>
      <w:r>
        <w:rPr>
          <w:rFonts w:ascii="Arial" w:hAnsi="Arial" w:cs="Arial"/>
          <w:color w:val="000000"/>
          <w:spacing w:val="1"/>
        </w:rPr>
        <w:t>e</w:t>
      </w:r>
      <w:r>
        <w:rPr>
          <w:rFonts w:ascii="Arial" w:hAnsi="Arial" w:cs="Arial"/>
          <w:color w:val="000000"/>
        </w:rPr>
        <w:t>nti</w:t>
      </w:r>
      <w:r>
        <w:rPr>
          <w:rFonts w:ascii="Arial" w:hAnsi="Arial" w:cs="Arial"/>
          <w:color w:val="000000"/>
          <w:spacing w:val="29"/>
        </w:rPr>
        <w:t xml:space="preserve"> </w:t>
      </w:r>
      <w:r>
        <w:rPr>
          <w:rFonts w:ascii="Arial" w:hAnsi="Arial" w:cs="Arial"/>
          <w:color w:val="000000"/>
        </w:rPr>
        <w:t>coeren</w:t>
      </w:r>
      <w:r>
        <w:rPr>
          <w:rFonts w:ascii="Arial" w:hAnsi="Arial" w:cs="Arial"/>
          <w:color w:val="000000"/>
          <w:spacing w:val="-1"/>
        </w:rPr>
        <w:t>t</w:t>
      </w:r>
      <w:r>
        <w:rPr>
          <w:rFonts w:ascii="Arial" w:hAnsi="Arial" w:cs="Arial"/>
          <w:color w:val="000000"/>
        </w:rPr>
        <w:t>i</w:t>
      </w:r>
      <w:r>
        <w:rPr>
          <w:rFonts w:ascii="Arial" w:hAnsi="Arial" w:cs="Arial"/>
          <w:color w:val="000000"/>
          <w:spacing w:val="34"/>
        </w:rPr>
        <w:t xml:space="preserve"> </w:t>
      </w:r>
      <w:r>
        <w:rPr>
          <w:rFonts w:ascii="Arial" w:hAnsi="Arial" w:cs="Arial"/>
          <w:color w:val="000000"/>
        </w:rPr>
        <w:t>ed</w:t>
      </w:r>
      <w:r>
        <w:rPr>
          <w:rFonts w:ascii="Arial" w:hAnsi="Arial" w:cs="Arial"/>
          <w:color w:val="000000"/>
          <w:spacing w:val="41"/>
        </w:rPr>
        <w:t xml:space="preserve"> </w:t>
      </w:r>
      <w:r>
        <w:rPr>
          <w:rFonts w:ascii="Arial" w:hAnsi="Arial" w:cs="Arial"/>
          <w:color w:val="000000"/>
        </w:rPr>
        <w:t>a</w:t>
      </w:r>
      <w:r>
        <w:rPr>
          <w:rFonts w:ascii="Arial" w:hAnsi="Arial" w:cs="Arial"/>
          <w:color w:val="000000"/>
          <w:spacing w:val="42"/>
        </w:rPr>
        <w:t xml:space="preserve"> </w:t>
      </w:r>
      <w:r>
        <w:rPr>
          <w:rFonts w:ascii="Arial" w:hAnsi="Arial" w:cs="Arial"/>
          <w:color w:val="000000"/>
        </w:rPr>
        <w:t>rimu</w:t>
      </w:r>
      <w:r>
        <w:rPr>
          <w:rFonts w:ascii="Arial" w:hAnsi="Arial" w:cs="Arial"/>
          <w:color w:val="000000"/>
          <w:spacing w:val="-1"/>
        </w:rPr>
        <w:t>o</w:t>
      </w:r>
      <w:r>
        <w:rPr>
          <w:rFonts w:ascii="Arial" w:hAnsi="Arial" w:cs="Arial"/>
          <w:color w:val="000000"/>
          <w:spacing w:val="1"/>
        </w:rPr>
        <w:t>v</w:t>
      </w:r>
      <w:r>
        <w:rPr>
          <w:rFonts w:ascii="Arial" w:hAnsi="Arial" w:cs="Arial"/>
          <w:color w:val="000000"/>
        </w:rPr>
        <w:t>ere,</w:t>
      </w:r>
      <w:r>
        <w:rPr>
          <w:rFonts w:ascii="Arial" w:hAnsi="Arial" w:cs="Arial"/>
          <w:color w:val="000000"/>
          <w:spacing w:val="33"/>
        </w:rPr>
        <w:t xml:space="preserve"> </w:t>
      </w:r>
      <w:r>
        <w:rPr>
          <w:rFonts w:ascii="Arial" w:hAnsi="Arial" w:cs="Arial"/>
          <w:color w:val="000000"/>
          <w:spacing w:val="1"/>
        </w:rPr>
        <w:t>c</w:t>
      </w:r>
      <w:r>
        <w:rPr>
          <w:rFonts w:ascii="Arial" w:hAnsi="Arial" w:cs="Arial"/>
          <w:color w:val="000000"/>
        </w:rPr>
        <w:t>on</w:t>
      </w:r>
      <w:r>
        <w:rPr>
          <w:rFonts w:ascii="Arial" w:hAnsi="Arial" w:cs="Arial"/>
          <w:color w:val="000000"/>
          <w:spacing w:val="40"/>
        </w:rPr>
        <w:t xml:space="preserve"> </w:t>
      </w:r>
      <w:r>
        <w:rPr>
          <w:rFonts w:ascii="Arial" w:hAnsi="Arial" w:cs="Arial"/>
          <w:color w:val="000000"/>
        </w:rPr>
        <w:t>la</w:t>
      </w:r>
      <w:r>
        <w:rPr>
          <w:rFonts w:ascii="Arial" w:hAnsi="Arial" w:cs="Arial"/>
          <w:color w:val="000000"/>
          <w:spacing w:val="40"/>
        </w:rPr>
        <w:t xml:space="preserve"> </w:t>
      </w:r>
      <w:r>
        <w:rPr>
          <w:rFonts w:ascii="Arial" w:hAnsi="Arial" w:cs="Arial"/>
          <w:color w:val="000000"/>
        </w:rPr>
        <w:t>necessaria</w:t>
      </w:r>
    </w:p>
    <w:p w:rsidR="008D5A6C" w:rsidRDefault="008D5A6C">
      <w:pPr>
        <w:widowControl w:val="0"/>
        <w:autoSpaceDE w:val="0"/>
        <w:autoSpaceDN w:val="0"/>
        <w:adjustRightInd w:val="0"/>
        <w:spacing w:after="0" w:line="240" w:lineRule="auto"/>
        <w:ind w:left="397" w:right="54"/>
        <w:jc w:val="both"/>
        <w:rPr>
          <w:rFonts w:ascii="Arial" w:hAnsi="Arial" w:cs="Arial"/>
          <w:color w:val="000000"/>
        </w:rPr>
      </w:pPr>
      <w:r>
        <w:rPr>
          <w:rFonts w:ascii="Arial" w:hAnsi="Arial" w:cs="Arial"/>
          <w:color w:val="000000"/>
        </w:rPr>
        <w:t>tempestività,</w:t>
      </w:r>
      <w:r>
        <w:rPr>
          <w:rFonts w:ascii="Arial" w:hAnsi="Arial" w:cs="Arial"/>
          <w:color w:val="000000"/>
          <w:spacing w:val="21"/>
        </w:rPr>
        <w:t xml:space="preserve"> </w:t>
      </w:r>
      <w:r>
        <w:rPr>
          <w:rFonts w:ascii="Arial" w:hAnsi="Arial" w:cs="Arial"/>
          <w:color w:val="000000"/>
        </w:rPr>
        <w:t>eventuali</w:t>
      </w:r>
      <w:r>
        <w:rPr>
          <w:rFonts w:ascii="Arial" w:hAnsi="Arial" w:cs="Arial"/>
          <w:color w:val="000000"/>
          <w:spacing w:val="22"/>
        </w:rPr>
        <w:t xml:space="preserve"> </w:t>
      </w:r>
      <w:r>
        <w:rPr>
          <w:rFonts w:ascii="Arial" w:hAnsi="Arial" w:cs="Arial"/>
          <w:color w:val="000000"/>
        </w:rPr>
        <w:t>situazio</w:t>
      </w:r>
      <w:r>
        <w:rPr>
          <w:rFonts w:ascii="Arial" w:hAnsi="Arial" w:cs="Arial"/>
          <w:color w:val="000000"/>
          <w:spacing w:val="-1"/>
        </w:rPr>
        <w:t>n</w:t>
      </w:r>
      <w:r>
        <w:rPr>
          <w:rFonts w:ascii="Arial" w:hAnsi="Arial" w:cs="Arial"/>
          <w:color w:val="000000"/>
        </w:rPr>
        <w:t>i</w:t>
      </w:r>
      <w:r>
        <w:rPr>
          <w:rFonts w:ascii="Arial" w:hAnsi="Arial" w:cs="Arial"/>
          <w:color w:val="000000"/>
          <w:spacing w:val="24"/>
        </w:rPr>
        <w:t xml:space="preserve"> </w:t>
      </w:r>
      <w:r>
        <w:rPr>
          <w:rFonts w:ascii="Arial" w:hAnsi="Arial" w:cs="Arial"/>
          <w:color w:val="000000"/>
          <w:spacing w:val="-1"/>
        </w:rPr>
        <w:t>d</w:t>
      </w:r>
      <w:r>
        <w:rPr>
          <w:rFonts w:ascii="Arial" w:hAnsi="Arial" w:cs="Arial"/>
          <w:color w:val="000000"/>
        </w:rPr>
        <w:t>i</w:t>
      </w:r>
      <w:r>
        <w:rPr>
          <w:rFonts w:ascii="Arial" w:hAnsi="Arial" w:cs="Arial"/>
          <w:color w:val="000000"/>
          <w:spacing w:val="31"/>
        </w:rPr>
        <w:t xml:space="preserve"> </w:t>
      </w:r>
      <w:r>
        <w:rPr>
          <w:rFonts w:ascii="Arial" w:hAnsi="Arial" w:cs="Arial"/>
          <w:color w:val="000000"/>
        </w:rPr>
        <w:t>difformità</w:t>
      </w:r>
      <w:r>
        <w:rPr>
          <w:rFonts w:ascii="Arial" w:hAnsi="Arial" w:cs="Arial"/>
          <w:color w:val="000000"/>
          <w:spacing w:val="22"/>
        </w:rPr>
        <w:t xml:space="preserve"> </w:t>
      </w:r>
      <w:r>
        <w:rPr>
          <w:rFonts w:ascii="Arial" w:hAnsi="Arial" w:cs="Arial"/>
          <w:color w:val="000000"/>
        </w:rPr>
        <w:t>che</w:t>
      </w:r>
      <w:r>
        <w:rPr>
          <w:rFonts w:ascii="Arial" w:hAnsi="Arial" w:cs="Arial"/>
          <w:color w:val="000000"/>
          <w:spacing w:val="30"/>
        </w:rPr>
        <w:t xml:space="preserve"> </w:t>
      </w:r>
      <w:r>
        <w:rPr>
          <w:rFonts w:ascii="Arial" w:hAnsi="Arial" w:cs="Arial"/>
          <w:color w:val="000000"/>
        </w:rPr>
        <w:t>possa</w:t>
      </w:r>
      <w:r>
        <w:rPr>
          <w:rFonts w:ascii="Arial" w:hAnsi="Arial" w:cs="Arial"/>
          <w:color w:val="000000"/>
          <w:spacing w:val="-1"/>
        </w:rPr>
        <w:t>n</w:t>
      </w:r>
      <w:r>
        <w:rPr>
          <w:rFonts w:ascii="Arial" w:hAnsi="Arial" w:cs="Arial"/>
          <w:color w:val="000000"/>
        </w:rPr>
        <w:t>o</w:t>
      </w:r>
      <w:r>
        <w:rPr>
          <w:rFonts w:ascii="Arial" w:hAnsi="Arial" w:cs="Arial"/>
          <w:color w:val="000000"/>
          <w:spacing w:val="23"/>
        </w:rPr>
        <w:t xml:space="preserve"> </w:t>
      </w:r>
      <w:r>
        <w:rPr>
          <w:rFonts w:ascii="Arial" w:hAnsi="Arial" w:cs="Arial"/>
          <w:color w:val="000000"/>
        </w:rPr>
        <w:t>i</w:t>
      </w:r>
      <w:r>
        <w:rPr>
          <w:rFonts w:ascii="Arial" w:hAnsi="Arial" w:cs="Arial"/>
          <w:color w:val="000000"/>
          <w:spacing w:val="1"/>
        </w:rPr>
        <w:t>n</w:t>
      </w:r>
      <w:r>
        <w:rPr>
          <w:rFonts w:ascii="Arial" w:hAnsi="Arial" w:cs="Arial"/>
          <w:color w:val="000000"/>
        </w:rPr>
        <w:t>sorgere</w:t>
      </w:r>
      <w:r>
        <w:rPr>
          <w:rFonts w:ascii="Arial" w:hAnsi="Arial" w:cs="Arial"/>
          <w:color w:val="000000"/>
          <w:spacing w:val="22"/>
        </w:rPr>
        <w:t xml:space="preserve"> </w:t>
      </w:r>
      <w:r>
        <w:rPr>
          <w:rFonts w:ascii="Arial" w:hAnsi="Arial" w:cs="Arial"/>
          <w:color w:val="000000"/>
          <w:spacing w:val="-1"/>
        </w:rPr>
        <w:t>r</w:t>
      </w:r>
      <w:r>
        <w:rPr>
          <w:rFonts w:ascii="Arial" w:hAnsi="Arial" w:cs="Arial"/>
          <w:color w:val="000000"/>
        </w:rPr>
        <w:t>elativamente</w:t>
      </w:r>
      <w:r>
        <w:rPr>
          <w:rFonts w:ascii="Arial" w:hAnsi="Arial" w:cs="Arial"/>
          <w:color w:val="000000"/>
          <w:spacing w:val="19"/>
        </w:rPr>
        <w:t xml:space="preserve"> </w:t>
      </w:r>
      <w:r>
        <w:rPr>
          <w:rFonts w:ascii="Arial" w:hAnsi="Arial" w:cs="Arial"/>
          <w:color w:val="000000"/>
        </w:rPr>
        <w:t>ad</w:t>
      </w:r>
      <w:r>
        <w:rPr>
          <w:rFonts w:ascii="Arial" w:hAnsi="Arial" w:cs="Arial"/>
          <w:color w:val="000000"/>
          <w:spacing w:val="30"/>
        </w:rPr>
        <w:t xml:space="preserve"> </w:t>
      </w:r>
      <w:r>
        <w:rPr>
          <w:rFonts w:ascii="Arial" w:hAnsi="Arial" w:cs="Arial"/>
          <w:color w:val="000000"/>
        </w:rPr>
        <w:t>ambit</w:t>
      </w:r>
      <w:r>
        <w:rPr>
          <w:rFonts w:ascii="Arial" w:hAnsi="Arial" w:cs="Arial"/>
          <w:color w:val="000000"/>
          <w:spacing w:val="2"/>
        </w:rPr>
        <w:t>i</w:t>
      </w:r>
      <w:r>
        <w:rPr>
          <w:rFonts w:ascii="Arial" w:hAnsi="Arial" w:cs="Arial"/>
          <w:color w:val="000000"/>
        </w:rPr>
        <w:t>, tempi</w:t>
      </w:r>
      <w:r>
        <w:rPr>
          <w:rFonts w:ascii="Arial" w:hAnsi="Arial" w:cs="Arial"/>
          <w:color w:val="000000"/>
          <w:spacing w:val="8"/>
        </w:rPr>
        <w:t xml:space="preserve"> </w:t>
      </w:r>
      <w:r>
        <w:rPr>
          <w:rFonts w:ascii="Arial" w:hAnsi="Arial" w:cs="Arial"/>
          <w:color w:val="000000"/>
        </w:rPr>
        <w:t>e</w:t>
      </w:r>
      <w:r>
        <w:rPr>
          <w:rFonts w:ascii="Arial" w:hAnsi="Arial" w:cs="Arial"/>
          <w:color w:val="000000"/>
          <w:spacing w:val="12"/>
        </w:rPr>
        <w:t xml:space="preserve"> </w:t>
      </w:r>
      <w:r>
        <w:rPr>
          <w:rFonts w:ascii="Arial" w:hAnsi="Arial" w:cs="Arial"/>
          <w:color w:val="000000"/>
        </w:rPr>
        <w:t>livelli</w:t>
      </w:r>
      <w:r>
        <w:rPr>
          <w:rFonts w:ascii="Arial" w:hAnsi="Arial" w:cs="Arial"/>
          <w:color w:val="000000"/>
          <w:spacing w:val="8"/>
        </w:rPr>
        <w:t xml:space="preserve"> </w:t>
      </w:r>
      <w:r>
        <w:rPr>
          <w:rFonts w:ascii="Arial" w:hAnsi="Arial" w:cs="Arial"/>
          <w:color w:val="000000"/>
        </w:rPr>
        <w:t>definiti</w:t>
      </w:r>
      <w:r>
        <w:rPr>
          <w:rFonts w:ascii="Arial" w:hAnsi="Arial" w:cs="Arial"/>
          <w:color w:val="000000"/>
          <w:spacing w:val="7"/>
        </w:rPr>
        <w:t xml:space="preserve"> </w:t>
      </w:r>
      <w:r>
        <w:rPr>
          <w:rFonts w:ascii="Arial" w:hAnsi="Arial" w:cs="Arial"/>
          <w:color w:val="000000"/>
        </w:rPr>
        <w:t>dal</w:t>
      </w:r>
      <w:r>
        <w:rPr>
          <w:rFonts w:ascii="Arial" w:hAnsi="Arial" w:cs="Arial"/>
          <w:color w:val="000000"/>
          <w:spacing w:val="10"/>
        </w:rPr>
        <w:t xml:space="preserve"> </w:t>
      </w:r>
      <w:r>
        <w:rPr>
          <w:rFonts w:ascii="Arial" w:hAnsi="Arial" w:cs="Arial"/>
          <w:color w:val="000000"/>
        </w:rPr>
        <w:t>presente</w:t>
      </w:r>
      <w:r>
        <w:rPr>
          <w:rFonts w:ascii="Arial" w:hAnsi="Arial" w:cs="Arial"/>
          <w:color w:val="000000"/>
          <w:spacing w:val="3"/>
        </w:rPr>
        <w:t xml:space="preserve"> </w:t>
      </w:r>
      <w:r>
        <w:rPr>
          <w:rFonts w:ascii="Arial" w:hAnsi="Arial" w:cs="Arial"/>
          <w:color w:val="000000"/>
        </w:rPr>
        <w:t>a</w:t>
      </w:r>
      <w:r>
        <w:rPr>
          <w:rFonts w:ascii="Arial" w:hAnsi="Arial" w:cs="Arial"/>
          <w:color w:val="000000"/>
          <w:spacing w:val="-1"/>
        </w:rPr>
        <w:t>r</w:t>
      </w:r>
      <w:r>
        <w:rPr>
          <w:rFonts w:ascii="Arial" w:hAnsi="Arial" w:cs="Arial"/>
          <w:color w:val="000000"/>
        </w:rPr>
        <w:t>ticolo.</w:t>
      </w:r>
      <w:r>
        <w:rPr>
          <w:rFonts w:ascii="Arial" w:hAnsi="Arial" w:cs="Arial"/>
          <w:color w:val="000000"/>
          <w:spacing w:val="4"/>
        </w:rPr>
        <w:t xml:space="preserve"> </w:t>
      </w:r>
      <w:r>
        <w:rPr>
          <w:rFonts w:ascii="Arial" w:hAnsi="Arial" w:cs="Arial"/>
          <w:color w:val="000000"/>
        </w:rPr>
        <w:t>In</w:t>
      </w:r>
      <w:r>
        <w:rPr>
          <w:rFonts w:ascii="Arial" w:hAnsi="Arial" w:cs="Arial"/>
          <w:color w:val="000000"/>
          <w:spacing w:val="11"/>
        </w:rPr>
        <w:t xml:space="preserve"> </w:t>
      </w:r>
      <w:r>
        <w:rPr>
          <w:rFonts w:ascii="Arial" w:hAnsi="Arial" w:cs="Arial"/>
          <w:color w:val="000000"/>
        </w:rPr>
        <w:t>t</w:t>
      </w:r>
      <w:r>
        <w:rPr>
          <w:rFonts w:ascii="Arial" w:hAnsi="Arial" w:cs="Arial"/>
          <w:color w:val="000000"/>
          <w:spacing w:val="-1"/>
        </w:rPr>
        <w:t>al</w:t>
      </w:r>
      <w:r>
        <w:rPr>
          <w:rFonts w:ascii="Arial" w:hAnsi="Arial" w:cs="Arial"/>
          <w:color w:val="000000"/>
        </w:rPr>
        <w:t>e</w:t>
      </w:r>
      <w:r>
        <w:rPr>
          <w:rFonts w:ascii="Arial" w:hAnsi="Arial" w:cs="Arial"/>
          <w:color w:val="000000"/>
          <w:spacing w:val="9"/>
        </w:rPr>
        <w:t xml:space="preserve"> </w:t>
      </w:r>
      <w:r>
        <w:rPr>
          <w:rFonts w:ascii="Arial" w:hAnsi="Arial" w:cs="Arial"/>
          <w:color w:val="000000"/>
        </w:rPr>
        <w:t>ottica,</w:t>
      </w:r>
      <w:r>
        <w:rPr>
          <w:rFonts w:ascii="Arial" w:hAnsi="Arial" w:cs="Arial"/>
          <w:color w:val="000000"/>
          <w:spacing w:val="7"/>
        </w:rPr>
        <w:t xml:space="preserve"> </w:t>
      </w:r>
      <w:r>
        <w:rPr>
          <w:rFonts w:ascii="Arial" w:hAnsi="Arial" w:cs="Arial"/>
          <w:color w:val="000000"/>
        </w:rPr>
        <w:t>al</w:t>
      </w:r>
      <w:r>
        <w:rPr>
          <w:rFonts w:ascii="Arial" w:hAnsi="Arial" w:cs="Arial"/>
          <w:color w:val="000000"/>
          <w:spacing w:val="10"/>
        </w:rPr>
        <w:t xml:space="preserve"> </w:t>
      </w:r>
      <w:r>
        <w:rPr>
          <w:rFonts w:ascii="Arial" w:hAnsi="Arial" w:cs="Arial"/>
          <w:color w:val="000000"/>
        </w:rPr>
        <w:t>f</w:t>
      </w:r>
      <w:r>
        <w:rPr>
          <w:rFonts w:ascii="Arial" w:hAnsi="Arial" w:cs="Arial"/>
          <w:color w:val="000000"/>
          <w:spacing w:val="-1"/>
        </w:rPr>
        <w:t>i</w:t>
      </w:r>
      <w:r>
        <w:rPr>
          <w:rFonts w:ascii="Arial" w:hAnsi="Arial" w:cs="Arial"/>
          <w:color w:val="000000"/>
        </w:rPr>
        <w:t>ne</w:t>
      </w:r>
      <w:r>
        <w:rPr>
          <w:rFonts w:ascii="Arial" w:hAnsi="Arial" w:cs="Arial"/>
          <w:color w:val="000000"/>
          <w:spacing w:val="10"/>
        </w:rPr>
        <w:t xml:space="preserve"> </w:t>
      </w:r>
      <w:r>
        <w:rPr>
          <w:rFonts w:ascii="Arial" w:hAnsi="Arial" w:cs="Arial"/>
          <w:color w:val="000000"/>
        </w:rPr>
        <w:t>di</w:t>
      </w:r>
      <w:r>
        <w:rPr>
          <w:rFonts w:ascii="Arial" w:hAnsi="Arial" w:cs="Arial"/>
          <w:color w:val="000000"/>
          <w:spacing w:val="12"/>
        </w:rPr>
        <w:t xml:space="preserve"> </w:t>
      </w:r>
      <w:r>
        <w:rPr>
          <w:rFonts w:ascii="Arial" w:hAnsi="Arial" w:cs="Arial"/>
          <w:color w:val="000000"/>
        </w:rPr>
        <w:t>gar</w:t>
      </w:r>
      <w:r>
        <w:rPr>
          <w:rFonts w:ascii="Arial" w:hAnsi="Arial" w:cs="Arial"/>
          <w:color w:val="000000"/>
          <w:spacing w:val="-1"/>
        </w:rPr>
        <w:t>a</w:t>
      </w:r>
      <w:r>
        <w:rPr>
          <w:rFonts w:ascii="Arial" w:hAnsi="Arial" w:cs="Arial"/>
          <w:color w:val="000000"/>
        </w:rPr>
        <w:t>n</w:t>
      </w:r>
      <w:r>
        <w:rPr>
          <w:rFonts w:ascii="Arial" w:hAnsi="Arial" w:cs="Arial"/>
          <w:color w:val="000000"/>
          <w:spacing w:val="-1"/>
        </w:rPr>
        <w:t>t</w:t>
      </w:r>
      <w:r>
        <w:rPr>
          <w:rFonts w:ascii="Arial" w:hAnsi="Arial" w:cs="Arial"/>
          <w:color w:val="000000"/>
        </w:rPr>
        <w:t>ire</w:t>
      </w:r>
      <w:r>
        <w:rPr>
          <w:rFonts w:ascii="Arial" w:hAnsi="Arial" w:cs="Arial"/>
          <w:color w:val="000000"/>
          <w:spacing w:val="5"/>
        </w:rPr>
        <w:t xml:space="preserve"> </w:t>
      </w:r>
      <w:r>
        <w:rPr>
          <w:rFonts w:ascii="Arial" w:hAnsi="Arial" w:cs="Arial"/>
          <w:color w:val="000000"/>
        </w:rPr>
        <w:t>l'indero</w:t>
      </w:r>
      <w:r>
        <w:rPr>
          <w:rFonts w:ascii="Arial" w:hAnsi="Arial" w:cs="Arial"/>
          <w:color w:val="000000"/>
          <w:spacing w:val="-1"/>
        </w:rPr>
        <w:t>g</w:t>
      </w:r>
      <w:r>
        <w:rPr>
          <w:rFonts w:ascii="Arial" w:hAnsi="Arial" w:cs="Arial"/>
          <w:color w:val="000000"/>
        </w:rPr>
        <w:t>abilità</w:t>
      </w:r>
      <w:r>
        <w:rPr>
          <w:rFonts w:ascii="Arial" w:hAnsi="Arial" w:cs="Arial"/>
          <w:color w:val="000000"/>
          <w:spacing w:val="-2"/>
        </w:rPr>
        <w:t xml:space="preserve"> </w:t>
      </w:r>
      <w:r>
        <w:rPr>
          <w:rFonts w:ascii="Arial" w:hAnsi="Arial" w:cs="Arial"/>
          <w:color w:val="000000"/>
        </w:rPr>
        <w:t>delle previsioni</w:t>
      </w:r>
      <w:r>
        <w:rPr>
          <w:rFonts w:ascii="Arial" w:hAnsi="Arial" w:cs="Arial"/>
          <w:color w:val="000000"/>
          <w:spacing w:val="5"/>
        </w:rPr>
        <w:t xml:space="preserve"> </w:t>
      </w:r>
      <w:r>
        <w:rPr>
          <w:rFonts w:ascii="Arial" w:hAnsi="Arial" w:cs="Arial"/>
          <w:color w:val="000000"/>
          <w:spacing w:val="-1"/>
        </w:rPr>
        <w:t>s</w:t>
      </w:r>
      <w:r>
        <w:rPr>
          <w:rFonts w:ascii="Arial" w:hAnsi="Arial" w:cs="Arial"/>
          <w:color w:val="000000"/>
        </w:rPr>
        <w:t>opra</w:t>
      </w:r>
      <w:r>
        <w:rPr>
          <w:rFonts w:ascii="Arial" w:hAnsi="Arial" w:cs="Arial"/>
          <w:color w:val="000000"/>
          <w:spacing w:val="8"/>
        </w:rPr>
        <w:t xml:space="preserve"> </w:t>
      </w:r>
      <w:r>
        <w:rPr>
          <w:rFonts w:ascii="Arial" w:hAnsi="Arial" w:cs="Arial"/>
          <w:color w:val="000000"/>
        </w:rPr>
        <w:t>stabili</w:t>
      </w:r>
      <w:r>
        <w:rPr>
          <w:rFonts w:ascii="Arial" w:hAnsi="Arial" w:cs="Arial"/>
          <w:color w:val="000000"/>
          <w:spacing w:val="-1"/>
        </w:rPr>
        <w:t>t</w:t>
      </w:r>
      <w:r>
        <w:rPr>
          <w:rFonts w:ascii="Arial" w:hAnsi="Arial" w:cs="Arial"/>
          <w:color w:val="000000"/>
        </w:rPr>
        <w:t>e,</w:t>
      </w:r>
      <w:r>
        <w:rPr>
          <w:rFonts w:ascii="Arial" w:hAnsi="Arial" w:cs="Arial"/>
          <w:color w:val="000000"/>
          <w:spacing w:val="6"/>
        </w:rPr>
        <w:t xml:space="preserve"> </w:t>
      </w:r>
      <w:r>
        <w:rPr>
          <w:rFonts w:ascii="Arial" w:hAnsi="Arial" w:cs="Arial"/>
          <w:color w:val="000000"/>
        </w:rPr>
        <w:t>alle</w:t>
      </w:r>
      <w:r>
        <w:rPr>
          <w:rFonts w:ascii="Arial" w:hAnsi="Arial" w:cs="Arial"/>
          <w:color w:val="000000"/>
          <w:spacing w:val="10"/>
        </w:rPr>
        <w:t xml:space="preserve"> </w:t>
      </w:r>
      <w:r>
        <w:rPr>
          <w:rFonts w:ascii="Arial" w:hAnsi="Arial" w:cs="Arial"/>
          <w:color w:val="000000"/>
        </w:rPr>
        <w:t>qu</w:t>
      </w:r>
      <w:r>
        <w:rPr>
          <w:rFonts w:ascii="Arial" w:hAnsi="Arial" w:cs="Arial"/>
          <w:color w:val="000000"/>
          <w:spacing w:val="-1"/>
        </w:rPr>
        <w:t>a</w:t>
      </w:r>
      <w:r>
        <w:rPr>
          <w:rFonts w:ascii="Arial" w:hAnsi="Arial" w:cs="Arial"/>
          <w:color w:val="000000"/>
        </w:rPr>
        <w:t>li</w:t>
      </w:r>
      <w:r>
        <w:rPr>
          <w:rFonts w:ascii="Arial" w:hAnsi="Arial" w:cs="Arial"/>
          <w:color w:val="000000"/>
          <w:spacing w:val="9"/>
        </w:rPr>
        <w:t xml:space="preserve"> </w:t>
      </w:r>
      <w:r>
        <w:rPr>
          <w:rFonts w:ascii="Arial" w:hAnsi="Arial" w:cs="Arial"/>
          <w:color w:val="000000"/>
        </w:rPr>
        <w:t>deve</w:t>
      </w:r>
      <w:r>
        <w:rPr>
          <w:rFonts w:ascii="Arial" w:hAnsi="Arial" w:cs="Arial"/>
          <w:color w:val="000000"/>
          <w:spacing w:val="9"/>
        </w:rPr>
        <w:t xml:space="preserve"> </w:t>
      </w:r>
      <w:r>
        <w:rPr>
          <w:rFonts w:ascii="Arial" w:hAnsi="Arial" w:cs="Arial"/>
          <w:color w:val="000000"/>
        </w:rPr>
        <w:t>uni</w:t>
      </w:r>
      <w:r>
        <w:rPr>
          <w:rFonts w:ascii="Arial" w:hAnsi="Arial" w:cs="Arial"/>
          <w:color w:val="000000"/>
          <w:spacing w:val="-1"/>
        </w:rPr>
        <w:t>f</w:t>
      </w:r>
      <w:r>
        <w:rPr>
          <w:rFonts w:ascii="Arial" w:hAnsi="Arial" w:cs="Arial"/>
          <w:color w:val="000000"/>
        </w:rPr>
        <w:t>ormarsi</w:t>
      </w:r>
      <w:r>
        <w:rPr>
          <w:rFonts w:ascii="Arial" w:hAnsi="Arial" w:cs="Arial"/>
          <w:color w:val="000000"/>
          <w:spacing w:val="3"/>
        </w:rPr>
        <w:t xml:space="preserve"> </w:t>
      </w:r>
      <w:r>
        <w:rPr>
          <w:rFonts w:ascii="Arial" w:hAnsi="Arial" w:cs="Arial"/>
          <w:color w:val="000000"/>
        </w:rPr>
        <w:t>la</w:t>
      </w:r>
      <w:r>
        <w:rPr>
          <w:rFonts w:ascii="Arial" w:hAnsi="Arial" w:cs="Arial"/>
          <w:color w:val="000000"/>
          <w:spacing w:val="11"/>
        </w:rPr>
        <w:t xml:space="preserve"> </w:t>
      </w:r>
      <w:r>
        <w:rPr>
          <w:rFonts w:ascii="Arial" w:hAnsi="Arial" w:cs="Arial"/>
          <w:color w:val="000000"/>
        </w:rPr>
        <w:t>con</w:t>
      </w:r>
      <w:r>
        <w:rPr>
          <w:rFonts w:ascii="Arial" w:hAnsi="Arial" w:cs="Arial"/>
          <w:color w:val="000000"/>
          <w:spacing w:val="1"/>
        </w:rPr>
        <w:t>t</w:t>
      </w:r>
      <w:r>
        <w:rPr>
          <w:rFonts w:ascii="Arial" w:hAnsi="Arial" w:cs="Arial"/>
          <w:color w:val="000000"/>
        </w:rPr>
        <w:t>rattazi</w:t>
      </w:r>
      <w:r>
        <w:rPr>
          <w:rFonts w:ascii="Arial" w:hAnsi="Arial" w:cs="Arial"/>
          <w:color w:val="000000"/>
          <w:spacing w:val="-1"/>
        </w:rPr>
        <w:t>o</w:t>
      </w:r>
      <w:r>
        <w:rPr>
          <w:rFonts w:ascii="Arial" w:hAnsi="Arial" w:cs="Arial"/>
          <w:color w:val="000000"/>
        </w:rPr>
        <w:t>ne aziendale,</w:t>
      </w:r>
      <w:r>
        <w:rPr>
          <w:rFonts w:ascii="Arial" w:hAnsi="Arial" w:cs="Arial"/>
          <w:color w:val="000000"/>
          <w:spacing w:val="4"/>
        </w:rPr>
        <w:t xml:space="preserve"> </w:t>
      </w:r>
      <w:r>
        <w:rPr>
          <w:rFonts w:ascii="Arial" w:hAnsi="Arial" w:cs="Arial"/>
          <w:color w:val="000000"/>
        </w:rPr>
        <w:t>le</w:t>
      </w:r>
      <w:r>
        <w:rPr>
          <w:rFonts w:ascii="Arial" w:hAnsi="Arial" w:cs="Arial"/>
          <w:color w:val="000000"/>
          <w:spacing w:val="12"/>
        </w:rPr>
        <w:t xml:space="preserve"> </w:t>
      </w:r>
      <w:r>
        <w:rPr>
          <w:rFonts w:ascii="Arial" w:hAnsi="Arial" w:cs="Arial"/>
          <w:color w:val="000000"/>
        </w:rPr>
        <w:t xml:space="preserve">parti </w:t>
      </w:r>
      <w:r>
        <w:rPr>
          <w:rFonts w:ascii="Arial" w:hAnsi="Arial" w:cs="Arial"/>
          <w:color w:val="000000"/>
        </w:rPr>
        <w:lastRenderedPageBreak/>
        <w:t>convengono</w:t>
      </w:r>
      <w:r>
        <w:rPr>
          <w:rFonts w:ascii="Arial" w:hAnsi="Arial" w:cs="Arial"/>
          <w:color w:val="000000"/>
          <w:spacing w:val="-12"/>
        </w:rPr>
        <w:t xml:space="preserve"> </w:t>
      </w:r>
      <w:r>
        <w:rPr>
          <w:rFonts w:ascii="Arial" w:hAnsi="Arial" w:cs="Arial"/>
          <w:color w:val="000000"/>
        </w:rPr>
        <w:t>di</w:t>
      </w:r>
      <w:r>
        <w:rPr>
          <w:rFonts w:ascii="Arial" w:hAnsi="Arial" w:cs="Arial"/>
          <w:color w:val="000000"/>
          <w:spacing w:val="-2"/>
        </w:rPr>
        <w:t xml:space="preserve"> </w:t>
      </w:r>
      <w:r>
        <w:rPr>
          <w:rFonts w:ascii="Arial" w:hAnsi="Arial" w:cs="Arial"/>
          <w:color w:val="000000"/>
        </w:rPr>
        <w:t>attenersi</w:t>
      </w:r>
      <w:r>
        <w:rPr>
          <w:rFonts w:ascii="Arial" w:hAnsi="Arial" w:cs="Arial"/>
          <w:color w:val="000000"/>
          <w:spacing w:val="-9"/>
        </w:rPr>
        <w:t xml:space="preserve"> </w:t>
      </w:r>
      <w:r>
        <w:rPr>
          <w:rFonts w:ascii="Arial" w:hAnsi="Arial" w:cs="Arial"/>
          <w:color w:val="000000"/>
        </w:rPr>
        <w:t>alle</w:t>
      </w:r>
      <w:r>
        <w:rPr>
          <w:rFonts w:ascii="Arial" w:hAnsi="Arial" w:cs="Arial"/>
          <w:color w:val="000000"/>
          <w:spacing w:val="-3"/>
        </w:rPr>
        <w:t xml:space="preserve"> </w:t>
      </w:r>
      <w:r>
        <w:rPr>
          <w:rFonts w:ascii="Arial" w:hAnsi="Arial" w:cs="Arial"/>
          <w:color w:val="000000"/>
        </w:rPr>
        <w:t>proced</w:t>
      </w:r>
      <w:r>
        <w:rPr>
          <w:rFonts w:ascii="Arial" w:hAnsi="Arial" w:cs="Arial"/>
          <w:color w:val="000000"/>
          <w:spacing w:val="-1"/>
        </w:rPr>
        <w:t>u</w:t>
      </w:r>
      <w:r>
        <w:rPr>
          <w:rFonts w:ascii="Arial" w:hAnsi="Arial" w:cs="Arial"/>
          <w:color w:val="000000"/>
        </w:rPr>
        <w:t>re</w:t>
      </w:r>
      <w:r>
        <w:rPr>
          <w:rFonts w:ascii="Arial" w:hAnsi="Arial" w:cs="Arial"/>
          <w:color w:val="000000"/>
          <w:spacing w:val="-10"/>
        </w:rPr>
        <w:t xml:space="preserve"> </w:t>
      </w:r>
      <w:r>
        <w:rPr>
          <w:rFonts w:ascii="Arial" w:hAnsi="Arial" w:cs="Arial"/>
          <w:color w:val="000000"/>
        </w:rPr>
        <w:t>di</w:t>
      </w:r>
      <w:r>
        <w:rPr>
          <w:rFonts w:ascii="Arial" w:hAnsi="Arial" w:cs="Arial"/>
          <w:color w:val="000000"/>
          <w:spacing w:val="-2"/>
        </w:rPr>
        <w:t xml:space="preserve"> </w:t>
      </w:r>
      <w:r>
        <w:rPr>
          <w:rFonts w:ascii="Arial" w:hAnsi="Arial" w:cs="Arial"/>
          <w:color w:val="000000"/>
        </w:rPr>
        <w:t>sopra</w:t>
      </w:r>
      <w:r>
        <w:rPr>
          <w:rFonts w:ascii="Arial" w:hAnsi="Arial" w:cs="Arial"/>
          <w:color w:val="000000"/>
          <w:spacing w:val="-5"/>
        </w:rPr>
        <w:t xml:space="preserve"> </w:t>
      </w:r>
      <w:r>
        <w:rPr>
          <w:rFonts w:ascii="Arial" w:hAnsi="Arial" w:cs="Arial"/>
          <w:color w:val="000000"/>
          <w:spacing w:val="-1"/>
        </w:rPr>
        <w:t>d</w:t>
      </w:r>
      <w:r>
        <w:rPr>
          <w:rFonts w:ascii="Arial" w:hAnsi="Arial" w:cs="Arial"/>
          <w:color w:val="000000"/>
        </w:rPr>
        <w:t>escritte.</w:t>
      </w:r>
    </w:p>
    <w:p w:rsidR="008D5A6C" w:rsidRDefault="008D5A6C">
      <w:pPr>
        <w:widowControl w:val="0"/>
        <w:autoSpaceDE w:val="0"/>
        <w:autoSpaceDN w:val="0"/>
        <w:adjustRightInd w:val="0"/>
        <w:spacing w:before="13" w:after="0" w:line="240" w:lineRule="exact"/>
        <w:rPr>
          <w:rFonts w:ascii="Arial" w:hAnsi="Arial" w:cs="Arial"/>
          <w:color w:val="000000"/>
          <w:sz w:val="24"/>
          <w:szCs w:val="24"/>
        </w:rPr>
      </w:pPr>
    </w:p>
    <w:p w:rsidR="008D5A6C" w:rsidRPr="00E71543" w:rsidRDefault="008D5A6C">
      <w:pPr>
        <w:widowControl w:val="0"/>
        <w:autoSpaceDE w:val="0"/>
        <w:autoSpaceDN w:val="0"/>
        <w:adjustRightInd w:val="0"/>
        <w:spacing w:after="0" w:line="240" w:lineRule="auto"/>
        <w:ind w:left="397" w:right="7983"/>
        <w:jc w:val="both"/>
        <w:rPr>
          <w:rFonts w:ascii="Arial" w:hAnsi="Arial" w:cs="Arial"/>
          <w:color w:val="FF0000"/>
        </w:rPr>
      </w:pPr>
      <w:r w:rsidRPr="00E71543">
        <w:rPr>
          <w:rFonts w:ascii="Arial" w:hAnsi="Arial" w:cs="Arial"/>
          <w:i/>
          <w:iCs/>
          <w:color w:val="FF0000"/>
        </w:rPr>
        <w:t>Nota</w:t>
      </w:r>
      <w:r w:rsidRPr="00E71543">
        <w:rPr>
          <w:rFonts w:ascii="Arial" w:hAnsi="Arial" w:cs="Arial"/>
          <w:i/>
          <w:iCs/>
          <w:color w:val="FF0000"/>
          <w:spacing w:val="-5"/>
        </w:rPr>
        <w:t xml:space="preserve"> </w:t>
      </w:r>
      <w:r w:rsidRPr="00E71543">
        <w:rPr>
          <w:rFonts w:ascii="Arial" w:hAnsi="Arial" w:cs="Arial"/>
          <w:i/>
          <w:iCs/>
          <w:color w:val="FF0000"/>
        </w:rPr>
        <w:t>a</w:t>
      </w:r>
      <w:r w:rsidRPr="00E71543">
        <w:rPr>
          <w:rFonts w:ascii="Arial" w:hAnsi="Arial" w:cs="Arial"/>
          <w:i/>
          <w:iCs/>
          <w:color w:val="FF0000"/>
          <w:spacing w:val="-1"/>
        </w:rPr>
        <w:t xml:space="preserve"> </w:t>
      </w:r>
      <w:r w:rsidRPr="00E71543">
        <w:rPr>
          <w:rFonts w:ascii="Arial" w:hAnsi="Arial" w:cs="Arial"/>
          <w:i/>
          <w:iCs/>
          <w:color w:val="FF0000"/>
        </w:rPr>
        <w:t>verbale</w:t>
      </w:r>
    </w:p>
    <w:p w:rsidR="00E71543" w:rsidRDefault="008D5A6C">
      <w:pPr>
        <w:widowControl w:val="0"/>
        <w:autoSpaceDE w:val="0"/>
        <w:autoSpaceDN w:val="0"/>
        <w:adjustRightInd w:val="0"/>
        <w:spacing w:after="0" w:line="240" w:lineRule="auto"/>
        <w:ind w:left="397" w:right="54"/>
        <w:jc w:val="both"/>
        <w:rPr>
          <w:rFonts w:ascii="Arial" w:hAnsi="Arial" w:cs="Arial"/>
          <w:i/>
          <w:iCs/>
          <w:color w:val="FF0000"/>
          <w:spacing w:val="30"/>
        </w:rPr>
      </w:pPr>
      <w:r w:rsidRPr="00E71543">
        <w:rPr>
          <w:rFonts w:ascii="Arial" w:hAnsi="Arial" w:cs="Arial"/>
          <w:i/>
          <w:iCs/>
          <w:color w:val="FF0000"/>
        </w:rPr>
        <w:t>Le</w:t>
      </w:r>
      <w:r w:rsidRPr="00E71543">
        <w:rPr>
          <w:rFonts w:ascii="Arial" w:hAnsi="Arial" w:cs="Arial"/>
          <w:i/>
          <w:iCs/>
          <w:color w:val="FF0000"/>
          <w:spacing w:val="32"/>
        </w:rPr>
        <w:t xml:space="preserve"> </w:t>
      </w:r>
      <w:r w:rsidRPr="00E71543">
        <w:rPr>
          <w:rFonts w:ascii="Arial" w:hAnsi="Arial" w:cs="Arial"/>
          <w:i/>
          <w:iCs/>
          <w:color w:val="FF0000"/>
        </w:rPr>
        <w:t>Parti</w:t>
      </w:r>
      <w:r w:rsidR="00E71543">
        <w:rPr>
          <w:rFonts w:ascii="Arial" w:hAnsi="Arial" w:cs="Arial"/>
          <w:i/>
          <w:iCs/>
          <w:color w:val="FF0000"/>
          <w:spacing w:val="30"/>
        </w:rPr>
        <w:t xml:space="preserve"> recepiscono integralmente i contenuti dell’A.I. del 10 gennaio 2014.</w:t>
      </w:r>
    </w:p>
    <w:p w:rsidR="00E71543" w:rsidRDefault="00E71543">
      <w:pPr>
        <w:widowControl w:val="0"/>
        <w:autoSpaceDE w:val="0"/>
        <w:autoSpaceDN w:val="0"/>
        <w:adjustRightInd w:val="0"/>
        <w:spacing w:after="0" w:line="240" w:lineRule="auto"/>
        <w:ind w:left="397" w:right="54"/>
        <w:jc w:val="both"/>
        <w:rPr>
          <w:ins w:id="129" w:author="Parisi, Carlo" w:date="2016-07-15T09:17:00Z"/>
          <w:rFonts w:ascii="Arial" w:hAnsi="Arial" w:cs="Arial"/>
          <w:i/>
          <w:iCs/>
          <w:color w:val="0070C0"/>
          <w:spacing w:val="30"/>
        </w:rPr>
      </w:pPr>
      <w:r>
        <w:rPr>
          <w:rFonts w:ascii="Arial" w:hAnsi="Arial" w:cs="Arial"/>
          <w:i/>
          <w:iCs/>
          <w:color w:val="FF0000"/>
          <w:spacing w:val="30"/>
        </w:rPr>
        <w:t>Le Aziende si attiveranno per dar seguito a quanto previsto nello stesso ai fini della cert</w:t>
      </w:r>
      <w:r w:rsidR="009350AE">
        <w:rPr>
          <w:rFonts w:ascii="Arial" w:hAnsi="Arial" w:cs="Arial"/>
          <w:i/>
          <w:iCs/>
          <w:color w:val="FF0000"/>
          <w:spacing w:val="30"/>
        </w:rPr>
        <w:t xml:space="preserve">ificazione della rappresentanza, </w:t>
      </w:r>
      <w:r w:rsidR="009350AE" w:rsidRPr="009350AE">
        <w:rPr>
          <w:rFonts w:ascii="Arial" w:hAnsi="Arial" w:cs="Arial"/>
          <w:i/>
          <w:iCs/>
          <w:color w:val="0070C0"/>
          <w:spacing w:val="30"/>
        </w:rPr>
        <w:t>entro e non oltre il 31 dicembre 2016.</w:t>
      </w:r>
    </w:p>
    <w:p w:rsidR="00F36AD8" w:rsidRPr="009350AE" w:rsidRDefault="00F36AD8">
      <w:pPr>
        <w:widowControl w:val="0"/>
        <w:autoSpaceDE w:val="0"/>
        <w:autoSpaceDN w:val="0"/>
        <w:adjustRightInd w:val="0"/>
        <w:spacing w:after="0" w:line="240" w:lineRule="auto"/>
        <w:ind w:left="397" w:right="54"/>
        <w:jc w:val="both"/>
        <w:rPr>
          <w:rFonts w:ascii="Arial" w:hAnsi="Arial" w:cs="Arial"/>
          <w:i/>
          <w:iCs/>
          <w:color w:val="0070C0"/>
          <w:spacing w:val="30"/>
        </w:rPr>
      </w:pPr>
    </w:p>
    <w:p w:rsidR="008D5A6C" w:rsidRDefault="008D5A6C">
      <w:pPr>
        <w:widowControl w:val="0"/>
        <w:autoSpaceDE w:val="0"/>
        <w:autoSpaceDN w:val="0"/>
        <w:adjustRightInd w:val="0"/>
        <w:spacing w:after="0" w:line="240" w:lineRule="auto"/>
        <w:ind w:left="397" w:right="54"/>
        <w:jc w:val="both"/>
        <w:rPr>
          <w:rFonts w:ascii="Arial" w:hAnsi="Arial" w:cs="Arial"/>
          <w:color w:val="000000"/>
        </w:rPr>
      </w:pPr>
    </w:p>
    <w:p w:rsidR="00E71543" w:rsidRDefault="00E71543">
      <w:pPr>
        <w:widowControl w:val="0"/>
        <w:autoSpaceDE w:val="0"/>
        <w:autoSpaceDN w:val="0"/>
        <w:adjustRightInd w:val="0"/>
        <w:spacing w:after="0" w:line="240" w:lineRule="auto"/>
        <w:ind w:left="397" w:right="54"/>
        <w:jc w:val="both"/>
        <w:rPr>
          <w:rFonts w:ascii="Arial" w:hAnsi="Arial" w:cs="Arial"/>
          <w:color w:val="000000"/>
        </w:rPr>
        <w:sectPr w:rsidR="00E71543" w:rsidSect="00106499">
          <w:pgSz w:w="11920" w:h="16840"/>
          <w:pgMar w:top="1340" w:right="1020" w:bottom="280" w:left="1020" w:header="720" w:footer="491" w:gutter="0"/>
          <w:cols w:space="720"/>
          <w:noEndnote/>
        </w:sectPr>
      </w:pPr>
    </w:p>
    <w:p w:rsidR="008D5A6C" w:rsidRDefault="008D5A6C">
      <w:pPr>
        <w:widowControl w:val="0"/>
        <w:autoSpaceDE w:val="0"/>
        <w:autoSpaceDN w:val="0"/>
        <w:adjustRightInd w:val="0"/>
        <w:spacing w:before="29" w:after="0" w:line="240" w:lineRule="auto"/>
        <w:ind w:left="3223" w:right="-20"/>
        <w:rPr>
          <w:rFonts w:ascii="Times New Roman" w:hAnsi="Times New Roman"/>
          <w:color w:val="000000"/>
          <w:sz w:val="24"/>
          <w:szCs w:val="24"/>
        </w:rPr>
      </w:pPr>
      <w:r>
        <w:rPr>
          <w:rFonts w:ascii="Times New Roman" w:hAnsi="Times New Roman"/>
          <w:b/>
          <w:bCs/>
          <w:color w:val="000000"/>
          <w:sz w:val="24"/>
          <w:szCs w:val="24"/>
        </w:rPr>
        <w:lastRenderedPageBreak/>
        <w:t>ART. 49 - DIRITTI SINDACALI</w:t>
      </w:r>
    </w:p>
    <w:p w:rsidR="008D5A6C" w:rsidRDefault="008D5A6C">
      <w:pPr>
        <w:widowControl w:val="0"/>
        <w:autoSpaceDE w:val="0"/>
        <w:autoSpaceDN w:val="0"/>
        <w:adjustRightInd w:val="0"/>
        <w:spacing w:before="7" w:after="0" w:line="140" w:lineRule="exact"/>
        <w:rPr>
          <w:rFonts w:ascii="Times New Roman" w:hAnsi="Times New Roman"/>
          <w:color w:val="000000"/>
          <w:sz w:val="14"/>
          <w:szCs w:val="14"/>
        </w:rPr>
      </w:pPr>
    </w:p>
    <w:p w:rsidR="008D5A6C" w:rsidRDefault="008D5A6C">
      <w:pPr>
        <w:widowControl w:val="0"/>
        <w:autoSpaceDE w:val="0"/>
        <w:autoSpaceDN w:val="0"/>
        <w:adjustRightInd w:val="0"/>
        <w:spacing w:after="0" w:line="240" w:lineRule="auto"/>
        <w:ind w:left="114" w:right="7521"/>
        <w:jc w:val="both"/>
        <w:rPr>
          <w:rFonts w:ascii="Times New Roman" w:hAnsi="Times New Roman"/>
          <w:color w:val="000000"/>
          <w:sz w:val="24"/>
          <w:szCs w:val="24"/>
        </w:rPr>
      </w:pPr>
      <w:r>
        <w:rPr>
          <w:rFonts w:ascii="Times New Roman" w:hAnsi="Times New Roman"/>
          <w:i/>
          <w:iCs/>
          <w:color w:val="000000"/>
          <w:sz w:val="24"/>
          <w:szCs w:val="24"/>
        </w:rPr>
        <w:t>Chiarimento a verbale</w:t>
      </w:r>
      <w:r w:rsidR="00C43A40">
        <w:rPr>
          <w:rFonts w:ascii="Times New Roman" w:hAnsi="Times New Roman"/>
          <w:i/>
          <w:iCs/>
          <w:color w:val="000000"/>
          <w:sz w:val="24"/>
          <w:szCs w:val="24"/>
        </w:rPr>
        <w:t xml:space="preserve"> (dopo il comma 28)</w:t>
      </w:r>
    </w:p>
    <w:p w:rsidR="008D5A6C" w:rsidRDefault="008D5A6C">
      <w:pPr>
        <w:widowControl w:val="0"/>
        <w:autoSpaceDE w:val="0"/>
        <w:autoSpaceDN w:val="0"/>
        <w:adjustRightInd w:val="0"/>
        <w:spacing w:before="2" w:after="0" w:line="276" w:lineRule="exact"/>
        <w:ind w:left="114" w:right="48"/>
        <w:jc w:val="both"/>
        <w:rPr>
          <w:rFonts w:ascii="Times New Roman" w:hAnsi="Times New Roman"/>
          <w:color w:val="000000"/>
          <w:sz w:val="24"/>
          <w:szCs w:val="24"/>
        </w:rPr>
      </w:pPr>
      <w:r>
        <w:rPr>
          <w:rFonts w:ascii="Times New Roman" w:hAnsi="Times New Roman"/>
          <w:color w:val="000000"/>
          <w:sz w:val="24"/>
          <w:szCs w:val="24"/>
        </w:rPr>
        <w:t>Le</w:t>
      </w:r>
      <w:r>
        <w:rPr>
          <w:rFonts w:ascii="Times New Roman" w:hAnsi="Times New Roman"/>
          <w:color w:val="000000"/>
          <w:spacing w:val="2"/>
          <w:sz w:val="24"/>
          <w:szCs w:val="24"/>
        </w:rPr>
        <w:t xml:space="preserve"> </w:t>
      </w:r>
      <w:r>
        <w:rPr>
          <w:rFonts w:ascii="Times New Roman" w:hAnsi="Times New Roman"/>
          <w:color w:val="000000"/>
          <w:sz w:val="24"/>
          <w:szCs w:val="24"/>
        </w:rPr>
        <w:t>parti</w:t>
      </w:r>
      <w:r>
        <w:rPr>
          <w:rFonts w:ascii="Times New Roman" w:hAnsi="Times New Roman"/>
          <w:color w:val="000000"/>
          <w:spacing w:val="2"/>
          <w:sz w:val="24"/>
          <w:szCs w:val="24"/>
        </w:rPr>
        <w:t xml:space="preserve"> </w:t>
      </w:r>
      <w:r>
        <w:rPr>
          <w:rFonts w:ascii="Times New Roman" w:hAnsi="Times New Roman"/>
          <w:color w:val="000000"/>
          <w:sz w:val="24"/>
          <w:szCs w:val="24"/>
        </w:rPr>
        <w:t>si</w:t>
      </w:r>
      <w:r>
        <w:rPr>
          <w:rFonts w:ascii="Times New Roman" w:hAnsi="Times New Roman"/>
          <w:color w:val="000000"/>
          <w:spacing w:val="2"/>
          <w:sz w:val="24"/>
          <w:szCs w:val="24"/>
        </w:rPr>
        <w:t xml:space="preserve"> </w:t>
      </w:r>
      <w:r>
        <w:rPr>
          <w:rFonts w:ascii="Times New Roman" w:hAnsi="Times New Roman"/>
          <w:color w:val="000000"/>
          <w:sz w:val="24"/>
          <w:szCs w:val="24"/>
        </w:rPr>
        <w:t>danno</w:t>
      </w:r>
      <w:r>
        <w:rPr>
          <w:rFonts w:ascii="Times New Roman" w:hAnsi="Times New Roman"/>
          <w:color w:val="000000"/>
          <w:spacing w:val="2"/>
          <w:sz w:val="24"/>
          <w:szCs w:val="24"/>
        </w:rPr>
        <w:t xml:space="preserve"> </w:t>
      </w:r>
      <w:r>
        <w:rPr>
          <w:rFonts w:ascii="Times New Roman" w:hAnsi="Times New Roman"/>
          <w:color w:val="000000"/>
          <w:sz w:val="24"/>
          <w:szCs w:val="24"/>
        </w:rPr>
        <w:t>atto</w:t>
      </w:r>
      <w:r>
        <w:rPr>
          <w:rFonts w:ascii="Times New Roman" w:hAnsi="Times New Roman"/>
          <w:color w:val="000000"/>
          <w:spacing w:val="2"/>
          <w:sz w:val="24"/>
          <w:szCs w:val="24"/>
        </w:rPr>
        <w:t xml:space="preserve"> </w:t>
      </w:r>
      <w:r>
        <w:rPr>
          <w:rFonts w:ascii="Times New Roman" w:hAnsi="Times New Roman"/>
          <w:color w:val="000000"/>
          <w:sz w:val="24"/>
          <w:szCs w:val="24"/>
        </w:rPr>
        <w:t>che</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m</w:t>
      </w:r>
      <w:r>
        <w:rPr>
          <w:rFonts w:ascii="Times New Roman" w:hAnsi="Times New Roman"/>
          <w:color w:val="000000"/>
          <w:sz w:val="24"/>
          <w:szCs w:val="24"/>
        </w:rPr>
        <w:t>ativa</w:t>
      </w:r>
      <w:r>
        <w:rPr>
          <w:rFonts w:ascii="Times New Roman" w:hAnsi="Times New Roman"/>
          <w:color w:val="000000"/>
          <w:spacing w:val="2"/>
          <w:sz w:val="24"/>
          <w:szCs w:val="24"/>
        </w:rPr>
        <w:t xml:space="preserve"> </w:t>
      </w:r>
      <w:r>
        <w:rPr>
          <w:rFonts w:ascii="Times New Roman" w:hAnsi="Times New Roman"/>
          <w:color w:val="000000"/>
          <w:sz w:val="24"/>
          <w:szCs w:val="24"/>
        </w:rPr>
        <w:t>riportata</w:t>
      </w:r>
      <w:r>
        <w:rPr>
          <w:rFonts w:ascii="Times New Roman" w:hAnsi="Times New Roman"/>
          <w:color w:val="000000"/>
          <w:spacing w:val="1"/>
          <w:sz w:val="24"/>
          <w:szCs w:val="24"/>
        </w:rPr>
        <w:t xml:space="preserve"> </w:t>
      </w:r>
      <w:r>
        <w:rPr>
          <w:rFonts w:ascii="Times New Roman" w:hAnsi="Times New Roman"/>
          <w:color w:val="000000"/>
          <w:sz w:val="24"/>
          <w:szCs w:val="24"/>
        </w:rPr>
        <w:t>alla</w:t>
      </w:r>
      <w:r>
        <w:rPr>
          <w:rFonts w:ascii="Times New Roman" w:hAnsi="Times New Roman"/>
          <w:color w:val="000000"/>
          <w:spacing w:val="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 xml:space="preserve">resente </w:t>
      </w:r>
      <w:r>
        <w:rPr>
          <w:rFonts w:ascii="Times New Roman" w:hAnsi="Times New Roman"/>
          <w:color w:val="000000"/>
          <w:spacing w:val="1"/>
          <w:sz w:val="24"/>
          <w:szCs w:val="24"/>
        </w:rPr>
        <w:t>l</w:t>
      </w:r>
      <w:r>
        <w:rPr>
          <w:rFonts w:ascii="Times New Roman" w:hAnsi="Times New Roman"/>
          <w:color w:val="000000"/>
          <w:sz w:val="24"/>
          <w:szCs w:val="24"/>
        </w:rPr>
        <w:t>ett</w:t>
      </w:r>
      <w:r>
        <w:rPr>
          <w:rFonts w:ascii="Times New Roman" w:hAnsi="Times New Roman"/>
          <w:color w:val="000000"/>
          <w:spacing w:val="-1"/>
          <w:sz w:val="24"/>
          <w:szCs w:val="24"/>
        </w:rPr>
        <w:t>e</w:t>
      </w:r>
      <w:r>
        <w:rPr>
          <w:rFonts w:ascii="Times New Roman" w:hAnsi="Times New Roman"/>
          <w:color w:val="000000"/>
          <w:sz w:val="24"/>
          <w:szCs w:val="24"/>
        </w:rPr>
        <w:t>ra</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integra</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sp</w:t>
      </w:r>
      <w:r>
        <w:rPr>
          <w:rFonts w:ascii="Times New Roman" w:hAnsi="Times New Roman"/>
          <w:color w:val="000000"/>
          <w:spacing w:val="-1"/>
          <w:sz w:val="24"/>
          <w:szCs w:val="24"/>
        </w:rPr>
        <w:t>e</w:t>
      </w:r>
      <w:r>
        <w:rPr>
          <w:rFonts w:ascii="Times New Roman" w:hAnsi="Times New Roman"/>
          <w:color w:val="000000"/>
          <w:sz w:val="24"/>
          <w:szCs w:val="24"/>
        </w:rPr>
        <w:t>ci</w:t>
      </w:r>
      <w:r>
        <w:rPr>
          <w:rFonts w:ascii="Times New Roman" w:hAnsi="Times New Roman"/>
          <w:color w:val="000000"/>
          <w:spacing w:val="-1"/>
          <w:sz w:val="24"/>
          <w:szCs w:val="24"/>
        </w:rPr>
        <w:t>f</w:t>
      </w:r>
      <w:r>
        <w:rPr>
          <w:rFonts w:ascii="Times New Roman" w:hAnsi="Times New Roman"/>
          <w:color w:val="000000"/>
          <w:sz w:val="24"/>
          <w:szCs w:val="24"/>
        </w:rPr>
        <w:t>ica</w:t>
      </w:r>
      <w:r>
        <w:rPr>
          <w:rFonts w:ascii="Times New Roman" w:hAnsi="Times New Roman"/>
          <w:color w:val="000000"/>
          <w:spacing w:val="2"/>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nt</w:t>
      </w:r>
      <w:r>
        <w:rPr>
          <w:rFonts w:ascii="Times New Roman" w:hAnsi="Times New Roman"/>
          <w:color w:val="000000"/>
          <w:sz w:val="24"/>
          <w:szCs w:val="24"/>
        </w:rPr>
        <w:t>o previsto dall</w:t>
      </w:r>
      <w:r>
        <w:rPr>
          <w:rFonts w:ascii="Times New Roman" w:hAnsi="Times New Roman"/>
          <w:color w:val="000000"/>
          <w:spacing w:val="-1"/>
          <w:sz w:val="24"/>
          <w:szCs w:val="24"/>
        </w:rPr>
        <w:t>'</w:t>
      </w:r>
      <w:r>
        <w:rPr>
          <w:rFonts w:ascii="Times New Roman" w:hAnsi="Times New Roman"/>
          <w:color w:val="000000"/>
          <w:sz w:val="24"/>
          <w:szCs w:val="24"/>
        </w:rPr>
        <w:t xml:space="preserve">Accordo </w:t>
      </w:r>
      <w:proofErr w:type="spellStart"/>
      <w:r>
        <w:rPr>
          <w:rFonts w:ascii="Times New Roman" w:hAnsi="Times New Roman"/>
          <w:color w:val="000000"/>
          <w:sz w:val="24"/>
          <w:szCs w:val="24"/>
        </w:rPr>
        <w:t>lnterconfederale</w:t>
      </w:r>
      <w:proofErr w:type="spellEnd"/>
      <w:r>
        <w:rPr>
          <w:rFonts w:ascii="Times New Roman" w:hAnsi="Times New Roman"/>
          <w:color w:val="000000"/>
          <w:sz w:val="24"/>
          <w:szCs w:val="24"/>
        </w:rPr>
        <w:t xml:space="preserve"> 20 dice</w:t>
      </w:r>
      <w:r>
        <w:rPr>
          <w:rFonts w:ascii="Times New Roman" w:hAnsi="Times New Roman"/>
          <w:color w:val="000000"/>
          <w:spacing w:val="-2"/>
          <w:sz w:val="24"/>
          <w:szCs w:val="24"/>
        </w:rPr>
        <w:t>m</w:t>
      </w:r>
      <w:r>
        <w:rPr>
          <w:rFonts w:ascii="Times New Roman" w:hAnsi="Times New Roman"/>
          <w:color w:val="000000"/>
          <w:sz w:val="24"/>
          <w:szCs w:val="24"/>
        </w:rPr>
        <w:t>bre 1993 così co</w:t>
      </w:r>
      <w:r>
        <w:rPr>
          <w:rFonts w:ascii="Times New Roman" w:hAnsi="Times New Roman"/>
          <w:color w:val="000000"/>
          <w:spacing w:val="-2"/>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 xml:space="preserve">ntegrato </w:t>
      </w:r>
      <w:r>
        <w:rPr>
          <w:rFonts w:ascii="Times New Roman" w:hAnsi="Times New Roman"/>
          <w:i/>
          <w:iCs/>
          <w:color w:val="000000"/>
          <w:spacing w:val="1"/>
          <w:sz w:val="24"/>
          <w:szCs w:val="24"/>
        </w:rPr>
        <w:t>da</w:t>
      </w:r>
      <w:r>
        <w:rPr>
          <w:rFonts w:ascii="Times New Roman" w:hAnsi="Times New Roman"/>
          <w:i/>
          <w:iCs/>
          <w:color w:val="000000"/>
          <w:sz w:val="24"/>
          <w:szCs w:val="24"/>
        </w:rPr>
        <w:t>l</w:t>
      </w:r>
      <w:r>
        <w:rPr>
          <w:rFonts w:ascii="Times New Roman" w:hAnsi="Times New Roman"/>
          <w:i/>
          <w:iCs/>
          <w:color w:val="000000"/>
          <w:spacing w:val="1"/>
          <w:sz w:val="24"/>
          <w:szCs w:val="24"/>
        </w:rPr>
        <w:t xml:space="preserve"> Test</w:t>
      </w:r>
      <w:r>
        <w:rPr>
          <w:rFonts w:ascii="Times New Roman" w:hAnsi="Times New Roman"/>
          <w:i/>
          <w:iCs/>
          <w:color w:val="000000"/>
          <w:sz w:val="24"/>
          <w:szCs w:val="24"/>
        </w:rPr>
        <w:t>o</w:t>
      </w:r>
      <w:r>
        <w:rPr>
          <w:rFonts w:ascii="Times New Roman" w:hAnsi="Times New Roman"/>
          <w:i/>
          <w:iCs/>
          <w:color w:val="000000"/>
          <w:spacing w:val="1"/>
          <w:sz w:val="24"/>
          <w:szCs w:val="24"/>
        </w:rPr>
        <w:t xml:space="preserve"> Un</w:t>
      </w:r>
      <w:r>
        <w:rPr>
          <w:rFonts w:ascii="Times New Roman" w:hAnsi="Times New Roman"/>
          <w:i/>
          <w:iCs/>
          <w:color w:val="000000"/>
          <w:spacing w:val="2"/>
          <w:sz w:val="24"/>
          <w:szCs w:val="24"/>
        </w:rPr>
        <w:t>i</w:t>
      </w:r>
      <w:r>
        <w:rPr>
          <w:rFonts w:ascii="Times New Roman" w:hAnsi="Times New Roman"/>
          <w:i/>
          <w:iCs/>
          <w:color w:val="000000"/>
          <w:spacing w:val="1"/>
          <w:sz w:val="24"/>
          <w:szCs w:val="24"/>
        </w:rPr>
        <w:t>c</w:t>
      </w:r>
      <w:r>
        <w:rPr>
          <w:rFonts w:ascii="Times New Roman" w:hAnsi="Times New Roman"/>
          <w:i/>
          <w:iCs/>
          <w:color w:val="000000"/>
          <w:sz w:val="24"/>
          <w:szCs w:val="24"/>
        </w:rPr>
        <w:t>o</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u</w:t>
      </w:r>
      <w:r>
        <w:rPr>
          <w:rFonts w:ascii="Times New Roman" w:hAnsi="Times New Roman"/>
          <w:i/>
          <w:iCs/>
          <w:color w:val="000000"/>
          <w:spacing w:val="2"/>
          <w:sz w:val="24"/>
          <w:szCs w:val="24"/>
        </w:rPr>
        <w:t>l</w:t>
      </w:r>
      <w:r>
        <w:rPr>
          <w:rFonts w:ascii="Times New Roman" w:hAnsi="Times New Roman"/>
          <w:i/>
          <w:iCs/>
          <w:color w:val="000000"/>
          <w:spacing w:val="1"/>
          <w:sz w:val="24"/>
          <w:szCs w:val="24"/>
        </w:rPr>
        <w:t>l</w:t>
      </w:r>
      <w:r>
        <w:rPr>
          <w:rFonts w:ascii="Times New Roman" w:hAnsi="Times New Roman"/>
          <w:i/>
          <w:iCs/>
          <w:color w:val="000000"/>
          <w:sz w:val="24"/>
          <w:szCs w:val="24"/>
        </w:rPr>
        <w:t xml:space="preserve">a </w:t>
      </w:r>
      <w:r>
        <w:rPr>
          <w:rFonts w:ascii="Times New Roman" w:hAnsi="Times New Roman"/>
          <w:i/>
          <w:iCs/>
          <w:color w:val="000000"/>
          <w:spacing w:val="1"/>
          <w:sz w:val="24"/>
          <w:szCs w:val="24"/>
        </w:rPr>
        <w:t>Rappresentanz</w:t>
      </w:r>
      <w:r>
        <w:rPr>
          <w:rFonts w:ascii="Times New Roman" w:hAnsi="Times New Roman"/>
          <w:i/>
          <w:iCs/>
          <w:color w:val="000000"/>
          <w:sz w:val="24"/>
          <w:szCs w:val="24"/>
        </w:rPr>
        <w:t>a</w:t>
      </w:r>
      <w:r>
        <w:rPr>
          <w:rFonts w:ascii="Times New Roman" w:hAnsi="Times New Roman"/>
          <w:i/>
          <w:iCs/>
          <w:color w:val="000000"/>
          <w:spacing w:val="17"/>
          <w:sz w:val="24"/>
          <w:szCs w:val="24"/>
        </w:rPr>
        <w:t xml:space="preserve"> </w:t>
      </w:r>
      <w:r>
        <w:rPr>
          <w:rFonts w:ascii="Times New Roman" w:hAnsi="Times New Roman"/>
          <w:i/>
          <w:iCs/>
          <w:color w:val="000000"/>
          <w:spacing w:val="1"/>
          <w:sz w:val="24"/>
          <w:szCs w:val="24"/>
        </w:rPr>
        <w:t>de</w:t>
      </w:r>
      <w:r>
        <w:rPr>
          <w:rFonts w:ascii="Times New Roman" w:hAnsi="Times New Roman"/>
          <w:i/>
          <w:iCs/>
          <w:color w:val="000000"/>
          <w:sz w:val="24"/>
          <w:szCs w:val="24"/>
        </w:rPr>
        <w:t>l</w:t>
      </w:r>
      <w:r>
        <w:rPr>
          <w:rFonts w:ascii="Times New Roman" w:hAnsi="Times New Roman"/>
          <w:i/>
          <w:iCs/>
          <w:color w:val="000000"/>
          <w:spacing w:val="17"/>
          <w:sz w:val="24"/>
          <w:szCs w:val="24"/>
        </w:rPr>
        <w:t xml:space="preserve"> </w:t>
      </w:r>
      <w:r>
        <w:rPr>
          <w:rFonts w:ascii="Times New Roman" w:hAnsi="Times New Roman"/>
          <w:i/>
          <w:iCs/>
          <w:color w:val="000000"/>
          <w:spacing w:val="1"/>
          <w:sz w:val="24"/>
          <w:szCs w:val="24"/>
        </w:rPr>
        <w:t>1</w:t>
      </w:r>
      <w:r>
        <w:rPr>
          <w:rFonts w:ascii="Times New Roman" w:hAnsi="Times New Roman"/>
          <w:i/>
          <w:iCs/>
          <w:color w:val="000000"/>
          <w:sz w:val="24"/>
          <w:szCs w:val="24"/>
        </w:rPr>
        <w:t>0</w:t>
      </w:r>
      <w:r>
        <w:rPr>
          <w:rFonts w:ascii="Times New Roman" w:hAnsi="Times New Roman"/>
          <w:i/>
          <w:iCs/>
          <w:color w:val="000000"/>
          <w:spacing w:val="17"/>
          <w:sz w:val="24"/>
          <w:szCs w:val="24"/>
        </w:rPr>
        <w:t xml:space="preserve"> </w:t>
      </w:r>
      <w:r>
        <w:rPr>
          <w:rFonts w:ascii="Times New Roman" w:hAnsi="Times New Roman"/>
          <w:i/>
          <w:iCs/>
          <w:color w:val="000000"/>
          <w:spacing w:val="1"/>
          <w:sz w:val="24"/>
          <w:szCs w:val="24"/>
        </w:rPr>
        <w:t>gennai</w:t>
      </w:r>
      <w:r>
        <w:rPr>
          <w:rFonts w:ascii="Times New Roman" w:hAnsi="Times New Roman"/>
          <w:i/>
          <w:iCs/>
          <w:color w:val="000000"/>
          <w:sz w:val="24"/>
          <w:szCs w:val="24"/>
        </w:rPr>
        <w:t>o</w:t>
      </w:r>
      <w:r>
        <w:rPr>
          <w:rFonts w:ascii="Times New Roman" w:hAnsi="Times New Roman"/>
          <w:i/>
          <w:iCs/>
          <w:color w:val="000000"/>
          <w:spacing w:val="17"/>
          <w:sz w:val="24"/>
          <w:szCs w:val="24"/>
        </w:rPr>
        <w:t xml:space="preserve"> </w:t>
      </w:r>
      <w:r>
        <w:rPr>
          <w:rFonts w:ascii="Times New Roman" w:hAnsi="Times New Roman"/>
          <w:i/>
          <w:iCs/>
          <w:color w:val="000000"/>
          <w:spacing w:val="1"/>
          <w:sz w:val="24"/>
          <w:szCs w:val="24"/>
        </w:rPr>
        <w:t>201</w:t>
      </w:r>
      <w:r>
        <w:rPr>
          <w:rFonts w:ascii="Times New Roman" w:hAnsi="Times New Roman"/>
          <w:i/>
          <w:iCs/>
          <w:color w:val="000000"/>
          <w:sz w:val="24"/>
          <w:szCs w:val="24"/>
        </w:rPr>
        <w:t xml:space="preserve">4    </w:t>
      </w:r>
      <w:r>
        <w:rPr>
          <w:rFonts w:ascii="Times New Roman" w:hAnsi="Times New Roman"/>
          <w:color w:val="000000"/>
          <w:sz w:val="24"/>
          <w:szCs w:val="24"/>
        </w:rPr>
        <w:t>per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6"/>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ostit</w:t>
      </w:r>
      <w:r>
        <w:rPr>
          <w:rFonts w:ascii="Times New Roman" w:hAnsi="Times New Roman"/>
          <w:color w:val="000000"/>
          <w:spacing w:val="-1"/>
          <w:sz w:val="24"/>
          <w:szCs w:val="24"/>
        </w:rPr>
        <w:t>u</w:t>
      </w:r>
      <w:r>
        <w:rPr>
          <w:rFonts w:ascii="Times New Roman" w:hAnsi="Times New Roman"/>
          <w:color w:val="000000"/>
          <w:sz w:val="24"/>
          <w:szCs w:val="24"/>
        </w:rPr>
        <w:t>zione</w:t>
      </w:r>
      <w:r>
        <w:rPr>
          <w:rFonts w:ascii="Times New Roman" w:hAnsi="Times New Roman"/>
          <w:color w:val="000000"/>
          <w:spacing w:val="15"/>
          <w:sz w:val="24"/>
          <w:szCs w:val="24"/>
        </w:rPr>
        <w:t xml:space="preserve"> </w:t>
      </w:r>
      <w:r>
        <w:rPr>
          <w:rFonts w:ascii="Times New Roman" w:hAnsi="Times New Roman"/>
          <w:color w:val="000000"/>
          <w:sz w:val="24"/>
          <w:szCs w:val="24"/>
        </w:rPr>
        <w:t>delle</w:t>
      </w:r>
      <w:r>
        <w:rPr>
          <w:rFonts w:ascii="Times New Roman" w:hAnsi="Times New Roman"/>
          <w:color w:val="000000"/>
          <w:spacing w:val="16"/>
          <w:sz w:val="24"/>
          <w:szCs w:val="24"/>
        </w:rPr>
        <w:t xml:space="preserve"> </w:t>
      </w:r>
      <w:r>
        <w:rPr>
          <w:rFonts w:ascii="Times New Roman" w:hAnsi="Times New Roman"/>
          <w:color w:val="000000"/>
          <w:sz w:val="24"/>
          <w:szCs w:val="24"/>
        </w:rPr>
        <w:t>Rap</w:t>
      </w:r>
      <w:r>
        <w:rPr>
          <w:rFonts w:ascii="Times New Roman" w:hAnsi="Times New Roman"/>
          <w:color w:val="000000"/>
          <w:spacing w:val="-1"/>
          <w:sz w:val="24"/>
          <w:szCs w:val="24"/>
        </w:rPr>
        <w:t>pr</w:t>
      </w:r>
      <w:r>
        <w:rPr>
          <w:rFonts w:ascii="Times New Roman" w:hAnsi="Times New Roman"/>
          <w:color w:val="000000"/>
          <w:sz w:val="24"/>
          <w:szCs w:val="24"/>
        </w:rPr>
        <w:t>esenta</w:t>
      </w:r>
      <w:r>
        <w:rPr>
          <w:rFonts w:ascii="Times New Roman" w:hAnsi="Times New Roman"/>
          <w:color w:val="000000"/>
          <w:spacing w:val="-1"/>
          <w:sz w:val="24"/>
          <w:szCs w:val="24"/>
        </w:rPr>
        <w:t>n</w:t>
      </w:r>
      <w:r>
        <w:rPr>
          <w:rFonts w:ascii="Times New Roman" w:hAnsi="Times New Roman"/>
          <w:color w:val="000000"/>
          <w:sz w:val="24"/>
          <w:szCs w:val="24"/>
        </w:rPr>
        <w:t>ze</w:t>
      </w:r>
      <w:r>
        <w:rPr>
          <w:rFonts w:ascii="Times New Roman" w:hAnsi="Times New Roman"/>
          <w:color w:val="000000"/>
          <w:spacing w:val="16"/>
          <w:sz w:val="24"/>
          <w:szCs w:val="24"/>
        </w:rPr>
        <w:t xml:space="preserve"> </w:t>
      </w:r>
      <w:r>
        <w:rPr>
          <w:rFonts w:ascii="Times New Roman" w:hAnsi="Times New Roman"/>
          <w:color w:val="000000"/>
          <w:sz w:val="24"/>
          <w:szCs w:val="24"/>
        </w:rPr>
        <w:t>sindacali</w:t>
      </w:r>
      <w:r>
        <w:rPr>
          <w:rFonts w:ascii="Times New Roman" w:hAnsi="Times New Roman"/>
          <w:color w:val="000000"/>
          <w:spacing w:val="16"/>
          <w:sz w:val="24"/>
          <w:szCs w:val="24"/>
        </w:rPr>
        <w:t xml:space="preserve"> </w:t>
      </w:r>
      <w:r>
        <w:rPr>
          <w:rFonts w:ascii="Times New Roman" w:hAnsi="Times New Roman"/>
          <w:color w:val="000000"/>
          <w:sz w:val="24"/>
          <w:szCs w:val="24"/>
        </w:rPr>
        <w:t>unitarie che si intende integral</w:t>
      </w:r>
      <w:r>
        <w:rPr>
          <w:rFonts w:ascii="Times New Roman" w:hAnsi="Times New Roman"/>
          <w:color w:val="000000"/>
          <w:spacing w:val="-2"/>
          <w:sz w:val="24"/>
          <w:szCs w:val="24"/>
        </w:rPr>
        <w:t>m</w:t>
      </w:r>
      <w:r>
        <w:rPr>
          <w:rFonts w:ascii="Times New Roman" w:hAnsi="Times New Roman"/>
          <w:color w:val="000000"/>
          <w:sz w:val="24"/>
          <w:szCs w:val="24"/>
        </w:rPr>
        <w:t>ente ri</w:t>
      </w:r>
      <w:r>
        <w:rPr>
          <w:rFonts w:ascii="Times New Roman" w:hAnsi="Times New Roman"/>
          <w:color w:val="000000"/>
          <w:spacing w:val="-1"/>
          <w:sz w:val="24"/>
          <w:szCs w:val="24"/>
        </w:rPr>
        <w:t>c</w:t>
      </w:r>
      <w:r>
        <w:rPr>
          <w:rFonts w:ascii="Times New Roman" w:hAnsi="Times New Roman"/>
          <w:color w:val="000000"/>
          <w:sz w:val="24"/>
          <w:szCs w:val="24"/>
        </w:rPr>
        <w:t>hia</w:t>
      </w:r>
      <w:r>
        <w:rPr>
          <w:rFonts w:ascii="Times New Roman" w:hAnsi="Times New Roman"/>
          <w:color w:val="000000"/>
          <w:spacing w:val="-2"/>
          <w:sz w:val="24"/>
          <w:szCs w:val="24"/>
        </w:rPr>
        <w:t>m</w:t>
      </w:r>
      <w:r>
        <w:rPr>
          <w:rFonts w:ascii="Times New Roman" w:hAnsi="Times New Roman"/>
          <w:color w:val="000000"/>
          <w:sz w:val="24"/>
          <w:szCs w:val="24"/>
        </w:rPr>
        <w:t>ato nel presente articolo.</w:t>
      </w:r>
    </w:p>
    <w:p w:rsidR="008D5A6C" w:rsidRDefault="008D5A6C">
      <w:pPr>
        <w:widowControl w:val="0"/>
        <w:autoSpaceDE w:val="0"/>
        <w:autoSpaceDN w:val="0"/>
        <w:adjustRightInd w:val="0"/>
        <w:spacing w:before="4"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after="0" w:line="240" w:lineRule="auto"/>
        <w:ind w:left="114" w:right="8250"/>
        <w:jc w:val="both"/>
        <w:rPr>
          <w:rFonts w:ascii="Times New Roman" w:hAnsi="Times New Roman"/>
          <w:color w:val="000000"/>
          <w:sz w:val="24"/>
          <w:szCs w:val="24"/>
        </w:rPr>
      </w:pPr>
      <w:r>
        <w:rPr>
          <w:rFonts w:ascii="Times New Roman" w:hAnsi="Times New Roman"/>
          <w:i/>
          <w:iCs/>
          <w:color w:val="000000"/>
          <w:sz w:val="24"/>
          <w:szCs w:val="24"/>
        </w:rPr>
        <w:t>Referendum</w:t>
      </w:r>
    </w:p>
    <w:p w:rsidR="008D5A6C" w:rsidRDefault="008D5A6C">
      <w:pPr>
        <w:widowControl w:val="0"/>
        <w:autoSpaceDE w:val="0"/>
        <w:autoSpaceDN w:val="0"/>
        <w:adjustRightInd w:val="0"/>
        <w:spacing w:before="2" w:after="0" w:line="276" w:lineRule="exact"/>
        <w:ind w:left="823" w:right="49" w:hanging="425"/>
        <w:rPr>
          <w:rFonts w:ascii="Times New Roman" w:hAnsi="Times New Roman"/>
          <w:color w:val="000000"/>
          <w:sz w:val="24"/>
          <w:szCs w:val="24"/>
        </w:rPr>
      </w:pPr>
      <w:r>
        <w:rPr>
          <w:rFonts w:ascii="Times New Roman" w:hAnsi="Times New Roman"/>
          <w:i/>
          <w:iCs/>
          <w:color w:val="000000"/>
          <w:sz w:val="24"/>
          <w:szCs w:val="24"/>
        </w:rPr>
        <w:t xml:space="preserve">42. </w:t>
      </w:r>
      <w:r>
        <w:rPr>
          <w:rFonts w:ascii="Times New Roman" w:hAnsi="Times New Roman"/>
          <w:i/>
          <w:iCs/>
          <w:color w:val="000000"/>
          <w:spacing w:val="5"/>
          <w:sz w:val="24"/>
          <w:szCs w:val="24"/>
        </w:rPr>
        <w:t xml:space="preserve"> </w:t>
      </w:r>
      <w:r>
        <w:rPr>
          <w:rFonts w:ascii="Times New Roman" w:hAnsi="Times New Roman"/>
          <w:color w:val="000000"/>
          <w:sz w:val="24"/>
          <w:szCs w:val="24"/>
        </w:rPr>
        <w:t>La</w:t>
      </w:r>
      <w:r>
        <w:rPr>
          <w:rFonts w:ascii="Times New Roman" w:hAnsi="Times New Roman"/>
          <w:color w:val="000000"/>
          <w:spacing w:val="28"/>
          <w:sz w:val="24"/>
          <w:szCs w:val="24"/>
        </w:rPr>
        <w:t xml:space="preserve"> </w:t>
      </w:r>
      <w:r>
        <w:rPr>
          <w:rFonts w:ascii="Times New Roman" w:hAnsi="Times New Roman"/>
          <w:color w:val="000000"/>
          <w:sz w:val="24"/>
          <w:szCs w:val="24"/>
        </w:rPr>
        <w:t>R.S.U.</w:t>
      </w:r>
      <w:r>
        <w:rPr>
          <w:rFonts w:ascii="Times New Roman" w:hAnsi="Times New Roman"/>
          <w:color w:val="000000"/>
          <w:spacing w:val="28"/>
          <w:sz w:val="24"/>
          <w:szCs w:val="24"/>
        </w:rPr>
        <w:t xml:space="preserve"> </w:t>
      </w:r>
      <w:r>
        <w:rPr>
          <w:rFonts w:ascii="Times New Roman" w:hAnsi="Times New Roman"/>
          <w:color w:val="000000"/>
          <w:sz w:val="24"/>
          <w:szCs w:val="24"/>
        </w:rPr>
        <w:t>congiunta</w:t>
      </w:r>
      <w:r>
        <w:rPr>
          <w:rFonts w:ascii="Times New Roman" w:hAnsi="Times New Roman"/>
          <w:color w:val="000000"/>
          <w:spacing w:val="-2"/>
          <w:sz w:val="24"/>
          <w:szCs w:val="24"/>
        </w:rPr>
        <w:t>m</w:t>
      </w:r>
      <w:r>
        <w:rPr>
          <w:rFonts w:ascii="Times New Roman" w:hAnsi="Times New Roman"/>
          <w:color w:val="000000"/>
          <w:sz w:val="24"/>
          <w:szCs w:val="24"/>
        </w:rPr>
        <w:t>ente</w:t>
      </w:r>
      <w:r>
        <w:rPr>
          <w:rFonts w:ascii="Times New Roman" w:hAnsi="Times New Roman"/>
          <w:color w:val="000000"/>
          <w:spacing w:val="2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lle</w:t>
      </w:r>
      <w:r>
        <w:rPr>
          <w:rFonts w:ascii="Times New Roman" w:hAnsi="Times New Roman"/>
          <w:color w:val="000000"/>
          <w:spacing w:val="28"/>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g</w:t>
      </w:r>
      <w:r>
        <w:rPr>
          <w:rFonts w:ascii="Times New Roman" w:hAnsi="Times New Roman"/>
          <w:color w:val="000000"/>
          <w:sz w:val="24"/>
          <w:szCs w:val="24"/>
        </w:rPr>
        <w:t>anizzazioni</w:t>
      </w:r>
      <w:r>
        <w:rPr>
          <w:rFonts w:ascii="Times New Roman" w:hAnsi="Times New Roman"/>
          <w:color w:val="000000"/>
          <w:spacing w:val="26"/>
          <w:sz w:val="24"/>
          <w:szCs w:val="24"/>
        </w:rPr>
        <w:t xml:space="preserve"> </w:t>
      </w:r>
      <w:r>
        <w:rPr>
          <w:rFonts w:ascii="Times New Roman" w:hAnsi="Times New Roman"/>
          <w:color w:val="000000"/>
          <w:sz w:val="24"/>
          <w:szCs w:val="24"/>
        </w:rPr>
        <w:t>sindacali</w:t>
      </w:r>
      <w:r>
        <w:rPr>
          <w:rFonts w:ascii="Times New Roman" w:hAnsi="Times New Roman"/>
          <w:color w:val="000000"/>
          <w:spacing w:val="28"/>
          <w:sz w:val="24"/>
          <w:szCs w:val="24"/>
        </w:rPr>
        <w:t xml:space="preserve"> </w:t>
      </w:r>
      <w:r>
        <w:rPr>
          <w:rFonts w:ascii="Times New Roman" w:hAnsi="Times New Roman"/>
          <w:color w:val="000000"/>
          <w:sz w:val="24"/>
          <w:szCs w:val="24"/>
        </w:rPr>
        <w:t>stipula</w:t>
      </w:r>
      <w:r>
        <w:rPr>
          <w:rFonts w:ascii="Times New Roman" w:hAnsi="Times New Roman"/>
          <w:color w:val="000000"/>
          <w:spacing w:val="-1"/>
          <w:sz w:val="24"/>
          <w:szCs w:val="24"/>
        </w:rPr>
        <w:t>n</w:t>
      </w:r>
      <w:r>
        <w:rPr>
          <w:rFonts w:ascii="Times New Roman" w:hAnsi="Times New Roman"/>
          <w:color w:val="000000"/>
          <w:sz w:val="24"/>
          <w:szCs w:val="24"/>
        </w:rPr>
        <w:t>ti,</w:t>
      </w:r>
      <w:r>
        <w:rPr>
          <w:rFonts w:ascii="Times New Roman" w:hAnsi="Times New Roman"/>
          <w:color w:val="000000"/>
          <w:spacing w:val="28"/>
          <w:sz w:val="24"/>
          <w:szCs w:val="24"/>
        </w:rPr>
        <w:t xml:space="preserve"> </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la</w:t>
      </w:r>
      <w:r>
        <w:rPr>
          <w:rFonts w:ascii="Times New Roman" w:hAnsi="Times New Roman"/>
          <w:color w:val="000000"/>
          <w:spacing w:val="28"/>
          <w:sz w:val="24"/>
          <w:szCs w:val="24"/>
        </w:rPr>
        <w:t xml:space="preserve"> </w:t>
      </w:r>
      <w:r>
        <w:rPr>
          <w:rFonts w:ascii="Times New Roman" w:hAnsi="Times New Roman"/>
          <w:color w:val="000000"/>
          <w:sz w:val="24"/>
          <w:szCs w:val="24"/>
        </w:rPr>
        <w:t>R.S.A.,</w:t>
      </w:r>
      <w:r>
        <w:rPr>
          <w:rFonts w:ascii="Times New Roman" w:hAnsi="Times New Roman"/>
          <w:color w:val="000000"/>
          <w:spacing w:val="28"/>
          <w:sz w:val="24"/>
          <w:szCs w:val="24"/>
        </w:rPr>
        <w:t xml:space="preserve"> </w:t>
      </w:r>
      <w:r>
        <w:rPr>
          <w:rFonts w:ascii="Times New Roman" w:hAnsi="Times New Roman"/>
          <w:color w:val="000000"/>
          <w:sz w:val="24"/>
          <w:szCs w:val="24"/>
        </w:rPr>
        <w:t>può</w:t>
      </w:r>
      <w:r>
        <w:rPr>
          <w:rFonts w:ascii="Times New Roman" w:hAnsi="Times New Roman"/>
          <w:color w:val="000000"/>
          <w:spacing w:val="28"/>
          <w:sz w:val="24"/>
          <w:szCs w:val="24"/>
        </w:rPr>
        <w:t xml:space="preserve"> </w:t>
      </w:r>
      <w:r>
        <w:rPr>
          <w:rFonts w:ascii="Times New Roman" w:hAnsi="Times New Roman"/>
          <w:color w:val="000000"/>
          <w:sz w:val="24"/>
          <w:szCs w:val="24"/>
        </w:rPr>
        <w:t>indire referendum</w:t>
      </w:r>
      <w:r>
        <w:rPr>
          <w:rFonts w:ascii="Times New Roman" w:hAnsi="Times New Roman"/>
          <w:color w:val="000000"/>
          <w:spacing w:val="7"/>
          <w:sz w:val="24"/>
          <w:szCs w:val="24"/>
        </w:rPr>
        <w:t xml:space="preserve"> </w:t>
      </w:r>
      <w:r>
        <w:rPr>
          <w:rFonts w:ascii="Times New Roman" w:hAnsi="Times New Roman"/>
          <w:color w:val="000000"/>
          <w:sz w:val="24"/>
          <w:szCs w:val="24"/>
        </w:rPr>
        <w:t>sia</w:t>
      </w:r>
      <w:r>
        <w:rPr>
          <w:rFonts w:ascii="Times New Roman" w:hAnsi="Times New Roman"/>
          <w:color w:val="000000"/>
          <w:spacing w:val="7"/>
          <w:sz w:val="24"/>
          <w:szCs w:val="24"/>
        </w:rPr>
        <w:t xml:space="preserve"> </w:t>
      </w:r>
      <w:r>
        <w:rPr>
          <w:rFonts w:ascii="Times New Roman" w:hAnsi="Times New Roman"/>
          <w:color w:val="000000"/>
          <w:sz w:val="24"/>
          <w:szCs w:val="24"/>
        </w:rPr>
        <w:t>secondo</w:t>
      </w:r>
      <w:r>
        <w:rPr>
          <w:rFonts w:ascii="Times New Roman" w:hAnsi="Times New Roman"/>
          <w:color w:val="000000"/>
          <w:spacing w:val="6"/>
          <w:sz w:val="24"/>
          <w:szCs w:val="24"/>
        </w:rPr>
        <w:t xml:space="preserve"> </w:t>
      </w:r>
      <w:r>
        <w:rPr>
          <w:rFonts w:ascii="Times New Roman" w:hAnsi="Times New Roman"/>
          <w:color w:val="000000"/>
          <w:sz w:val="24"/>
          <w:szCs w:val="24"/>
        </w:rPr>
        <w:t>quanto</w:t>
      </w:r>
      <w:r>
        <w:rPr>
          <w:rFonts w:ascii="Times New Roman" w:hAnsi="Times New Roman"/>
          <w:color w:val="000000"/>
          <w:spacing w:val="7"/>
          <w:sz w:val="24"/>
          <w:szCs w:val="24"/>
        </w:rPr>
        <w:t xml:space="preserve"> </w:t>
      </w:r>
      <w:r>
        <w:rPr>
          <w:rFonts w:ascii="Times New Roman" w:hAnsi="Times New Roman"/>
          <w:color w:val="000000"/>
          <w:sz w:val="24"/>
          <w:szCs w:val="24"/>
        </w:rPr>
        <w:t>previsto</w:t>
      </w:r>
      <w:r>
        <w:rPr>
          <w:rFonts w:ascii="Times New Roman" w:hAnsi="Times New Roman"/>
          <w:color w:val="000000"/>
          <w:spacing w:val="7"/>
          <w:sz w:val="24"/>
          <w:szCs w:val="24"/>
        </w:rPr>
        <w:t xml:space="preserve"> </w:t>
      </w:r>
      <w:r>
        <w:rPr>
          <w:rFonts w:ascii="Times New Roman" w:hAnsi="Times New Roman"/>
          <w:color w:val="000000"/>
          <w:sz w:val="24"/>
          <w:szCs w:val="24"/>
        </w:rPr>
        <w:t>dall</w:t>
      </w:r>
      <w:r>
        <w:rPr>
          <w:rFonts w:ascii="Times New Roman" w:hAnsi="Times New Roman"/>
          <w:color w:val="000000"/>
          <w:spacing w:val="-1"/>
          <w:sz w:val="24"/>
          <w:szCs w:val="24"/>
        </w:rPr>
        <w:t>'</w:t>
      </w:r>
      <w:r>
        <w:rPr>
          <w:rFonts w:ascii="Times New Roman" w:hAnsi="Times New Roman"/>
          <w:color w:val="000000"/>
          <w:sz w:val="24"/>
          <w:szCs w:val="24"/>
        </w:rPr>
        <w:t>art.</w:t>
      </w:r>
      <w:r>
        <w:rPr>
          <w:rFonts w:ascii="Times New Roman" w:hAnsi="Times New Roman"/>
          <w:color w:val="000000"/>
          <w:spacing w:val="6"/>
          <w:sz w:val="24"/>
          <w:szCs w:val="24"/>
        </w:rPr>
        <w:t xml:space="preserve"> </w:t>
      </w:r>
      <w:r>
        <w:rPr>
          <w:rFonts w:ascii="Times New Roman" w:hAnsi="Times New Roman"/>
          <w:color w:val="000000"/>
          <w:sz w:val="24"/>
          <w:szCs w:val="24"/>
        </w:rPr>
        <w:t>21</w:t>
      </w:r>
      <w:r>
        <w:rPr>
          <w:rFonts w:ascii="Times New Roman" w:hAnsi="Times New Roman"/>
          <w:color w:val="000000"/>
          <w:spacing w:val="7"/>
          <w:sz w:val="24"/>
          <w:szCs w:val="24"/>
        </w:rPr>
        <w:t xml:space="preserve"> </w:t>
      </w:r>
      <w:r>
        <w:rPr>
          <w:rFonts w:ascii="Times New Roman" w:hAnsi="Times New Roman"/>
          <w:color w:val="000000"/>
          <w:sz w:val="24"/>
          <w:szCs w:val="24"/>
        </w:rPr>
        <w:t>della</w:t>
      </w:r>
      <w:r>
        <w:rPr>
          <w:rFonts w:ascii="Times New Roman" w:hAnsi="Times New Roman"/>
          <w:color w:val="000000"/>
          <w:spacing w:val="7"/>
          <w:sz w:val="24"/>
          <w:szCs w:val="24"/>
        </w:rPr>
        <w:t xml:space="preserve"> </w:t>
      </w:r>
      <w:r>
        <w:rPr>
          <w:rFonts w:ascii="Times New Roman" w:hAnsi="Times New Roman"/>
          <w:color w:val="000000"/>
          <w:sz w:val="24"/>
          <w:szCs w:val="24"/>
        </w:rPr>
        <w:t>Legge</w:t>
      </w:r>
      <w:r>
        <w:rPr>
          <w:rFonts w:ascii="Times New Roman" w:hAnsi="Times New Roman"/>
          <w:color w:val="000000"/>
          <w:spacing w:val="7"/>
          <w:sz w:val="24"/>
          <w:szCs w:val="24"/>
        </w:rPr>
        <w:t xml:space="preserve"> </w:t>
      </w:r>
      <w:r>
        <w:rPr>
          <w:rFonts w:ascii="Times New Roman" w:hAnsi="Times New Roman"/>
          <w:color w:val="000000"/>
          <w:sz w:val="24"/>
          <w:szCs w:val="24"/>
        </w:rPr>
        <w:t>20</w:t>
      </w:r>
      <w:r>
        <w:rPr>
          <w:rFonts w:ascii="Times New Roman" w:hAnsi="Times New Roman"/>
          <w:color w:val="000000"/>
          <w:spacing w:val="7"/>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agg</w:t>
      </w:r>
      <w:r>
        <w:rPr>
          <w:rFonts w:ascii="Times New Roman" w:hAnsi="Times New Roman"/>
          <w:color w:val="000000"/>
          <w:spacing w:val="2"/>
          <w:sz w:val="24"/>
          <w:szCs w:val="24"/>
        </w:rPr>
        <w:t>i</w:t>
      </w:r>
      <w:r>
        <w:rPr>
          <w:rFonts w:ascii="Times New Roman" w:hAnsi="Times New Roman"/>
          <w:color w:val="000000"/>
          <w:sz w:val="24"/>
          <w:szCs w:val="24"/>
        </w:rPr>
        <w:t>o</w:t>
      </w:r>
      <w:r>
        <w:rPr>
          <w:rFonts w:ascii="Times New Roman" w:hAnsi="Times New Roman"/>
          <w:color w:val="000000"/>
          <w:spacing w:val="7"/>
          <w:sz w:val="24"/>
          <w:szCs w:val="24"/>
        </w:rPr>
        <w:t xml:space="preserve"> </w:t>
      </w:r>
      <w:r>
        <w:rPr>
          <w:rFonts w:ascii="Times New Roman" w:hAnsi="Times New Roman"/>
          <w:color w:val="000000"/>
          <w:sz w:val="24"/>
          <w:szCs w:val="24"/>
        </w:rPr>
        <w:t>1970,</w:t>
      </w:r>
      <w:r>
        <w:rPr>
          <w:rFonts w:ascii="Times New Roman" w:hAnsi="Times New Roman"/>
          <w:color w:val="000000"/>
          <w:spacing w:val="7"/>
          <w:sz w:val="24"/>
          <w:szCs w:val="24"/>
        </w:rPr>
        <w:t xml:space="preserve"> </w:t>
      </w:r>
      <w:r>
        <w:rPr>
          <w:rFonts w:ascii="Times New Roman" w:hAnsi="Times New Roman"/>
          <w:color w:val="000000"/>
          <w:sz w:val="24"/>
          <w:szCs w:val="24"/>
        </w:rPr>
        <w:t>n.</w:t>
      </w:r>
      <w:r>
        <w:rPr>
          <w:rFonts w:ascii="Times New Roman" w:hAnsi="Times New Roman"/>
          <w:color w:val="000000"/>
          <w:spacing w:val="7"/>
          <w:sz w:val="24"/>
          <w:szCs w:val="24"/>
        </w:rPr>
        <w:t xml:space="preserve"> </w:t>
      </w:r>
      <w:r>
        <w:rPr>
          <w:rFonts w:ascii="Times New Roman" w:hAnsi="Times New Roman"/>
          <w:color w:val="000000"/>
          <w:sz w:val="24"/>
          <w:szCs w:val="24"/>
        </w:rPr>
        <w:t>300,</w:t>
      </w:r>
      <w:r>
        <w:rPr>
          <w:rFonts w:ascii="Times New Roman" w:hAnsi="Times New Roman"/>
          <w:color w:val="000000"/>
          <w:spacing w:val="7"/>
          <w:sz w:val="24"/>
          <w:szCs w:val="24"/>
        </w:rPr>
        <w:t xml:space="preserve"> </w:t>
      </w:r>
      <w:r>
        <w:rPr>
          <w:rFonts w:ascii="Times New Roman" w:hAnsi="Times New Roman"/>
          <w:i/>
          <w:iCs/>
          <w:color w:val="000000"/>
          <w:sz w:val="24"/>
          <w:szCs w:val="24"/>
        </w:rPr>
        <w:t>sia</w:t>
      </w:r>
    </w:p>
    <w:p w:rsidR="008D5A6C" w:rsidRDefault="008D5A6C">
      <w:pPr>
        <w:widowControl w:val="0"/>
        <w:autoSpaceDE w:val="0"/>
        <w:autoSpaceDN w:val="0"/>
        <w:adjustRightInd w:val="0"/>
        <w:spacing w:after="0" w:line="274" w:lineRule="exact"/>
        <w:ind w:left="823" w:right="-20"/>
        <w:rPr>
          <w:rFonts w:ascii="Times New Roman" w:hAnsi="Times New Roman"/>
          <w:i/>
          <w:iCs/>
          <w:color w:val="000000"/>
          <w:sz w:val="24"/>
          <w:szCs w:val="24"/>
        </w:rPr>
      </w:pPr>
      <w:r>
        <w:rPr>
          <w:rFonts w:ascii="Times New Roman" w:hAnsi="Times New Roman"/>
          <w:i/>
          <w:iCs/>
          <w:color w:val="000000"/>
          <w:sz w:val="24"/>
          <w:szCs w:val="24"/>
        </w:rPr>
        <w:t>ai sensi degli accordi i</w:t>
      </w:r>
      <w:r>
        <w:rPr>
          <w:rFonts w:ascii="Times New Roman" w:hAnsi="Times New Roman"/>
          <w:i/>
          <w:iCs/>
          <w:color w:val="000000"/>
          <w:spacing w:val="-2"/>
          <w:sz w:val="24"/>
          <w:szCs w:val="24"/>
        </w:rPr>
        <w:t>n</w:t>
      </w:r>
      <w:r>
        <w:rPr>
          <w:rFonts w:ascii="Times New Roman" w:hAnsi="Times New Roman"/>
          <w:i/>
          <w:iCs/>
          <w:color w:val="000000"/>
          <w:sz w:val="24"/>
          <w:szCs w:val="24"/>
        </w:rPr>
        <w:t>terconfederali vigenti</w:t>
      </w:r>
      <w:r w:rsidR="00E71543">
        <w:rPr>
          <w:rFonts w:ascii="Times New Roman" w:hAnsi="Times New Roman"/>
          <w:i/>
          <w:iCs/>
          <w:color w:val="000000"/>
          <w:sz w:val="24"/>
          <w:szCs w:val="24"/>
        </w:rPr>
        <w:t>.</w:t>
      </w:r>
    </w:p>
    <w:p w:rsidR="00106499" w:rsidDel="00F36AD8" w:rsidRDefault="00106499">
      <w:pPr>
        <w:widowControl w:val="0"/>
        <w:autoSpaceDE w:val="0"/>
        <w:autoSpaceDN w:val="0"/>
        <w:adjustRightInd w:val="0"/>
        <w:spacing w:after="0" w:line="274" w:lineRule="exact"/>
        <w:ind w:left="823" w:right="-20"/>
        <w:rPr>
          <w:del w:id="130" w:author="Parisi, Carlo" w:date="2016-07-15T09:16:00Z"/>
          <w:rFonts w:ascii="Times New Roman" w:hAnsi="Times New Roman"/>
          <w:color w:val="000000"/>
          <w:sz w:val="24"/>
          <w:szCs w:val="24"/>
        </w:rPr>
      </w:pPr>
    </w:p>
    <w:p w:rsidR="008D5A6C" w:rsidDel="00F36AD8" w:rsidRDefault="008D5A6C">
      <w:pPr>
        <w:widowControl w:val="0"/>
        <w:autoSpaceDE w:val="0"/>
        <w:autoSpaceDN w:val="0"/>
        <w:adjustRightInd w:val="0"/>
        <w:spacing w:before="65" w:after="0" w:line="240" w:lineRule="auto"/>
        <w:ind w:left="3255" w:right="3233"/>
        <w:jc w:val="center"/>
        <w:rPr>
          <w:del w:id="131" w:author="Parisi, Carlo" w:date="2016-07-15T09:16:00Z"/>
          <w:rFonts w:ascii="Arial" w:hAnsi="Arial" w:cs="Arial"/>
          <w:color w:val="000000"/>
          <w:sz w:val="24"/>
          <w:szCs w:val="24"/>
        </w:rPr>
      </w:pPr>
      <w:del w:id="132" w:author="Parisi, Carlo" w:date="2016-07-15T09:16:00Z">
        <w:r w:rsidDel="00F36AD8">
          <w:rPr>
            <w:rFonts w:ascii="Arial" w:hAnsi="Arial" w:cs="Arial"/>
            <w:b/>
            <w:bCs/>
            <w:color w:val="0000FF"/>
            <w:sz w:val="24"/>
            <w:szCs w:val="24"/>
          </w:rPr>
          <w:delText>Blu le modifiche sino al 2013</w:delText>
        </w:r>
      </w:del>
    </w:p>
    <w:p w:rsidR="008D5A6C" w:rsidDel="00F36AD8" w:rsidRDefault="008D5A6C">
      <w:pPr>
        <w:widowControl w:val="0"/>
        <w:autoSpaceDE w:val="0"/>
        <w:autoSpaceDN w:val="0"/>
        <w:adjustRightInd w:val="0"/>
        <w:spacing w:after="0" w:line="240" w:lineRule="auto"/>
        <w:ind w:left="864" w:right="842"/>
        <w:jc w:val="center"/>
        <w:rPr>
          <w:del w:id="133" w:author="Parisi, Carlo" w:date="2016-07-15T09:16:00Z"/>
          <w:rFonts w:ascii="Arial" w:hAnsi="Arial" w:cs="Arial"/>
          <w:color w:val="000000"/>
          <w:sz w:val="24"/>
          <w:szCs w:val="24"/>
        </w:rPr>
      </w:pPr>
      <w:del w:id="134" w:author="Parisi, Carlo" w:date="2016-07-15T09:16:00Z">
        <w:r w:rsidDel="00F36AD8">
          <w:rPr>
            <w:rFonts w:ascii="Arial" w:hAnsi="Arial" w:cs="Arial"/>
            <w:b/>
            <w:bCs/>
            <w:color w:val="FF0000"/>
            <w:sz w:val="24"/>
            <w:szCs w:val="24"/>
          </w:rPr>
          <w:delText>Rosso proposta di i</w:delText>
        </w:r>
        <w:r w:rsidDel="00F36AD8">
          <w:rPr>
            <w:rFonts w:ascii="Arial" w:hAnsi="Arial" w:cs="Arial"/>
            <w:b/>
            <w:bCs/>
            <w:color w:val="FF0000"/>
            <w:spacing w:val="-1"/>
            <w:sz w:val="24"/>
            <w:szCs w:val="24"/>
          </w:rPr>
          <w:delText>n</w:delText>
        </w:r>
        <w:r w:rsidDel="00F36AD8">
          <w:rPr>
            <w:rFonts w:ascii="Arial" w:hAnsi="Arial" w:cs="Arial"/>
            <w:b/>
            <w:bCs/>
            <w:color w:val="FF0000"/>
            <w:sz w:val="24"/>
            <w:szCs w:val="24"/>
          </w:rPr>
          <w:delText>tegrazione 2016  (d.lgs 6 febbraio 2007 n° 25 s.m.i. informazione/consultazione)</w:delText>
        </w:r>
      </w:del>
    </w:p>
    <w:p w:rsidR="008D5A6C" w:rsidDel="00F36AD8" w:rsidRDefault="008D5A6C">
      <w:pPr>
        <w:widowControl w:val="0"/>
        <w:autoSpaceDE w:val="0"/>
        <w:autoSpaceDN w:val="0"/>
        <w:adjustRightInd w:val="0"/>
        <w:spacing w:before="1" w:after="0" w:line="271" w:lineRule="exact"/>
        <w:ind w:left="3574" w:right="3553"/>
        <w:jc w:val="center"/>
        <w:rPr>
          <w:del w:id="135" w:author="Parisi, Carlo" w:date="2016-07-15T09:16:00Z"/>
          <w:rFonts w:ascii="Arial" w:hAnsi="Arial" w:cs="Arial"/>
          <w:color w:val="000000"/>
          <w:sz w:val="24"/>
          <w:szCs w:val="24"/>
        </w:rPr>
      </w:pPr>
      <w:del w:id="136" w:author="Parisi, Carlo" w:date="2016-07-15T09:16:00Z">
        <w:r w:rsidDel="00F36AD8">
          <w:rPr>
            <w:rFonts w:ascii="Arial" w:hAnsi="Arial" w:cs="Arial"/>
            <w:b/>
            <w:bCs/>
            <w:strike/>
            <w:color w:val="000000"/>
            <w:position w:val="-1"/>
            <w:sz w:val="24"/>
            <w:szCs w:val="24"/>
          </w:rPr>
          <w:delText>barrate</w:delText>
        </w:r>
        <w:r w:rsidDel="00F36AD8">
          <w:rPr>
            <w:rFonts w:ascii="Arial" w:hAnsi="Arial" w:cs="Arial"/>
            <w:b/>
            <w:bCs/>
            <w:color w:val="000000"/>
            <w:position w:val="-1"/>
            <w:sz w:val="24"/>
            <w:szCs w:val="24"/>
          </w:rPr>
          <w:delText xml:space="preserve"> le cancellazioni</w:delText>
        </w:r>
      </w:del>
    </w:p>
    <w:p w:rsidR="008D5A6C" w:rsidRDefault="008D5A6C">
      <w:pPr>
        <w:widowControl w:val="0"/>
        <w:autoSpaceDE w:val="0"/>
        <w:autoSpaceDN w:val="0"/>
        <w:adjustRightInd w:val="0"/>
        <w:spacing w:after="0" w:line="200" w:lineRule="exact"/>
        <w:rPr>
          <w:rFonts w:ascii="Arial" w:hAnsi="Arial" w:cs="Arial"/>
          <w:color w:val="000000"/>
          <w:sz w:val="20"/>
          <w:szCs w:val="20"/>
        </w:rPr>
      </w:pPr>
    </w:p>
    <w:p w:rsidR="008D5A6C" w:rsidRDefault="008D5A6C">
      <w:pPr>
        <w:widowControl w:val="0"/>
        <w:autoSpaceDE w:val="0"/>
        <w:autoSpaceDN w:val="0"/>
        <w:adjustRightInd w:val="0"/>
        <w:spacing w:after="0" w:line="200" w:lineRule="exact"/>
        <w:rPr>
          <w:rFonts w:ascii="Arial" w:hAnsi="Arial" w:cs="Arial"/>
          <w:color w:val="000000"/>
          <w:sz w:val="20"/>
          <w:szCs w:val="20"/>
        </w:rPr>
      </w:pPr>
    </w:p>
    <w:p w:rsidR="008D5A6C" w:rsidRDefault="008D5A6C">
      <w:pPr>
        <w:widowControl w:val="0"/>
        <w:autoSpaceDE w:val="0"/>
        <w:autoSpaceDN w:val="0"/>
        <w:adjustRightInd w:val="0"/>
        <w:spacing w:after="0" w:line="200" w:lineRule="exact"/>
        <w:rPr>
          <w:rFonts w:ascii="Arial" w:hAnsi="Arial" w:cs="Arial"/>
          <w:color w:val="000000"/>
          <w:sz w:val="20"/>
          <w:szCs w:val="20"/>
        </w:rPr>
      </w:pPr>
    </w:p>
    <w:p w:rsidR="008D5A6C" w:rsidDel="00402C05" w:rsidRDefault="008D5A6C">
      <w:pPr>
        <w:widowControl w:val="0"/>
        <w:autoSpaceDE w:val="0"/>
        <w:autoSpaceDN w:val="0"/>
        <w:adjustRightInd w:val="0"/>
        <w:spacing w:before="13" w:after="0" w:line="220" w:lineRule="exact"/>
        <w:rPr>
          <w:del w:id="137" w:author="Parisi, Carlo" w:date="2016-07-15T09:19:00Z"/>
          <w:rFonts w:ascii="Arial" w:hAnsi="Arial" w:cs="Arial"/>
          <w:color w:val="000000"/>
        </w:rPr>
      </w:pPr>
    </w:p>
    <w:p w:rsidR="008D5A6C" w:rsidDel="00402C05" w:rsidRDefault="00644F95">
      <w:pPr>
        <w:widowControl w:val="0"/>
        <w:autoSpaceDE w:val="0"/>
        <w:autoSpaceDN w:val="0"/>
        <w:adjustRightInd w:val="0"/>
        <w:spacing w:before="29" w:after="0" w:line="240" w:lineRule="auto"/>
        <w:ind w:left="2289" w:right="2268"/>
        <w:jc w:val="center"/>
        <w:rPr>
          <w:del w:id="138" w:author="Parisi, Carlo" w:date="2016-07-15T09:19:00Z"/>
          <w:rFonts w:ascii="Arial" w:hAnsi="Arial" w:cs="Arial"/>
          <w:b/>
          <w:bCs/>
          <w:color w:val="000000"/>
          <w:sz w:val="24"/>
          <w:szCs w:val="24"/>
        </w:rPr>
      </w:pPr>
      <w:del w:id="139" w:author="Parisi, Carlo" w:date="2016-07-15T09:19:00Z">
        <w:r w:rsidRPr="00644F95">
          <w:rPr>
            <w:noProof/>
          </w:rPr>
          <w:pict>
            <v:group id="Group 12" o:spid="_x0000_s1031" style="position:absolute;left:0;text-align:left;margin-left:49.3pt;margin-top:-99.45pt;width:496.65pt;height:61.05pt;z-index:-251655168;mso-position-horizontal-relative:page" coordorigin="986,-1989" coordsize="9933,1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" o:allowincell="f">
              <v:rect id="Rectangle 13" o:spid="_x0000_s1027" style="position:absolute;left:986;top:-1990;width:9940;height:12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8D5A6C" w:rsidRDefault="00FF1787">
                      <w:pPr>
                        <w:spacing w:after="0" w:line="1220" w:lineRule="atLeast"/>
                        <w:rPr>
                          <w:rFonts w:ascii="Times New Roman" w:hAnsi="Times New Roman"/>
                          <w:sz w:val="24"/>
                          <w:szCs w:val="24"/>
                        </w:rPr>
                      </w:pPr>
                      <w:r>
                        <w:rPr>
                          <w:rFonts w:ascii="Times New Roman" w:hAnsi="Times New Roman"/>
                          <w:noProof/>
                          <w:sz w:val="24"/>
                          <w:szCs w:val="24"/>
                        </w:rPr>
                        <w:drawing>
                          <wp:inline distT="0" distB="0" distL="0" distR="0">
                            <wp:extent cx="6318250" cy="7747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18250" cy="774700"/>
                                    </a:xfrm>
                                    <a:prstGeom prst="rect">
                                      <a:avLst/>
                                    </a:prstGeom>
                                    <a:noFill/>
                                    <a:ln>
                                      <a:noFill/>
                                    </a:ln>
                                  </pic:spPr>
                                </pic:pic>
                              </a:graphicData>
                            </a:graphic>
                          </wp:inline>
                        </w:drawing>
                      </w:r>
                    </w:p>
                    <w:p w:rsidR="008D5A6C" w:rsidRDefault="008D5A6C">
                      <w:pPr>
                        <w:widowControl w:val="0"/>
                        <w:autoSpaceDE w:val="0"/>
                        <w:autoSpaceDN w:val="0"/>
                        <w:adjustRightInd w:val="0"/>
                        <w:spacing w:after="0" w:line="240" w:lineRule="auto"/>
                        <w:rPr>
                          <w:rFonts w:ascii="Times New Roman" w:hAnsi="Times New Roman"/>
                          <w:sz w:val="24"/>
                          <w:szCs w:val="24"/>
                        </w:rPr>
                      </w:pPr>
                    </w:p>
                  </w:txbxContent>
                </v:textbox>
              </v:rect>
              <v:shape id="Freeform 14" o:spid="_x0000_s1028" style="position:absolute;left:10881;top:-810;width:20;height:20;visibility:visible;mso-wrap-style:square;v-text-anchor:top" coordsize="2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7GOsQA&#10;AADbAAAADwAAAGRycy9kb3ducmV2LnhtbESPT2sCMRTE7wW/Q3hCbzVZD1q2RqmC2n8XrR68PTbP&#10;3aXJy5Kkun77plDocZiZ3zCzRe+suFCIrWcNxUiBIK68abnWcPhcPzyCiAnZoPVMGm4UYTEf3M2w&#10;NP7KO7rsUy0yhGOJGpqUulLKWDXkMI58R5y9sw8OU5ahlibgNcOdlWOlJtJhy3mhwY5WDVVf+2+n&#10;waj1UtqN3b2fVsX2Q72F1yNOtb4f9s9PIBL16T/8134xGsYF/H7JP0DO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OxjrEAAAA2wAAAA8AAAAAAAAAAAAAAAAAmAIAAGRycy9k&#10;b3ducmV2LnhtbFBLBQYAAAAABAAEAPUAAACJAwAAAAA=&#10;" path="m,l9,e" filled="f" strokeweight=".14814mm">
                <v:path arrowok="t" o:connecttype="custom" o:connectlocs="0,0;9,0" o:connectangles="0,0"/>
              </v:shape>
              <w10:wrap anchorx="page"/>
            </v:group>
          </w:pict>
        </w:r>
        <w:r w:rsidR="008D5A6C" w:rsidDel="00402C05">
          <w:rPr>
            <w:rFonts w:ascii="Arial" w:hAnsi="Arial" w:cs="Arial"/>
            <w:b/>
            <w:bCs/>
            <w:color w:val="000000"/>
            <w:sz w:val="24"/>
            <w:szCs w:val="24"/>
          </w:rPr>
          <w:delText>ART. 48 - SISTEMA DI RELAZ</w:delText>
        </w:r>
        <w:r w:rsidR="008D5A6C" w:rsidDel="00402C05">
          <w:rPr>
            <w:rFonts w:ascii="Arial" w:hAnsi="Arial" w:cs="Arial"/>
            <w:b/>
            <w:bCs/>
            <w:color w:val="000000"/>
            <w:spacing w:val="2"/>
            <w:sz w:val="24"/>
            <w:szCs w:val="24"/>
          </w:rPr>
          <w:delText>I</w:delText>
        </w:r>
        <w:r w:rsidR="008D5A6C" w:rsidDel="00402C05">
          <w:rPr>
            <w:rFonts w:ascii="Arial" w:hAnsi="Arial" w:cs="Arial"/>
            <w:b/>
            <w:bCs/>
            <w:color w:val="000000"/>
            <w:spacing w:val="1"/>
            <w:sz w:val="24"/>
            <w:szCs w:val="24"/>
          </w:rPr>
          <w:delText>O</w:delText>
        </w:r>
        <w:r w:rsidR="008D5A6C" w:rsidDel="00402C05">
          <w:rPr>
            <w:rFonts w:ascii="Arial" w:hAnsi="Arial" w:cs="Arial"/>
            <w:b/>
            <w:bCs/>
            <w:color w:val="000000"/>
            <w:sz w:val="24"/>
            <w:szCs w:val="24"/>
          </w:rPr>
          <w:delText>NI SINDACALI</w:delText>
        </w:r>
      </w:del>
    </w:p>
    <w:p w:rsidR="00253BF6" w:rsidRPr="00253BF6" w:rsidDel="00402C05" w:rsidRDefault="00253BF6">
      <w:pPr>
        <w:widowControl w:val="0"/>
        <w:autoSpaceDE w:val="0"/>
        <w:autoSpaceDN w:val="0"/>
        <w:adjustRightInd w:val="0"/>
        <w:spacing w:before="29" w:after="0" w:line="240" w:lineRule="auto"/>
        <w:ind w:left="2289" w:right="2268"/>
        <w:jc w:val="center"/>
        <w:rPr>
          <w:del w:id="140" w:author="Parisi, Carlo" w:date="2016-07-15T09:19:00Z"/>
          <w:rFonts w:ascii="Arial" w:hAnsi="Arial" w:cs="Arial"/>
          <w:b/>
          <w:bCs/>
          <w:color w:val="0070C0"/>
          <w:sz w:val="24"/>
          <w:szCs w:val="24"/>
        </w:rPr>
      </w:pPr>
      <w:del w:id="141" w:author="Parisi, Carlo" w:date="2016-07-15T09:19:00Z">
        <w:r w:rsidDel="00402C05">
          <w:rPr>
            <w:rFonts w:ascii="Arial" w:hAnsi="Arial" w:cs="Arial"/>
            <w:b/>
            <w:bCs/>
            <w:color w:val="0070C0"/>
            <w:sz w:val="24"/>
            <w:szCs w:val="24"/>
          </w:rPr>
          <w:delText>RIPROPOSTO INTEGRALMENTE IL TESTO DELLE OOSS</w:delText>
        </w:r>
      </w:del>
    </w:p>
    <w:p w:rsidR="00E71543" w:rsidDel="00402C05" w:rsidRDefault="00E71543">
      <w:pPr>
        <w:widowControl w:val="0"/>
        <w:autoSpaceDE w:val="0"/>
        <w:autoSpaceDN w:val="0"/>
        <w:adjustRightInd w:val="0"/>
        <w:spacing w:before="29" w:after="0" w:line="240" w:lineRule="auto"/>
        <w:ind w:left="2289" w:right="2268"/>
        <w:jc w:val="center"/>
        <w:rPr>
          <w:del w:id="142" w:author="Parisi, Carlo" w:date="2016-07-15T09:19:00Z"/>
          <w:rFonts w:ascii="Arial" w:hAnsi="Arial" w:cs="Arial"/>
          <w:b/>
          <w:bCs/>
          <w:color w:val="000000"/>
          <w:sz w:val="24"/>
          <w:szCs w:val="24"/>
        </w:rPr>
      </w:pPr>
    </w:p>
    <w:p w:rsidR="00E71543" w:rsidRDefault="00E71543">
      <w:pPr>
        <w:widowControl w:val="0"/>
        <w:autoSpaceDE w:val="0"/>
        <w:autoSpaceDN w:val="0"/>
        <w:adjustRightInd w:val="0"/>
        <w:spacing w:before="29" w:after="0" w:line="240" w:lineRule="auto"/>
        <w:ind w:left="2289" w:right="2268"/>
        <w:jc w:val="center"/>
        <w:rPr>
          <w:rFonts w:ascii="Arial" w:hAnsi="Arial" w:cs="Arial"/>
          <w:b/>
          <w:bCs/>
          <w:color w:val="000000"/>
          <w:sz w:val="24"/>
          <w:szCs w:val="24"/>
        </w:rPr>
      </w:pPr>
    </w:p>
    <w:p w:rsidR="00E71543" w:rsidRPr="00402C05" w:rsidRDefault="00E71543">
      <w:pPr>
        <w:widowControl w:val="0"/>
        <w:autoSpaceDE w:val="0"/>
        <w:autoSpaceDN w:val="0"/>
        <w:adjustRightInd w:val="0"/>
        <w:spacing w:before="29" w:after="0" w:line="240" w:lineRule="auto"/>
        <w:ind w:left="2289" w:right="2268"/>
        <w:jc w:val="center"/>
        <w:rPr>
          <w:rFonts w:ascii="Arial" w:hAnsi="Arial" w:cs="Arial"/>
          <w:b/>
          <w:bCs/>
          <w:color w:val="000000"/>
          <w:sz w:val="24"/>
          <w:szCs w:val="24"/>
        </w:rPr>
      </w:pPr>
    </w:p>
    <w:p w:rsidR="00E71543" w:rsidRPr="00402C05" w:rsidRDefault="00644F95">
      <w:pPr>
        <w:widowControl w:val="0"/>
        <w:autoSpaceDE w:val="0"/>
        <w:autoSpaceDN w:val="0"/>
        <w:adjustRightInd w:val="0"/>
        <w:spacing w:before="29" w:after="0" w:line="240" w:lineRule="auto"/>
        <w:ind w:left="2289" w:right="2268"/>
        <w:jc w:val="center"/>
        <w:rPr>
          <w:rFonts w:ascii="Arial" w:hAnsi="Arial" w:cs="Arial"/>
          <w:b/>
          <w:bCs/>
          <w:color w:val="FF0000"/>
          <w:sz w:val="24"/>
          <w:szCs w:val="24"/>
          <w:rPrChange w:id="143" w:author="Parisi, Carlo" w:date="2016-07-15T09:19:00Z">
            <w:rPr>
              <w:rFonts w:ascii="Arial" w:hAnsi="Arial" w:cs="Arial"/>
              <w:b/>
              <w:bCs/>
              <w:strike/>
              <w:color w:val="FF0000"/>
              <w:sz w:val="24"/>
              <w:szCs w:val="24"/>
            </w:rPr>
          </w:rPrChange>
        </w:rPr>
      </w:pPr>
      <w:r w:rsidRPr="00644F95">
        <w:rPr>
          <w:rFonts w:ascii="Arial" w:hAnsi="Arial" w:cs="Arial"/>
          <w:b/>
          <w:bCs/>
          <w:color w:val="FF0000"/>
          <w:sz w:val="24"/>
          <w:szCs w:val="24"/>
          <w:rPrChange w:id="144" w:author="Parisi, Carlo" w:date="2016-07-15T09:19:00Z">
            <w:rPr>
              <w:rFonts w:ascii="Arial" w:hAnsi="Arial" w:cs="Arial"/>
              <w:b/>
              <w:bCs/>
              <w:strike/>
              <w:color w:val="FF0000"/>
              <w:sz w:val="24"/>
              <w:szCs w:val="24"/>
            </w:rPr>
          </w:rPrChange>
        </w:rPr>
        <w:t xml:space="preserve">TESTO DELL’ATTUALE </w:t>
      </w:r>
    </w:p>
    <w:p w:rsidR="00E71543" w:rsidRPr="00402C05" w:rsidRDefault="00644F95">
      <w:pPr>
        <w:widowControl w:val="0"/>
        <w:autoSpaceDE w:val="0"/>
        <w:autoSpaceDN w:val="0"/>
        <w:adjustRightInd w:val="0"/>
        <w:spacing w:before="29" w:after="0" w:line="240" w:lineRule="auto"/>
        <w:ind w:left="2289" w:right="2268"/>
        <w:jc w:val="center"/>
        <w:rPr>
          <w:rFonts w:ascii="Arial" w:hAnsi="Arial" w:cs="Arial"/>
          <w:b/>
          <w:bCs/>
          <w:color w:val="FF0000"/>
          <w:sz w:val="24"/>
          <w:szCs w:val="24"/>
          <w:rPrChange w:id="145" w:author="Parisi, Carlo" w:date="2016-07-15T09:19:00Z">
            <w:rPr>
              <w:rFonts w:ascii="Arial" w:hAnsi="Arial" w:cs="Arial"/>
              <w:b/>
              <w:bCs/>
              <w:strike/>
              <w:color w:val="FF0000"/>
              <w:sz w:val="24"/>
              <w:szCs w:val="24"/>
            </w:rPr>
          </w:rPrChange>
        </w:rPr>
      </w:pPr>
      <w:r w:rsidRPr="00644F95">
        <w:rPr>
          <w:rFonts w:ascii="Arial" w:hAnsi="Arial" w:cs="Arial"/>
          <w:b/>
          <w:bCs/>
          <w:color w:val="FF0000"/>
          <w:sz w:val="24"/>
          <w:szCs w:val="24"/>
          <w:rPrChange w:id="146" w:author="Parisi, Carlo" w:date="2016-07-15T09:19:00Z">
            <w:rPr>
              <w:rFonts w:ascii="Arial" w:hAnsi="Arial" w:cs="Arial"/>
              <w:b/>
              <w:bCs/>
              <w:strike/>
              <w:color w:val="FF0000"/>
              <w:sz w:val="24"/>
              <w:szCs w:val="24"/>
            </w:rPr>
          </w:rPrChange>
        </w:rPr>
        <w:t>IN SEDE DI STESURA VERRANNO ANALIZZATI EVENTUALI INTEGRAZIONI AL SISTEMA ATTUALE</w:t>
      </w:r>
    </w:p>
    <w:p w:rsidR="00E71543" w:rsidRPr="00E71543" w:rsidRDefault="00E71543">
      <w:pPr>
        <w:widowControl w:val="0"/>
        <w:autoSpaceDE w:val="0"/>
        <w:autoSpaceDN w:val="0"/>
        <w:adjustRightInd w:val="0"/>
        <w:spacing w:before="29" w:after="0" w:line="240" w:lineRule="auto"/>
        <w:ind w:left="2289" w:right="2268"/>
        <w:jc w:val="center"/>
        <w:rPr>
          <w:rFonts w:ascii="Arial" w:hAnsi="Arial" w:cs="Arial"/>
          <w:b/>
          <w:bCs/>
          <w:color w:val="FF0000"/>
          <w:sz w:val="24"/>
          <w:szCs w:val="24"/>
        </w:rPr>
      </w:pPr>
    </w:p>
    <w:p w:rsidR="00E71543" w:rsidRPr="00E71543" w:rsidRDefault="00E71543">
      <w:pPr>
        <w:widowControl w:val="0"/>
        <w:autoSpaceDE w:val="0"/>
        <w:autoSpaceDN w:val="0"/>
        <w:adjustRightInd w:val="0"/>
        <w:spacing w:before="29" w:after="0" w:line="240" w:lineRule="auto"/>
        <w:ind w:left="2289" w:right="2268"/>
        <w:jc w:val="center"/>
        <w:rPr>
          <w:rFonts w:ascii="Arial" w:hAnsi="Arial" w:cs="Arial"/>
          <w:b/>
          <w:bCs/>
          <w:color w:val="FF0000"/>
          <w:sz w:val="24"/>
          <w:szCs w:val="24"/>
        </w:rPr>
      </w:pPr>
    </w:p>
    <w:p w:rsidR="008D5A6C" w:rsidRPr="000E44F0" w:rsidRDefault="000E44F0">
      <w:pPr>
        <w:widowControl w:val="0"/>
        <w:autoSpaceDE w:val="0"/>
        <w:autoSpaceDN w:val="0"/>
        <w:adjustRightInd w:val="0"/>
        <w:spacing w:after="0" w:line="200" w:lineRule="exact"/>
        <w:rPr>
          <w:rFonts w:ascii="Arial" w:hAnsi="Arial" w:cs="Arial"/>
          <w:color w:val="FF0000"/>
          <w:sz w:val="20"/>
          <w:szCs w:val="20"/>
        </w:rPr>
      </w:pPr>
      <w:r w:rsidRPr="000E44F0">
        <w:rPr>
          <w:rFonts w:ascii="Arial" w:hAnsi="Arial" w:cs="Arial"/>
          <w:color w:val="FF0000"/>
          <w:sz w:val="20"/>
          <w:szCs w:val="20"/>
        </w:rPr>
        <w:t xml:space="preserve">ES: L’attuale sistema di relazioni sindacali attua pienamente quanto previsto dal D. </w:t>
      </w:r>
      <w:proofErr w:type="spellStart"/>
      <w:r w:rsidRPr="000E44F0">
        <w:rPr>
          <w:rFonts w:ascii="Arial" w:hAnsi="Arial" w:cs="Arial"/>
          <w:color w:val="FF0000"/>
          <w:sz w:val="20"/>
          <w:szCs w:val="20"/>
        </w:rPr>
        <w:t>Lgs</w:t>
      </w:r>
      <w:proofErr w:type="spellEnd"/>
      <w:r w:rsidRPr="000E44F0">
        <w:rPr>
          <w:rFonts w:ascii="Arial" w:hAnsi="Arial" w:cs="Arial"/>
          <w:color w:val="FF0000"/>
          <w:sz w:val="20"/>
          <w:szCs w:val="20"/>
        </w:rPr>
        <w:t xml:space="preserve"> n. 25/2007</w:t>
      </w:r>
    </w:p>
    <w:p w:rsidR="000912B0" w:rsidRDefault="000912B0">
      <w:pPr>
        <w:widowControl w:val="0"/>
        <w:autoSpaceDE w:val="0"/>
        <w:autoSpaceDN w:val="0"/>
        <w:adjustRightInd w:val="0"/>
        <w:spacing w:after="0" w:line="200" w:lineRule="exact"/>
        <w:rPr>
          <w:rFonts w:ascii="Arial" w:hAnsi="Arial" w:cs="Arial"/>
          <w:color w:val="000000"/>
          <w:sz w:val="20"/>
          <w:szCs w:val="20"/>
        </w:rPr>
      </w:pPr>
    </w:p>
    <w:p w:rsidR="000912B0" w:rsidRDefault="000912B0">
      <w:pPr>
        <w:widowControl w:val="0"/>
        <w:autoSpaceDE w:val="0"/>
        <w:autoSpaceDN w:val="0"/>
        <w:adjustRightInd w:val="0"/>
        <w:spacing w:after="0" w:line="200" w:lineRule="exact"/>
        <w:rPr>
          <w:rFonts w:ascii="Arial" w:hAnsi="Arial" w:cs="Arial"/>
          <w:color w:val="FF0000"/>
          <w:sz w:val="20"/>
          <w:szCs w:val="20"/>
        </w:rPr>
      </w:pPr>
    </w:p>
    <w:p w:rsidR="000912B0" w:rsidRDefault="000912B0">
      <w:pPr>
        <w:widowControl w:val="0"/>
        <w:autoSpaceDE w:val="0"/>
        <w:autoSpaceDN w:val="0"/>
        <w:adjustRightInd w:val="0"/>
        <w:spacing w:after="0" w:line="200" w:lineRule="exact"/>
        <w:rPr>
          <w:rFonts w:ascii="Arial" w:hAnsi="Arial" w:cs="Arial"/>
          <w:color w:val="FF0000"/>
          <w:sz w:val="20"/>
          <w:szCs w:val="20"/>
        </w:rPr>
      </w:pPr>
    </w:p>
    <w:p w:rsidR="000912B0" w:rsidRDefault="000912B0">
      <w:pPr>
        <w:widowControl w:val="0"/>
        <w:autoSpaceDE w:val="0"/>
        <w:autoSpaceDN w:val="0"/>
        <w:adjustRightInd w:val="0"/>
        <w:spacing w:after="0" w:line="200" w:lineRule="exact"/>
        <w:rPr>
          <w:rFonts w:ascii="Arial" w:hAnsi="Arial" w:cs="Arial"/>
          <w:color w:val="FF0000"/>
          <w:sz w:val="20"/>
          <w:szCs w:val="20"/>
        </w:rPr>
      </w:pPr>
    </w:p>
    <w:p w:rsidR="000912B0" w:rsidRDefault="000912B0">
      <w:pPr>
        <w:widowControl w:val="0"/>
        <w:autoSpaceDE w:val="0"/>
        <w:autoSpaceDN w:val="0"/>
        <w:adjustRightInd w:val="0"/>
        <w:spacing w:after="0" w:line="200" w:lineRule="exact"/>
        <w:rPr>
          <w:rFonts w:ascii="Arial" w:hAnsi="Arial" w:cs="Arial"/>
          <w:color w:val="FF0000"/>
          <w:sz w:val="20"/>
          <w:szCs w:val="20"/>
        </w:rPr>
      </w:pPr>
    </w:p>
    <w:p w:rsidR="000912B0" w:rsidRDefault="000912B0">
      <w:pPr>
        <w:widowControl w:val="0"/>
        <w:autoSpaceDE w:val="0"/>
        <w:autoSpaceDN w:val="0"/>
        <w:adjustRightInd w:val="0"/>
        <w:spacing w:after="0" w:line="200" w:lineRule="exact"/>
        <w:rPr>
          <w:rFonts w:ascii="Arial" w:hAnsi="Arial" w:cs="Arial"/>
          <w:color w:val="FF0000"/>
          <w:sz w:val="20"/>
          <w:szCs w:val="20"/>
        </w:rPr>
      </w:pPr>
    </w:p>
    <w:p w:rsidR="000912B0" w:rsidRDefault="000912B0">
      <w:pPr>
        <w:widowControl w:val="0"/>
        <w:autoSpaceDE w:val="0"/>
        <w:autoSpaceDN w:val="0"/>
        <w:adjustRightInd w:val="0"/>
        <w:spacing w:after="0" w:line="200" w:lineRule="exact"/>
        <w:rPr>
          <w:rFonts w:ascii="Arial" w:hAnsi="Arial" w:cs="Arial"/>
          <w:color w:val="FF0000"/>
          <w:sz w:val="20"/>
          <w:szCs w:val="20"/>
        </w:rPr>
      </w:pPr>
    </w:p>
    <w:p w:rsidR="000912B0" w:rsidRDefault="000912B0">
      <w:pPr>
        <w:widowControl w:val="0"/>
        <w:autoSpaceDE w:val="0"/>
        <w:autoSpaceDN w:val="0"/>
        <w:adjustRightInd w:val="0"/>
        <w:spacing w:after="0" w:line="200" w:lineRule="exact"/>
        <w:rPr>
          <w:rFonts w:ascii="Arial" w:hAnsi="Arial" w:cs="Arial"/>
          <w:color w:val="FF0000"/>
          <w:sz w:val="20"/>
          <w:szCs w:val="20"/>
        </w:rPr>
      </w:pPr>
    </w:p>
    <w:p w:rsidR="000912B0" w:rsidRPr="000912B0" w:rsidRDefault="000912B0">
      <w:pPr>
        <w:widowControl w:val="0"/>
        <w:autoSpaceDE w:val="0"/>
        <w:autoSpaceDN w:val="0"/>
        <w:adjustRightInd w:val="0"/>
        <w:spacing w:after="0" w:line="200" w:lineRule="exact"/>
        <w:rPr>
          <w:rFonts w:ascii="Arial" w:hAnsi="Arial" w:cs="Arial"/>
          <w:color w:val="FF0000"/>
          <w:sz w:val="20"/>
          <w:szCs w:val="20"/>
        </w:rPr>
      </w:pPr>
    </w:p>
    <w:p w:rsidR="000912B0" w:rsidRDefault="000912B0" w:rsidP="000912B0">
      <w:pPr>
        <w:widowControl w:val="0"/>
        <w:autoSpaceDE w:val="0"/>
        <w:autoSpaceDN w:val="0"/>
        <w:adjustRightInd w:val="0"/>
        <w:spacing w:before="29" w:after="0" w:line="240" w:lineRule="auto"/>
        <w:ind w:left="2289" w:right="2268"/>
        <w:jc w:val="center"/>
        <w:rPr>
          <w:rFonts w:ascii="Arial" w:hAnsi="Arial" w:cs="Arial"/>
          <w:b/>
          <w:bCs/>
          <w:color w:val="FF0000"/>
          <w:sz w:val="24"/>
          <w:szCs w:val="24"/>
        </w:rPr>
      </w:pPr>
      <w:r w:rsidRPr="000912B0">
        <w:rPr>
          <w:rFonts w:ascii="Arial" w:hAnsi="Arial" w:cs="Arial"/>
          <w:b/>
          <w:bCs/>
          <w:color w:val="FF0000"/>
          <w:sz w:val="24"/>
          <w:szCs w:val="24"/>
        </w:rPr>
        <w:t>ENTE BILATERALE</w:t>
      </w:r>
    </w:p>
    <w:p w:rsidR="000912B0" w:rsidRPr="00253BF6" w:rsidDel="00402C05" w:rsidRDefault="00253BF6" w:rsidP="000912B0">
      <w:pPr>
        <w:widowControl w:val="0"/>
        <w:autoSpaceDE w:val="0"/>
        <w:autoSpaceDN w:val="0"/>
        <w:adjustRightInd w:val="0"/>
        <w:spacing w:before="29" w:after="0" w:line="240" w:lineRule="auto"/>
        <w:ind w:left="2289" w:right="2268"/>
        <w:jc w:val="center"/>
        <w:rPr>
          <w:del w:id="147" w:author="Parisi, Carlo" w:date="2016-07-15T09:20:00Z"/>
          <w:rFonts w:ascii="Arial" w:hAnsi="Arial" w:cs="Arial"/>
          <w:b/>
          <w:bCs/>
          <w:color w:val="0070C0"/>
          <w:sz w:val="24"/>
          <w:szCs w:val="24"/>
        </w:rPr>
      </w:pPr>
      <w:del w:id="148" w:author="Parisi, Carlo" w:date="2016-07-15T09:20:00Z">
        <w:r w:rsidRPr="00253BF6" w:rsidDel="00402C05">
          <w:rPr>
            <w:rFonts w:ascii="Arial" w:hAnsi="Arial" w:cs="Arial"/>
            <w:b/>
            <w:bCs/>
            <w:color w:val="0070C0"/>
            <w:sz w:val="24"/>
            <w:szCs w:val="24"/>
          </w:rPr>
          <w:delText>NO SOSPENSIONE</w:delText>
        </w:r>
      </w:del>
    </w:p>
    <w:p w:rsidR="000912B0" w:rsidRPr="000912B0" w:rsidRDefault="000912B0" w:rsidP="000912B0">
      <w:pPr>
        <w:widowControl w:val="0"/>
        <w:autoSpaceDE w:val="0"/>
        <w:autoSpaceDN w:val="0"/>
        <w:adjustRightInd w:val="0"/>
        <w:spacing w:before="29" w:after="0" w:line="240" w:lineRule="auto"/>
        <w:ind w:left="2289" w:right="2268"/>
        <w:jc w:val="center"/>
        <w:rPr>
          <w:rFonts w:ascii="Arial" w:hAnsi="Arial" w:cs="Arial"/>
          <w:b/>
          <w:bCs/>
          <w:color w:val="FF0000"/>
          <w:sz w:val="24"/>
          <w:szCs w:val="24"/>
        </w:rPr>
      </w:pPr>
    </w:p>
    <w:p w:rsidR="00644F95" w:rsidRDefault="009D06BE" w:rsidP="00644F95">
      <w:pPr>
        <w:widowControl w:val="0"/>
        <w:autoSpaceDE w:val="0"/>
        <w:autoSpaceDN w:val="0"/>
        <w:adjustRightInd w:val="0"/>
        <w:spacing w:before="29" w:after="0" w:line="240" w:lineRule="auto"/>
        <w:ind w:right="99"/>
        <w:jc w:val="both"/>
        <w:rPr>
          <w:rFonts w:ascii="Arial" w:hAnsi="Arial" w:cs="Arial"/>
          <w:b/>
          <w:bCs/>
          <w:color w:val="FF0000"/>
          <w:sz w:val="24"/>
          <w:szCs w:val="24"/>
        </w:rPr>
        <w:pPrChange w:id="149" w:author="Parisi, Carlo" w:date="2016-07-15T09:21:00Z">
          <w:pPr>
            <w:widowControl w:val="0"/>
            <w:autoSpaceDE w:val="0"/>
            <w:autoSpaceDN w:val="0"/>
            <w:adjustRightInd w:val="0"/>
            <w:spacing w:before="29" w:after="0" w:line="240" w:lineRule="auto"/>
            <w:ind w:left="2289" w:right="2268"/>
            <w:jc w:val="center"/>
          </w:pPr>
        </w:pPrChange>
      </w:pPr>
      <w:ins w:id="150" w:author="Moretti, Gregorio" w:date="2016-07-15T11:31:00Z">
        <w:r>
          <w:rPr>
            <w:rFonts w:ascii="Arial" w:hAnsi="Arial" w:cs="Arial"/>
            <w:b/>
            <w:bCs/>
            <w:color w:val="FF0000"/>
            <w:sz w:val="24"/>
            <w:szCs w:val="24"/>
          </w:rPr>
          <w:t>Le parti stipulanti e</w:t>
        </w:r>
      </w:ins>
      <w:ins w:id="151" w:author="Moretti, Gregorio" w:date="2016-07-15T11:32:00Z">
        <w:r>
          <w:rPr>
            <w:rFonts w:ascii="Arial" w:hAnsi="Arial" w:cs="Arial"/>
            <w:b/>
            <w:bCs/>
            <w:color w:val="FF0000"/>
            <w:sz w:val="24"/>
            <w:szCs w:val="24"/>
          </w:rPr>
          <w:t>d il Consiglio Direttivo</w:t>
        </w:r>
      </w:ins>
      <w:ins w:id="152" w:author="Parisi, Carlo" w:date="2016-07-15T09:21:00Z">
        <w:del w:id="153" w:author="Moretti, Gregorio" w:date="2016-07-15T11:32:00Z">
          <w:r w:rsidR="00402C05" w:rsidDel="009D06BE">
            <w:rPr>
              <w:rFonts w:ascii="Arial" w:hAnsi="Arial" w:cs="Arial"/>
              <w:b/>
              <w:bCs/>
              <w:color w:val="FF0000"/>
              <w:sz w:val="24"/>
              <w:szCs w:val="24"/>
            </w:rPr>
            <w:delText>Gli Organi istitutivi</w:delText>
          </w:r>
        </w:del>
        <w:r w:rsidR="00402C05">
          <w:rPr>
            <w:rFonts w:ascii="Arial" w:hAnsi="Arial" w:cs="Arial"/>
            <w:b/>
            <w:bCs/>
            <w:color w:val="FF0000"/>
            <w:sz w:val="24"/>
            <w:szCs w:val="24"/>
          </w:rPr>
          <w:t xml:space="preserve"> di </w:t>
        </w:r>
        <w:proofErr w:type="spellStart"/>
        <w:r w:rsidR="00402C05">
          <w:rPr>
            <w:rFonts w:ascii="Arial" w:hAnsi="Arial" w:cs="Arial"/>
            <w:b/>
            <w:bCs/>
            <w:color w:val="FF0000"/>
            <w:sz w:val="24"/>
            <w:szCs w:val="24"/>
          </w:rPr>
          <w:t>Ebinat</w:t>
        </w:r>
        <w:proofErr w:type="spellEnd"/>
        <w:r w:rsidR="00402C05">
          <w:rPr>
            <w:rFonts w:ascii="Arial" w:hAnsi="Arial" w:cs="Arial"/>
            <w:b/>
            <w:bCs/>
            <w:color w:val="FF0000"/>
            <w:sz w:val="24"/>
            <w:szCs w:val="24"/>
          </w:rPr>
          <w:t xml:space="preserve"> dovranno decidere, entro il….. , </w:t>
        </w:r>
      </w:ins>
      <w:ins w:id="154" w:author="Parisi, Carlo" w:date="2016-07-15T09:22:00Z">
        <w:r w:rsidR="00402C05">
          <w:rPr>
            <w:rFonts w:ascii="Arial" w:hAnsi="Arial" w:cs="Arial"/>
            <w:b/>
            <w:bCs/>
            <w:color w:val="FF0000"/>
            <w:sz w:val="24"/>
            <w:szCs w:val="24"/>
          </w:rPr>
          <w:t xml:space="preserve">la riforma dello statuto, nonché </w:t>
        </w:r>
      </w:ins>
      <w:ins w:id="155" w:author="Parisi, Carlo" w:date="2016-07-15T09:21:00Z">
        <w:r w:rsidR="00402C05">
          <w:rPr>
            <w:rFonts w:ascii="Arial" w:hAnsi="Arial" w:cs="Arial"/>
            <w:b/>
            <w:bCs/>
            <w:color w:val="FF0000"/>
            <w:sz w:val="24"/>
            <w:szCs w:val="24"/>
          </w:rPr>
          <w:t xml:space="preserve">le attività </w:t>
        </w:r>
      </w:ins>
      <w:ins w:id="156" w:author="Parisi, Carlo" w:date="2016-07-15T09:22:00Z">
        <w:r w:rsidR="00402C05">
          <w:rPr>
            <w:rFonts w:ascii="Arial" w:hAnsi="Arial" w:cs="Arial"/>
            <w:b/>
            <w:bCs/>
            <w:color w:val="FF0000"/>
            <w:sz w:val="24"/>
            <w:szCs w:val="24"/>
          </w:rPr>
          <w:t>proprie</w:t>
        </w:r>
      </w:ins>
      <w:ins w:id="157" w:author="Parisi, Carlo" w:date="2016-07-15T09:21:00Z">
        <w:r w:rsidR="00402C05">
          <w:rPr>
            <w:rFonts w:ascii="Arial" w:hAnsi="Arial" w:cs="Arial"/>
            <w:b/>
            <w:bCs/>
            <w:color w:val="FF0000"/>
            <w:sz w:val="24"/>
            <w:szCs w:val="24"/>
          </w:rPr>
          <w:t xml:space="preserve"> </w:t>
        </w:r>
      </w:ins>
      <w:ins w:id="158" w:author="Parisi, Carlo" w:date="2016-07-15T09:22:00Z">
        <w:r w:rsidR="00402C05">
          <w:rPr>
            <w:rFonts w:ascii="Arial" w:hAnsi="Arial" w:cs="Arial"/>
            <w:b/>
            <w:bCs/>
            <w:color w:val="FF0000"/>
            <w:sz w:val="24"/>
            <w:szCs w:val="24"/>
          </w:rPr>
          <w:t>del</w:t>
        </w:r>
      </w:ins>
      <w:ins w:id="159" w:author="Parisi, Carlo" w:date="2016-07-15T09:21:00Z">
        <w:r w:rsidR="00402C05">
          <w:rPr>
            <w:rFonts w:ascii="Arial" w:hAnsi="Arial" w:cs="Arial"/>
            <w:b/>
            <w:bCs/>
            <w:color w:val="FF0000"/>
            <w:sz w:val="24"/>
            <w:szCs w:val="24"/>
          </w:rPr>
          <w:t xml:space="preserve">l’ente  </w:t>
        </w:r>
      </w:ins>
      <w:ins w:id="160" w:author="Parisi, Carlo" w:date="2016-07-15T09:22:00Z">
        <w:r w:rsidR="00402C05">
          <w:rPr>
            <w:rFonts w:ascii="Arial" w:hAnsi="Arial" w:cs="Arial"/>
            <w:b/>
            <w:bCs/>
            <w:color w:val="FF0000"/>
            <w:sz w:val="24"/>
            <w:szCs w:val="24"/>
          </w:rPr>
          <w:t>integrando quelle già previste</w:t>
        </w:r>
      </w:ins>
      <w:ins w:id="161" w:author="Parisi, Carlo" w:date="2016-07-15T09:23:00Z">
        <w:r w:rsidR="00402C05">
          <w:rPr>
            <w:rFonts w:ascii="Arial" w:hAnsi="Arial" w:cs="Arial"/>
            <w:b/>
            <w:bCs/>
            <w:color w:val="FF0000"/>
            <w:sz w:val="24"/>
            <w:szCs w:val="24"/>
          </w:rPr>
          <w:t>. Nelle more di tale attività in deroga a quanto spe</w:t>
        </w:r>
      </w:ins>
      <w:ins w:id="162" w:author="Parisi, Carlo" w:date="2016-07-15T09:25:00Z">
        <w:r w:rsidR="00096DF2">
          <w:rPr>
            <w:rFonts w:ascii="Arial" w:hAnsi="Arial" w:cs="Arial"/>
            <w:b/>
            <w:bCs/>
            <w:color w:val="FF0000"/>
            <w:sz w:val="24"/>
            <w:szCs w:val="24"/>
          </w:rPr>
          <w:t>ci</w:t>
        </w:r>
      </w:ins>
      <w:ins w:id="163" w:author="Parisi, Carlo" w:date="2016-07-15T09:23:00Z">
        <w:r w:rsidR="00402C05">
          <w:rPr>
            <w:rFonts w:ascii="Arial" w:hAnsi="Arial" w:cs="Arial"/>
            <w:b/>
            <w:bCs/>
            <w:color w:val="FF0000"/>
            <w:sz w:val="24"/>
            <w:szCs w:val="24"/>
          </w:rPr>
          <w:t xml:space="preserve">ficatamente </w:t>
        </w:r>
      </w:ins>
      <w:ins w:id="164" w:author="Parisi, Carlo" w:date="2016-07-15T09:25:00Z">
        <w:r w:rsidR="00402C05">
          <w:rPr>
            <w:rFonts w:ascii="Arial" w:hAnsi="Arial" w:cs="Arial"/>
            <w:b/>
            <w:bCs/>
            <w:color w:val="FF0000"/>
            <w:sz w:val="24"/>
            <w:szCs w:val="24"/>
          </w:rPr>
          <w:t xml:space="preserve">previsto </w:t>
        </w:r>
      </w:ins>
      <w:ins w:id="165" w:author="Parisi, Carlo" w:date="2016-07-15T09:24:00Z">
        <w:r w:rsidR="00402C05">
          <w:rPr>
            <w:rFonts w:ascii="Arial" w:hAnsi="Arial" w:cs="Arial"/>
            <w:b/>
            <w:bCs/>
            <w:color w:val="FF0000"/>
            <w:sz w:val="24"/>
            <w:szCs w:val="24"/>
          </w:rPr>
          <w:t>a</w:t>
        </w:r>
      </w:ins>
      <w:ins w:id="166" w:author="Parisi, Carlo" w:date="2016-07-15T09:25:00Z">
        <w:r w:rsidR="00402C05">
          <w:rPr>
            <w:rFonts w:ascii="Arial" w:hAnsi="Arial" w:cs="Arial"/>
            <w:b/>
            <w:bCs/>
            <w:color w:val="FF0000"/>
            <w:sz w:val="24"/>
            <w:szCs w:val="24"/>
          </w:rPr>
          <w:t>i</w:t>
        </w:r>
      </w:ins>
      <w:ins w:id="167" w:author="Parisi, Carlo" w:date="2016-07-15T09:24:00Z">
        <w:r w:rsidR="00402C05">
          <w:rPr>
            <w:rFonts w:ascii="Arial" w:hAnsi="Arial" w:cs="Arial"/>
            <w:b/>
            <w:bCs/>
            <w:color w:val="FF0000"/>
            <w:sz w:val="24"/>
            <w:szCs w:val="24"/>
          </w:rPr>
          <w:t xml:space="preserve"> punt</w:t>
        </w:r>
      </w:ins>
      <w:ins w:id="168" w:author="Parisi, Carlo" w:date="2016-07-15T09:25:00Z">
        <w:r w:rsidR="00402C05">
          <w:rPr>
            <w:rFonts w:ascii="Arial" w:hAnsi="Arial" w:cs="Arial"/>
            <w:b/>
            <w:bCs/>
            <w:color w:val="FF0000"/>
            <w:sz w:val="24"/>
            <w:szCs w:val="24"/>
          </w:rPr>
          <w:t>i</w:t>
        </w:r>
      </w:ins>
      <w:ins w:id="169" w:author="Parisi, Carlo" w:date="2016-07-15T09:24:00Z">
        <w:r w:rsidR="00402C05">
          <w:rPr>
            <w:rFonts w:ascii="Arial" w:hAnsi="Arial" w:cs="Arial"/>
            <w:b/>
            <w:bCs/>
            <w:color w:val="FF0000"/>
            <w:sz w:val="24"/>
            <w:szCs w:val="24"/>
          </w:rPr>
          <w:t xml:space="preserve"> 2 </w:t>
        </w:r>
      </w:ins>
      <w:ins w:id="170" w:author="Parisi, Carlo" w:date="2016-07-15T09:25:00Z">
        <w:r w:rsidR="00402C05">
          <w:rPr>
            <w:rFonts w:ascii="Arial" w:hAnsi="Arial" w:cs="Arial"/>
            <w:b/>
            <w:bCs/>
            <w:color w:val="FF0000"/>
            <w:sz w:val="24"/>
            <w:szCs w:val="24"/>
          </w:rPr>
          <w:t xml:space="preserve">e 3 </w:t>
        </w:r>
      </w:ins>
      <w:ins w:id="171" w:author="Parisi, Carlo" w:date="2016-07-15T09:24:00Z">
        <w:r w:rsidR="00402C05">
          <w:rPr>
            <w:rFonts w:ascii="Arial" w:hAnsi="Arial" w:cs="Arial"/>
            <w:b/>
            <w:bCs/>
            <w:color w:val="FF0000"/>
            <w:sz w:val="24"/>
            <w:szCs w:val="24"/>
          </w:rPr>
          <w:t>dell’art. Ente bilaterale si so</w:t>
        </w:r>
      </w:ins>
      <w:ins w:id="172" w:author="Moretti, Gregorio" w:date="2016-07-15T11:32:00Z">
        <w:r>
          <w:rPr>
            <w:rFonts w:ascii="Arial" w:hAnsi="Arial" w:cs="Arial"/>
            <w:b/>
            <w:bCs/>
            <w:color w:val="FF0000"/>
            <w:sz w:val="24"/>
            <w:szCs w:val="24"/>
          </w:rPr>
          <w:t>s</w:t>
        </w:r>
      </w:ins>
      <w:ins w:id="173" w:author="Parisi, Carlo" w:date="2016-07-15T09:24:00Z">
        <w:r w:rsidR="00402C05">
          <w:rPr>
            <w:rFonts w:ascii="Arial" w:hAnsi="Arial" w:cs="Arial"/>
            <w:b/>
            <w:bCs/>
            <w:color w:val="FF0000"/>
            <w:sz w:val="24"/>
            <w:szCs w:val="24"/>
          </w:rPr>
          <w:t xml:space="preserve">penderanno il versamento dei contributi </w:t>
        </w:r>
      </w:ins>
      <w:ins w:id="174" w:author="Parisi, Carlo" w:date="2016-07-15T09:25:00Z">
        <w:r w:rsidR="00402C05">
          <w:rPr>
            <w:rFonts w:ascii="Arial" w:hAnsi="Arial" w:cs="Arial"/>
            <w:b/>
            <w:bCs/>
            <w:color w:val="FF0000"/>
            <w:sz w:val="24"/>
            <w:szCs w:val="24"/>
          </w:rPr>
          <w:t>.</w:t>
        </w:r>
      </w:ins>
    </w:p>
    <w:p w:rsidR="008D5A6C" w:rsidRDefault="008D5A6C" w:rsidP="00FE29A4">
      <w:pPr>
        <w:widowControl w:val="0"/>
        <w:autoSpaceDE w:val="0"/>
        <w:autoSpaceDN w:val="0"/>
        <w:adjustRightInd w:val="0"/>
        <w:spacing w:after="0" w:line="200" w:lineRule="exact"/>
        <w:ind w:right="99"/>
        <w:rPr>
          <w:rFonts w:ascii="Arial" w:hAnsi="Arial" w:cs="Arial"/>
          <w:color w:val="000000"/>
          <w:sz w:val="20"/>
          <w:szCs w:val="20"/>
        </w:rPr>
      </w:pPr>
    </w:p>
    <w:p w:rsidR="00760997" w:rsidRDefault="00760997">
      <w:pPr>
        <w:widowControl w:val="0"/>
        <w:autoSpaceDE w:val="0"/>
        <w:autoSpaceDN w:val="0"/>
        <w:adjustRightInd w:val="0"/>
        <w:spacing w:after="0" w:line="240" w:lineRule="auto"/>
        <w:ind w:left="114" w:right="7534"/>
        <w:jc w:val="both"/>
        <w:rPr>
          <w:rFonts w:ascii="Arial" w:hAnsi="Arial" w:cs="Arial"/>
          <w:color w:val="FF0000"/>
          <w:sz w:val="24"/>
          <w:szCs w:val="24"/>
        </w:rPr>
      </w:pPr>
    </w:p>
    <w:p w:rsidR="00760997" w:rsidRDefault="00760997">
      <w:pPr>
        <w:widowControl w:val="0"/>
        <w:autoSpaceDE w:val="0"/>
        <w:autoSpaceDN w:val="0"/>
        <w:adjustRightInd w:val="0"/>
        <w:spacing w:after="0" w:line="240" w:lineRule="auto"/>
        <w:ind w:left="114" w:right="7534"/>
        <w:jc w:val="both"/>
        <w:rPr>
          <w:rFonts w:ascii="Arial" w:hAnsi="Arial" w:cs="Arial"/>
          <w:color w:val="FF0000"/>
          <w:sz w:val="24"/>
          <w:szCs w:val="24"/>
        </w:rPr>
      </w:pPr>
    </w:p>
    <w:p w:rsidR="00106499" w:rsidRDefault="00106499">
      <w:pPr>
        <w:widowControl w:val="0"/>
        <w:autoSpaceDE w:val="0"/>
        <w:autoSpaceDN w:val="0"/>
        <w:adjustRightInd w:val="0"/>
        <w:spacing w:after="0" w:line="240" w:lineRule="auto"/>
        <w:ind w:left="114" w:right="7534"/>
        <w:jc w:val="both"/>
        <w:rPr>
          <w:rFonts w:ascii="Arial" w:hAnsi="Arial" w:cs="Arial"/>
          <w:color w:val="FF0000"/>
          <w:sz w:val="24"/>
          <w:szCs w:val="24"/>
        </w:rPr>
      </w:pPr>
    </w:p>
    <w:p w:rsidR="00760997" w:rsidRDefault="00760997">
      <w:pPr>
        <w:widowControl w:val="0"/>
        <w:autoSpaceDE w:val="0"/>
        <w:autoSpaceDN w:val="0"/>
        <w:adjustRightInd w:val="0"/>
        <w:spacing w:after="0" w:line="240" w:lineRule="auto"/>
        <w:ind w:left="114" w:right="7534"/>
        <w:jc w:val="both"/>
        <w:rPr>
          <w:rFonts w:ascii="Arial" w:hAnsi="Arial" w:cs="Arial"/>
          <w:color w:val="FF0000"/>
          <w:sz w:val="24"/>
          <w:szCs w:val="24"/>
        </w:rPr>
      </w:pPr>
    </w:p>
    <w:p w:rsidR="008D5A6C" w:rsidRDefault="00644F95" w:rsidP="00106499">
      <w:pPr>
        <w:widowControl w:val="0"/>
        <w:autoSpaceDE w:val="0"/>
        <w:autoSpaceDN w:val="0"/>
        <w:adjustRightInd w:val="0"/>
        <w:spacing w:after="0" w:line="200" w:lineRule="exact"/>
        <w:jc w:val="center"/>
        <w:rPr>
          <w:rFonts w:ascii="Times New Roman" w:hAnsi="Times New Roman"/>
          <w:color w:val="000000"/>
          <w:sz w:val="24"/>
          <w:szCs w:val="24"/>
        </w:rPr>
      </w:pPr>
      <w:r w:rsidRPr="00644F95">
        <w:rPr>
          <w:noProof/>
        </w:rPr>
        <w:pict>
          <v:shape id="Freeform 15" o:spid="_x0000_s1030" style="position:absolute;left:0;text-align:left;margin-left:28.7pt;margin-top:120.65pt;width:0;height:13.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0,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" o:allowincell="f" path="m,l,276e" filled="f" strokeweight=".28925mm">
            <v:path arrowok="t" o:connecttype="custom" o:connectlocs="0,0;0,174625" o:connectangles="0,0"/>
            <w10:wrap anchorx="page" anchory="page"/>
          </v:shape>
        </w:pict>
      </w:r>
      <w:r w:rsidR="008D5A6C">
        <w:rPr>
          <w:rFonts w:ascii="Times New Roman" w:hAnsi="Times New Roman"/>
          <w:b/>
          <w:bCs/>
          <w:color w:val="000000"/>
          <w:sz w:val="24"/>
          <w:szCs w:val="24"/>
        </w:rPr>
        <w:t>ART.5 - TELELAVORO</w:t>
      </w:r>
    </w:p>
    <w:p w:rsidR="008D5A6C" w:rsidRDefault="008D5A6C">
      <w:pPr>
        <w:widowControl w:val="0"/>
        <w:autoSpaceDE w:val="0"/>
        <w:autoSpaceDN w:val="0"/>
        <w:adjustRightInd w:val="0"/>
        <w:spacing w:before="8"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before="2" w:after="0" w:line="170" w:lineRule="exact"/>
        <w:rPr>
          <w:rFonts w:ascii="Times New Roman" w:hAnsi="Times New Roman"/>
          <w:color w:val="000000"/>
          <w:sz w:val="17"/>
          <w:szCs w:val="17"/>
        </w:rPr>
      </w:pPr>
    </w:p>
    <w:p w:rsidR="008D5A6C" w:rsidRDefault="008D5A6C">
      <w:pPr>
        <w:widowControl w:val="0"/>
        <w:autoSpaceDE w:val="0"/>
        <w:autoSpaceDN w:val="0"/>
        <w:adjustRightInd w:val="0"/>
        <w:spacing w:after="0" w:line="200" w:lineRule="exact"/>
        <w:rPr>
          <w:rFonts w:ascii="Times New Roman" w:hAnsi="Times New Roman"/>
          <w:color w:val="000000"/>
          <w:sz w:val="20"/>
          <w:szCs w:val="20"/>
        </w:rPr>
      </w:pPr>
    </w:p>
    <w:p w:rsidR="008D5A6C" w:rsidRDefault="008D5A6C">
      <w:pPr>
        <w:widowControl w:val="0"/>
        <w:autoSpaceDE w:val="0"/>
        <w:autoSpaceDN w:val="0"/>
        <w:adjustRightInd w:val="0"/>
        <w:spacing w:before="29" w:after="0" w:line="240" w:lineRule="auto"/>
        <w:ind w:left="398" w:right="49" w:hanging="284"/>
        <w:jc w:val="both"/>
        <w:rPr>
          <w:rFonts w:ascii="Times New Roman" w:hAnsi="Times New Roman"/>
          <w:color w:val="000000"/>
          <w:sz w:val="24"/>
          <w:szCs w:val="24"/>
        </w:rPr>
      </w:pPr>
      <w:r>
        <w:rPr>
          <w:rFonts w:ascii="Times New Roman" w:hAnsi="Times New Roman"/>
          <w:color w:val="FF0000"/>
          <w:sz w:val="24"/>
          <w:szCs w:val="24"/>
        </w:rPr>
        <w:t>1.</w:t>
      </w:r>
      <w:r>
        <w:rPr>
          <w:rFonts w:ascii="Times New Roman" w:hAnsi="Times New Roman"/>
          <w:color w:val="FF0000"/>
          <w:spacing w:val="44"/>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m</w:t>
      </w:r>
      <w:r>
        <w:rPr>
          <w:rFonts w:ascii="Times New Roman" w:hAnsi="Times New Roman"/>
          <w:color w:val="000000"/>
          <w:sz w:val="24"/>
          <w:szCs w:val="24"/>
        </w:rPr>
        <w:t>patibil</w:t>
      </w:r>
      <w:r>
        <w:rPr>
          <w:rFonts w:ascii="Times New Roman" w:hAnsi="Times New Roman"/>
          <w:color w:val="000000"/>
          <w:spacing w:val="-2"/>
          <w:sz w:val="24"/>
          <w:szCs w:val="24"/>
        </w:rPr>
        <w:t>m</w:t>
      </w:r>
      <w:r>
        <w:rPr>
          <w:rFonts w:ascii="Times New Roman" w:hAnsi="Times New Roman"/>
          <w:color w:val="000000"/>
          <w:sz w:val="24"/>
          <w:szCs w:val="24"/>
        </w:rPr>
        <w:t>ente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7"/>
          <w:sz w:val="24"/>
          <w:szCs w:val="24"/>
        </w:rPr>
        <w:t xml:space="preserve"> </w:t>
      </w:r>
      <w:r>
        <w:rPr>
          <w:rFonts w:ascii="Times New Roman" w:hAnsi="Times New Roman"/>
          <w:color w:val="000000"/>
          <w:sz w:val="24"/>
          <w:szCs w:val="24"/>
        </w:rPr>
        <w:t>le</w:t>
      </w:r>
      <w:r>
        <w:rPr>
          <w:rFonts w:ascii="Times New Roman" w:hAnsi="Times New Roman"/>
          <w:color w:val="000000"/>
          <w:spacing w:val="17"/>
          <w:sz w:val="24"/>
          <w:szCs w:val="24"/>
        </w:rPr>
        <w:t xml:space="preserve"> </w:t>
      </w:r>
      <w:r>
        <w:rPr>
          <w:rFonts w:ascii="Times New Roman" w:hAnsi="Times New Roman"/>
          <w:color w:val="000000"/>
          <w:sz w:val="24"/>
          <w:szCs w:val="24"/>
        </w:rPr>
        <w:t>neces</w:t>
      </w:r>
      <w:r>
        <w:rPr>
          <w:rFonts w:ascii="Times New Roman" w:hAnsi="Times New Roman"/>
          <w:color w:val="000000"/>
          <w:spacing w:val="-1"/>
          <w:sz w:val="24"/>
          <w:szCs w:val="24"/>
        </w:rPr>
        <w:t>s</w:t>
      </w:r>
      <w:r>
        <w:rPr>
          <w:rFonts w:ascii="Times New Roman" w:hAnsi="Times New Roman"/>
          <w:color w:val="000000"/>
          <w:sz w:val="24"/>
          <w:szCs w:val="24"/>
        </w:rPr>
        <w:t>ità</w:t>
      </w:r>
      <w:r>
        <w:rPr>
          <w:rFonts w:ascii="Times New Roman" w:hAnsi="Times New Roman"/>
          <w:color w:val="000000"/>
          <w:spacing w:val="16"/>
          <w:sz w:val="24"/>
          <w:szCs w:val="24"/>
        </w:rPr>
        <w:t xml:space="preserve"> </w:t>
      </w:r>
      <w:r>
        <w:rPr>
          <w:rFonts w:ascii="Times New Roman" w:hAnsi="Times New Roman"/>
          <w:color w:val="000000"/>
          <w:sz w:val="24"/>
          <w:szCs w:val="24"/>
        </w:rPr>
        <w:t>del</w:t>
      </w:r>
      <w:r>
        <w:rPr>
          <w:rFonts w:ascii="Times New Roman" w:hAnsi="Times New Roman"/>
          <w:color w:val="000000"/>
          <w:spacing w:val="17"/>
          <w:sz w:val="24"/>
          <w:szCs w:val="24"/>
        </w:rPr>
        <w:t xml:space="preserve"> </w:t>
      </w:r>
      <w:r>
        <w:rPr>
          <w:rFonts w:ascii="Times New Roman" w:hAnsi="Times New Roman"/>
          <w:color w:val="000000"/>
          <w:sz w:val="24"/>
          <w:szCs w:val="24"/>
        </w:rPr>
        <w:t>ser</w:t>
      </w:r>
      <w:r>
        <w:rPr>
          <w:rFonts w:ascii="Times New Roman" w:hAnsi="Times New Roman"/>
          <w:color w:val="000000"/>
          <w:spacing w:val="-1"/>
          <w:sz w:val="24"/>
          <w:szCs w:val="24"/>
        </w:rPr>
        <w:t>v</w:t>
      </w:r>
      <w:r>
        <w:rPr>
          <w:rFonts w:ascii="Times New Roman" w:hAnsi="Times New Roman"/>
          <w:color w:val="000000"/>
          <w:spacing w:val="1"/>
          <w:sz w:val="24"/>
          <w:szCs w:val="24"/>
        </w:rPr>
        <w:t>i</w:t>
      </w:r>
      <w:r>
        <w:rPr>
          <w:rFonts w:ascii="Times New Roman" w:hAnsi="Times New Roman"/>
          <w:color w:val="000000"/>
          <w:sz w:val="24"/>
          <w:szCs w:val="24"/>
        </w:rPr>
        <w:t>zio,</w:t>
      </w:r>
      <w:r>
        <w:rPr>
          <w:rFonts w:ascii="Times New Roman" w:hAnsi="Times New Roman"/>
          <w:color w:val="000000"/>
          <w:spacing w:val="16"/>
          <w:sz w:val="24"/>
          <w:szCs w:val="24"/>
        </w:rPr>
        <w:t xml:space="preserve"> </w:t>
      </w:r>
      <w:r>
        <w:rPr>
          <w:rFonts w:ascii="Times New Roman" w:hAnsi="Times New Roman"/>
          <w:color w:val="000000"/>
          <w:sz w:val="24"/>
          <w:szCs w:val="24"/>
        </w:rPr>
        <w:t>è</w:t>
      </w:r>
      <w:r>
        <w:rPr>
          <w:rFonts w:ascii="Times New Roman" w:hAnsi="Times New Roman"/>
          <w:color w:val="000000"/>
          <w:spacing w:val="17"/>
          <w:sz w:val="24"/>
          <w:szCs w:val="24"/>
        </w:rPr>
        <w:t xml:space="preserve"> </w:t>
      </w:r>
      <w:r>
        <w:rPr>
          <w:rFonts w:ascii="Times New Roman" w:hAnsi="Times New Roman"/>
          <w:color w:val="000000"/>
          <w:sz w:val="24"/>
          <w:szCs w:val="24"/>
        </w:rPr>
        <w:t>ammessa</w:t>
      </w:r>
      <w:r>
        <w:rPr>
          <w:rFonts w:ascii="Times New Roman" w:hAnsi="Times New Roman"/>
          <w:color w:val="000000"/>
          <w:spacing w:val="17"/>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’uti</w:t>
      </w:r>
      <w:r>
        <w:rPr>
          <w:rFonts w:ascii="Times New Roman" w:hAnsi="Times New Roman"/>
          <w:color w:val="000000"/>
          <w:spacing w:val="-2"/>
          <w:sz w:val="24"/>
          <w:szCs w:val="24"/>
        </w:rPr>
        <w:t>l</w:t>
      </w:r>
      <w:r>
        <w:rPr>
          <w:rFonts w:ascii="Times New Roman" w:hAnsi="Times New Roman"/>
          <w:color w:val="000000"/>
          <w:sz w:val="24"/>
          <w:szCs w:val="24"/>
        </w:rPr>
        <w:t>izzazi</w:t>
      </w:r>
      <w:r>
        <w:rPr>
          <w:rFonts w:ascii="Times New Roman" w:hAnsi="Times New Roman"/>
          <w:color w:val="000000"/>
          <w:spacing w:val="-1"/>
          <w:sz w:val="24"/>
          <w:szCs w:val="24"/>
        </w:rPr>
        <w:t>o</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di</w:t>
      </w:r>
      <w:r>
        <w:rPr>
          <w:rFonts w:ascii="Times New Roman" w:hAnsi="Times New Roman"/>
          <w:color w:val="000000"/>
          <w:spacing w:val="17"/>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2"/>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di</w:t>
      </w:r>
      <w:r>
        <w:rPr>
          <w:rFonts w:ascii="Times New Roman" w:hAnsi="Times New Roman"/>
          <w:color w:val="000000"/>
          <w:spacing w:val="17"/>
          <w:sz w:val="24"/>
          <w:szCs w:val="24"/>
        </w:rPr>
        <w:t xml:space="preserve"> </w:t>
      </w:r>
      <w:r>
        <w:rPr>
          <w:rFonts w:ascii="Times New Roman" w:hAnsi="Times New Roman"/>
          <w:color w:val="000000"/>
          <w:sz w:val="24"/>
          <w:szCs w:val="24"/>
        </w:rPr>
        <w:t>telelav</w:t>
      </w:r>
      <w:r>
        <w:rPr>
          <w:rFonts w:ascii="Times New Roman" w:hAnsi="Times New Roman"/>
          <w:color w:val="000000"/>
          <w:spacing w:val="-1"/>
          <w:sz w:val="24"/>
          <w:szCs w:val="24"/>
        </w:rPr>
        <w:t>o</w:t>
      </w:r>
      <w:r>
        <w:rPr>
          <w:rFonts w:ascii="Times New Roman" w:hAnsi="Times New Roman"/>
          <w:color w:val="000000"/>
          <w:sz w:val="24"/>
          <w:szCs w:val="24"/>
        </w:rPr>
        <w:t>ro con</w:t>
      </w:r>
      <w:r>
        <w:rPr>
          <w:rFonts w:ascii="Times New Roman" w:hAnsi="Times New Roman"/>
          <w:color w:val="000000"/>
          <w:spacing w:val="1"/>
          <w:sz w:val="24"/>
          <w:szCs w:val="24"/>
        </w:rPr>
        <w:t xml:space="preserve"> </w:t>
      </w:r>
      <w:r>
        <w:rPr>
          <w:rFonts w:ascii="Times New Roman" w:hAnsi="Times New Roman"/>
          <w:color w:val="000000"/>
          <w:sz w:val="24"/>
          <w:szCs w:val="24"/>
        </w:rPr>
        <w:t>particolare</w:t>
      </w:r>
      <w:r>
        <w:rPr>
          <w:rFonts w:ascii="Times New Roman" w:hAnsi="Times New Roman"/>
          <w:color w:val="000000"/>
          <w:spacing w:val="1"/>
          <w:sz w:val="24"/>
          <w:szCs w:val="24"/>
        </w:rPr>
        <w:t xml:space="preserve"> </w:t>
      </w:r>
      <w:r>
        <w:rPr>
          <w:rFonts w:ascii="Times New Roman" w:hAnsi="Times New Roman"/>
          <w:color w:val="000000"/>
          <w:sz w:val="24"/>
          <w:szCs w:val="24"/>
        </w:rPr>
        <w:t>attenzione</w:t>
      </w:r>
      <w:r>
        <w:rPr>
          <w:rFonts w:ascii="Times New Roman" w:hAnsi="Times New Roman"/>
          <w:color w:val="000000"/>
          <w:spacing w:val="1"/>
          <w:sz w:val="24"/>
          <w:szCs w:val="24"/>
        </w:rPr>
        <w:t xml:space="preserve"> </w:t>
      </w:r>
      <w:r>
        <w:rPr>
          <w:rFonts w:ascii="Times New Roman" w:hAnsi="Times New Roman"/>
          <w:color w:val="000000"/>
          <w:sz w:val="24"/>
          <w:szCs w:val="24"/>
        </w:rPr>
        <w:t>alle lav</w:t>
      </w:r>
      <w:r>
        <w:rPr>
          <w:rFonts w:ascii="Times New Roman" w:hAnsi="Times New Roman"/>
          <w:color w:val="000000"/>
          <w:spacing w:val="-1"/>
          <w:sz w:val="24"/>
          <w:szCs w:val="24"/>
        </w:rPr>
        <w:t>o</w:t>
      </w:r>
      <w:r>
        <w:rPr>
          <w:rFonts w:ascii="Times New Roman" w:hAnsi="Times New Roman"/>
          <w:color w:val="000000"/>
          <w:sz w:val="24"/>
          <w:szCs w:val="24"/>
        </w:rPr>
        <w:t>ratrici</w:t>
      </w:r>
      <w:r>
        <w:rPr>
          <w:rFonts w:ascii="Times New Roman" w:hAnsi="Times New Roman"/>
          <w:color w:val="000000"/>
          <w:spacing w:val="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adri</w:t>
      </w:r>
      <w:r>
        <w:rPr>
          <w:rFonts w:ascii="Times New Roman" w:hAnsi="Times New Roman"/>
          <w:color w:val="000000"/>
          <w:spacing w:val="1"/>
          <w:sz w:val="24"/>
          <w:szCs w:val="24"/>
        </w:rPr>
        <w:t xml:space="preserve"> </w:t>
      </w:r>
      <w:r>
        <w:rPr>
          <w:rFonts w:ascii="Times New Roman" w:hAnsi="Times New Roman"/>
          <w:color w:val="000000"/>
          <w:sz w:val="24"/>
          <w:szCs w:val="24"/>
        </w:rPr>
        <w:t>e/o</w:t>
      </w:r>
      <w:r>
        <w:rPr>
          <w:rFonts w:ascii="Times New Roman" w:hAnsi="Times New Roman"/>
          <w:color w:val="000000"/>
          <w:spacing w:val="1"/>
          <w:sz w:val="24"/>
          <w:szCs w:val="24"/>
        </w:rPr>
        <w:t xml:space="preserve"> </w:t>
      </w:r>
      <w:r>
        <w:rPr>
          <w:rFonts w:ascii="Times New Roman" w:hAnsi="Times New Roman"/>
          <w:color w:val="000000"/>
          <w:sz w:val="24"/>
          <w:szCs w:val="24"/>
        </w:rPr>
        <w:t>ai</w:t>
      </w:r>
      <w:r>
        <w:rPr>
          <w:rFonts w:ascii="Times New Roman" w:hAnsi="Times New Roman"/>
          <w:color w:val="000000"/>
          <w:spacing w:val="1"/>
          <w:sz w:val="24"/>
          <w:szCs w:val="24"/>
        </w:rPr>
        <w:t xml:space="preserve"> </w:t>
      </w:r>
      <w:r>
        <w:rPr>
          <w:rFonts w:ascii="Times New Roman" w:hAnsi="Times New Roman"/>
          <w:color w:val="000000"/>
          <w:sz w:val="24"/>
          <w:szCs w:val="24"/>
        </w:rPr>
        <w:t>lavor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padri</w:t>
      </w:r>
      <w:r>
        <w:rPr>
          <w:rFonts w:ascii="Times New Roman" w:hAnsi="Times New Roman"/>
          <w:color w:val="000000"/>
          <w:spacing w:val="1"/>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onché</w:t>
      </w:r>
      <w:r>
        <w:rPr>
          <w:rFonts w:ascii="Times New Roman" w:hAnsi="Times New Roman"/>
          <w:color w:val="000000"/>
          <w:spacing w:val="1"/>
          <w:sz w:val="24"/>
          <w:szCs w:val="24"/>
        </w:rPr>
        <w:t xml:space="preserve"> </w:t>
      </w:r>
      <w:r>
        <w:rPr>
          <w:rFonts w:ascii="Times New Roman" w:hAnsi="Times New Roman"/>
          <w:color w:val="000000"/>
          <w:sz w:val="24"/>
          <w:szCs w:val="24"/>
        </w:rPr>
        <w:t>ai</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v</w:t>
      </w:r>
      <w:r>
        <w:rPr>
          <w:rFonts w:ascii="Times New Roman" w:hAnsi="Times New Roman"/>
          <w:color w:val="000000"/>
          <w:sz w:val="24"/>
          <w:szCs w:val="24"/>
        </w:rPr>
        <w:t>ora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che co</w:t>
      </w:r>
      <w:r>
        <w:rPr>
          <w:rFonts w:ascii="Times New Roman" w:hAnsi="Times New Roman"/>
          <w:color w:val="000000"/>
          <w:spacing w:val="-2"/>
          <w:sz w:val="24"/>
          <w:szCs w:val="24"/>
        </w:rPr>
        <w:t>m</w:t>
      </w:r>
      <w:r>
        <w:rPr>
          <w:rFonts w:ascii="Times New Roman" w:hAnsi="Times New Roman"/>
          <w:color w:val="000000"/>
          <w:sz w:val="24"/>
          <w:szCs w:val="24"/>
        </w:rPr>
        <w:t xml:space="preserve">provino specifiche </w:t>
      </w:r>
      <w:r>
        <w:rPr>
          <w:rFonts w:ascii="Times New Roman" w:hAnsi="Times New Roman"/>
          <w:color w:val="000000"/>
          <w:spacing w:val="-1"/>
          <w:sz w:val="24"/>
          <w:szCs w:val="24"/>
        </w:rPr>
        <w:t>n</w:t>
      </w:r>
      <w:r>
        <w:rPr>
          <w:rFonts w:ascii="Times New Roman" w:hAnsi="Times New Roman"/>
          <w:color w:val="000000"/>
          <w:sz w:val="24"/>
          <w:szCs w:val="24"/>
        </w:rPr>
        <w:t xml:space="preserve">ecessità </w:t>
      </w:r>
      <w:r>
        <w:rPr>
          <w:rFonts w:ascii="Times New Roman" w:hAnsi="Times New Roman"/>
          <w:color w:val="000000"/>
          <w:spacing w:val="-1"/>
          <w:sz w:val="24"/>
          <w:szCs w:val="24"/>
        </w:rPr>
        <w:t>d</w:t>
      </w:r>
      <w:r>
        <w:rPr>
          <w:rFonts w:ascii="Times New Roman" w:hAnsi="Times New Roman"/>
          <w:color w:val="000000"/>
          <w:sz w:val="24"/>
          <w:szCs w:val="24"/>
        </w:rPr>
        <w:t>i cura per sé e/o per soggetti del proprio nucleo fa</w:t>
      </w:r>
      <w:r>
        <w:rPr>
          <w:rFonts w:ascii="Times New Roman" w:hAnsi="Times New Roman"/>
          <w:color w:val="000000"/>
          <w:spacing w:val="-2"/>
          <w:sz w:val="24"/>
          <w:szCs w:val="24"/>
        </w:rPr>
        <w:t>m</w:t>
      </w:r>
      <w:r>
        <w:rPr>
          <w:rFonts w:ascii="Times New Roman" w:hAnsi="Times New Roman"/>
          <w:color w:val="000000"/>
          <w:sz w:val="24"/>
          <w:szCs w:val="24"/>
        </w:rPr>
        <w:t>iliare.</w:t>
      </w:r>
    </w:p>
    <w:p w:rsidR="008D5A6C" w:rsidRDefault="008D5A6C">
      <w:pPr>
        <w:widowControl w:val="0"/>
        <w:autoSpaceDE w:val="0"/>
        <w:autoSpaceDN w:val="0"/>
        <w:adjustRightInd w:val="0"/>
        <w:spacing w:after="0" w:line="240" w:lineRule="auto"/>
        <w:ind w:left="398" w:right="49" w:hanging="284"/>
        <w:jc w:val="both"/>
        <w:rPr>
          <w:rFonts w:ascii="Times New Roman" w:hAnsi="Times New Roman"/>
          <w:color w:val="000000"/>
          <w:sz w:val="24"/>
          <w:szCs w:val="24"/>
        </w:rPr>
      </w:pPr>
      <w:r>
        <w:rPr>
          <w:rFonts w:ascii="Times New Roman" w:hAnsi="Times New Roman"/>
          <w:color w:val="FF0000"/>
          <w:sz w:val="24"/>
          <w:szCs w:val="24"/>
        </w:rPr>
        <w:t>2.</w:t>
      </w:r>
      <w:r>
        <w:rPr>
          <w:rFonts w:ascii="Times New Roman" w:hAnsi="Times New Roman"/>
          <w:color w:val="FF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2"/>
          <w:sz w:val="24"/>
          <w:szCs w:val="24"/>
        </w:rPr>
        <w:t xml:space="preserve"> </w:t>
      </w:r>
      <w:r>
        <w:rPr>
          <w:rFonts w:ascii="Times New Roman" w:hAnsi="Times New Roman"/>
          <w:color w:val="000000"/>
          <w:sz w:val="24"/>
          <w:szCs w:val="24"/>
        </w:rPr>
        <w:t>costi</w:t>
      </w:r>
      <w:r>
        <w:rPr>
          <w:rFonts w:ascii="Times New Roman" w:hAnsi="Times New Roman"/>
          <w:color w:val="000000"/>
          <w:spacing w:val="1"/>
          <w:sz w:val="24"/>
          <w:szCs w:val="24"/>
        </w:rPr>
        <w:t xml:space="preserve"> </w:t>
      </w:r>
      <w:r>
        <w:rPr>
          <w:rFonts w:ascii="Times New Roman" w:hAnsi="Times New Roman"/>
          <w:color w:val="000000"/>
          <w:sz w:val="24"/>
          <w:szCs w:val="24"/>
        </w:rPr>
        <w:t>relativi</w:t>
      </w:r>
      <w:r>
        <w:rPr>
          <w:rFonts w:ascii="Times New Roman" w:hAnsi="Times New Roman"/>
          <w:color w:val="000000"/>
          <w:spacing w:val="2"/>
          <w:sz w:val="24"/>
          <w:szCs w:val="24"/>
        </w:rPr>
        <w:t xml:space="preserve"> </w:t>
      </w:r>
      <w:r>
        <w:rPr>
          <w:rFonts w:ascii="Times New Roman" w:hAnsi="Times New Roman"/>
          <w:color w:val="000000"/>
          <w:sz w:val="24"/>
          <w:szCs w:val="24"/>
        </w:rPr>
        <w:t>alle</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n</w:t>
      </w:r>
      <w:r>
        <w:rPr>
          <w:rFonts w:ascii="Times New Roman" w:hAnsi="Times New Roman"/>
          <w:color w:val="000000"/>
          <w:sz w:val="24"/>
          <w:szCs w:val="24"/>
        </w:rPr>
        <w:t>essioni</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ele</w:t>
      </w:r>
      <w:r>
        <w:rPr>
          <w:rFonts w:ascii="Times New Roman" w:hAnsi="Times New Roman"/>
          <w:color w:val="000000"/>
          <w:spacing w:val="-2"/>
          <w:sz w:val="24"/>
          <w:szCs w:val="24"/>
        </w:rPr>
        <w:t>m</w:t>
      </w:r>
      <w:r>
        <w:rPr>
          <w:rFonts w:ascii="Times New Roman" w:hAnsi="Times New Roman"/>
          <w:color w:val="000000"/>
          <w:sz w:val="24"/>
          <w:szCs w:val="24"/>
        </w:rPr>
        <w:t>atiche</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apparecc</w:t>
      </w:r>
      <w:r>
        <w:rPr>
          <w:rFonts w:ascii="Times New Roman" w:hAnsi="Times New Roman"/>
          <w:color w:val="000000"/>
          <w:spacing w:val="-1"/>
          <w:sz w:val="24"/>
          <w:szCs w:val="24"/>
        </w:rPr>
        <w:t>h</w:t>
      </w:r>
      <w:r>
        <w:rPr>
          <w:rFonts w:ascii="Times New Roman" w:hAnsi="Times New Roman"/>
          <w:color w:val="000000"/>
          <w:sz w:val="24"/>
          <w:szCs w:val="24"/>
        </w:rPr>
        <w:t>ia</w:t>
      </w:r>
      <w:r>
        <w:rPr>
          <w:rFonts w:ascii="Times New Roman" w:hAnsi="Times New Roman"/>
          <w:color w:val="000000"/>
          <w:spacing w:val="-2"/>
          <w:sz w:val="24"/>
          <w:szCs w:val="24"/>
        </w:rPr>
        <w:t>t</w:t>
      </w:r>
      <w:r>
        <w:rPr>
          <w:rFonts w:ascii="Times New Roman" w:hAnsi="Times New Roman"/>
          <w:color w:val="000000"/>
          <w:spacing w:val="-1"/>
          <w:sz w:val="24"/>
          <w:szCs w:val="24"/>
        </w:rPr>
        <w:t>u</w:t>
      </w:r>
      <w:r>
        <w:rPr>
          <w:rFonts w:ascii="Times New Roman" w:hAnsi="Times New Roman"/>
          <w:color w:val="000000"/>
          <w:sz w:val="24"/>
          <w:szCs w:val="24"/>
        </w:rPr>
        <w:t>re</w:t>
      </w:r>
      <w:r>
        <w:rPr>
          <w:rFonts w:ascii="Times New Roman" w:hAnsi="Times New Roman"/>
          <w:color w:val="000000"/>
          <w:spacing w:val="2"/>
          <w:sz w:val="24"/>
          <w:szCs w:val="24"/>
        </w:rPr>
        <w:t xml:space="preserve"> </w:t>
      </w:r>
      <w:r>
        <w:rPr>
          <w:rFonts w:ascii="Times New Roman" w:hAnsi="Times New Roman"/>
          <w:color w:val="000000"/>
          <w:sz w:val="24"/>
          <w:szCs w:val="24"/>
        </w:rPr>
        <w:t>e i</w:t>
      </w:r>
      <w:r>
        <w:rPr>
          <w:rFonts w:ascii="Times New Roman" w:hAnsi="Times New Roman"/>
          <w:color w:val="000000"/>
          <w:spacing w:val="2"/>
          <w:sz w:val="24"/>
          <w:szCs w:val="24"/>
        </w:rPr>
        <w:t xml:space="preserve"> </w:t>
      </w:r>
      <w:r>
        <w:rPr>
          <w:rFonts w:ascii="Times New Roman" w:hAnsi="Times New Roman"/>
          <w:color w:val="000000"/>
          <w:sz w:val="24"/>
          <w:szCs w:val="24"/>
        </w:rPr>
        <w:t>program</w:t>
      </w:r>
      <w:r>
        <w:rPr>
          <w:rFonts w:ascii="Times New Roman" w:hAnsi="Times New Roman"/>
          <w:color w:val="000000"/>
          <w:spacing w:val="-2"/>
          <w:sz w:val="24"/>
          <w:szCs w:val="24"/>
        </w:rPr>
        <w:t>m</w:t>
      </w:r>
      <w:r>
        <w:rPr>
          <w:rFonts w:ascii="Times New Roman" w:hAnsi="Times New Roman"/>
          <w:color w:val="000000"/>
          <w:sz w:val="24"/>
          <w:szCs w:val="24"/>
        </w:rPr>
        <w:t>i</w:t>
      </w:r>
      <w:r>
        <w:rPr>
          <w:rFonts w:ascii="Times New Roman" w:hAnsi="Times New Roman"/>
          <w:color w:val="000000"/>
          <w:spacing w:val="2"/>
          <w:sz w:val="24"/>
          <w:szCs w:val="24"/>
        </w:rPr>
        <w:t xml:space="preserve"> </w:t>
      </w:r>
      <w:r>
        <w:rPr>
          <w:rFonts w:ascii="Times New Roman" w:hAnsi="Times New Roman"/>
          <w:color w:val="000000"/>
          <w:sz w:val="24"/>
          <w:szCs w:val="24"/>
        </w:rPr>
        <w:t>necessari</w:t>
      </w:r>
      <w:r>
        <w:rPr>
          <w:rFonts w:ascii="Times New Roman" w:hAnsi="Times New Roman"/>
          <w:color w:val="000000"/>
          <w:spacing w:val="2"/>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lla realizzazione di attività in telelavoro sono ad esclusivo cari</w:t>
      </w:r>
      <w:r>
        <w:rPr>
          <w:rFonts w:ascii="Times New Roman" w:hAnsi="Times New Roman"/>
          <w:color w:val="000000"/>
          <w:spacing w:val="-1"/>
          <w:sz w:val="24"/>
          <w:szCs w:val="24"/>
        </w:rPr>
        <w:t>c</w:t>
      </w:r>
      <w:r>
        <w:rPr>
          <w:rFonts w:ascii="Times New Roman" w:hAnsi="Times New Roman"/>
          <w:color w:val="000000"/>
          <w:sz w:val="24"/>
          <w:szCs w:val="24"/>
        </w:rPr>
        <w:t>o aziendale.</w:t>
      </w:r>
    </w:p>
    <w:p w:rsidR="00C43A40" w:rsidRDefault="008D5A6C" w:rsidP="00C43A40">
      <w:pPr>
        <w:widowControl w:val="0"/>
        <w:autoSpaceDE w:val="0"/>
        <w:autoSpaceDN w:val="0"/>
        <w:adjustRightInd w:val="0"/>
        <w:spacing w:before="2" w:after="0" w:line="276" w:lineRule="exact"/>
        <w:ind w:left="398" w:right="50" w:hanging="284"/>
        <w:jc w:val="both"/>
        <w:rPr>
          <w:rFonts w:ascii="Times New Roman" w:hAnsi="Times New Roman"/>
          <w:color w:val="000000"/>
          <w:sz w:val="24"/>
          <w:szCs w:val="24"/>
        </w:rPr>
      </w:pPr>
      <w:r>
        <w:rPr>
          <w:rFonts w:ascii="Times New Roman" w:hAnsi="Times New Roman"/>
          <w:color w:val="FF0000"/>
          <w:sz w:val="24"/>
          <w:szCs w:val="24"/>
        </w:rPr>
        <w:t>3.</w:t>
      </w:r>
      <w:r>
        <w:rPr>
          <w:rFonts w:ascii="Times New Roman" w:hAnsi="Times New Roman"/>
          <w:color w:val="FF0000"/>
          <w:spacing w:val="44"/>
          <w:sz w:val="24"/>
          <w:szCs w:val="24"/>
        </w:rPr>
        <w:t xml:space="preserve"> </w:t>
      </w:r>
      <w:r>
        <w:rPr>
          <w:rFonts w:ascii="Times New Roman" w:hAnsi="Times New Roman"/>
          <w:color w:val="000000"/>
          <w:sz w:val="24"/>
          <w:szCs w:val="24"/>
        </w:rPr>
        <w:t>L’organizzazione</w:t>
      </w:r>
      <w:r>
        <w:rPr>
          <w:rFonts w:ascii="Times New Roman" w:hAnsi="Times New Roman"/>
          <w:color w:val="000000"/>
          <w:spacing w:val="22"/>
          <w:sz w:val="24"/>
          <w:szCs w:val="24"/>
        </w:rPr>
        <w:t xml:space="preserve"> </w:t>
      </w:r>
      <w:r>
        <w:rPr>
          <w:rFonts w:ascii="Times New Roman" w:hAnsi="Times New Roman"/>
          <w:color w:val="000000"/>
          <w:sz w:val="24"/>
          <w:szCs w:val="24"/>
        </w:rPr>
        <w:t>connessa</w:t>
      </w:r>
      <w:r>
        <w:rPr>
          <w:rFonts w:ascii="Times New Roman" w:hAnsi="Times New Roman"/>
          <w:color w:val="000000"/>
          <w:spacing w:val="22"/>
          <w:sz w:val="24"/>
          <w:szCs w:val="24"/>
        </w:rPr>
        <w:t xml:space="preserve"> </w:t>
      </w:r>
      <w:r>
        <w:rPr>
          <w:rFonts w:ascii="Times New Roman" w:hAnsi="Times New Roman"/>
          <w:color w:val="000000"/>
          <w:sz w:val="24"/>
          <w:szCs w:val="24"/>
        </w:rPr>
        <w:t>alle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tività</w:t>
      </w:r>
      <w:r>
        <w:rPr>
          <w:rFonts w:ascii="Times New Roman" w:hAnsi="Times New Roman"/>
          <w:color w:val="000000"/>
          <w:spacing w:val="22"/>
          <w:sz w:val="24"/>
          <w:szCs w:val="24"/>
        </w:rPr>
        <w:t xml:space="preserve"> </w:t>
      </w:r>
      <w:r>
        <w:rPr>
          <w:rFonts w:ascii="Times New Roman" w:hAnsi="Times New Roman"/>
          <w:color w:val="000000"/>
          <w:sz w:val="24"/>
          <w:szCs w:val="24"/>
        </w:rPr>
        <w:t>prestate</w:t>
      </w:r>
      <w:r>
        <w:rPr>
          <w:rFonts w:ascii="Times New Roman" w:hAnsi="Times New Roman"/>
          <w:color w:val="000000"/>
          <w:spacing w:val="22"/>
          <w:sz w:val="24"/>
          <w:szCs w:val="24"/>
        </w:rPr>
        <w:t xml:space="preserve"> </w:t>
      </w:r>
      <w:r>
        <w:rPr>
          <w:rFonts w:ascii="Times New Roman" w:hAnsi="Times New Roman"/>
          <w:color w:val="000000"/>
          <w:sz w:val="24"/>
          <w:szCs w:val="24"/>
        </w:rPr>
        <w:t>in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ocali</w:t>
      </w:r>
      <w:r>
        <w:rPr>
          <w:rFonts w:ascii="Times New Roman" w:hAnsi="Times New Roman"/>
          <w:color w:val="000000"/>
          <w:spacing w:val="22"/>
          <w:sz w:val="24"/>
          <w:szCs w:val="24"/>
        </w:rPr>
        <w:t xml:space="preserve"> </w:t>
      </w:r>
      <w:r>
        <w:rPr>
          <w:rFonts w:ascii="Times New Roman" w:hAnsi="Times New Roman"/>
          <w:color w:val="000000"/>
          <w:sz w:val="24"/>
          <w:szCs w:val="24"/>
        </w:rPr>
        <w:t>azi</w:t>
      </w:r>
      <w:r>
        <w:rPr>
          <w:rFonts w:ascii="Times New Roman" w:hAnsi="Times New Roman"/>
          <w:color w:val="000000"/>
          <w:spacing w:val="-1"/>
          <w:sz w:val="24"/>
          <w:szCs w:val="24"/>
        </w:rPr>
        <w:t>e</w:t>
      </w:r>
      <w:r>
        <w:rPr>
          <w:rFonts w:ascii="Times New Roman" w:hAnsi="Times New Roman"/>
          <w:color w:val="000000"/>
          <w:sz w:val="24"/>
          <w:szCs w:val="24"/>
        </w:rPr>
        <w:t>ndali</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definizione</w:t>
      </w:r>
      <w:r>
        <w:rPr>
          <w:rFonts w:ascii="Times New Roman" w:hAnsi="Times New Roman"/>
          <w:color w:val="000000"/>
          <w:spacing w:val="21"/>
          <w:sz w:val="24"/>
          <w:szCs w:val="24"/>
        </w:rPr>
        <w:t xml:space="preserve"> </w:t>
      </w:r>
      <w:r>
        <w:rPr>
          <w:rFonts w:ascii="Times New Roman" w:hAnsi="Times New Roman"/>
          <w:color w:val="000000"/>
          <w:sz w:val="24"/>
          <w:szCs w:val="24"/>
        </w:rPr>
        <w:t>degli</w:t>
      </w:r>
      <w:r>
        <w:rPr>
          <w:rFonts w:ascii="Times New Roman" w:hAnsi="Times New Roman"/>
          <w:color w:val="000000"/>
          <w:spacing w:val="22"/>
          <w:sz w:val="24"/>
          <w:szCs w:val="24"/>
        </w:rPr>
        <w:t xml:space="preserve"> </w:t>
      </w:r>
      <w:r>
        <w:rPr>
          <w:rFonts w:ascii="Times New Roman" w:hAnsi="Times New Roman"/>
          <w:color w:val="000000"/>
          <w:sz w:val="24"/>
          <w:szCs w:val="24"/>
        </w:rPr>
        <w:t>orari</w:t>
      </w:r>
      <w:r>
        <w:rPr>
          <w:rFonts w:ascii="Times New Roman" w:hAnsi="Times New Roman"/>
          <w:color w:val="000000"/>
          <w:spacing w:val="22"/>
          <w:sz w:val="24"/>
          <w:szCs w:val="24"/>
        </w:rPr>
        <w:t xml:space="preserve"> </w:t>
      </w:r>
      <w:r>
        <w:rPr>
          <w:rFonts w:ascii="Times New Roman" w:hAnsi="Times New Roman"/>
          <w:color w:val="000000"/>
          <w:sz w:val="24"/>
          <w:szCs w:val="24"/>
        </w:rPr>
        <w:t>e delle</w:t>
      </w:r>
      <w:r>
        <w:rPr>
          <w:rFonts w:ascii="Times New Roman" w:hAnsi="Times New Roman"/>
          <w:color w:val="000000"/>
          <w:spacing w:val="3"/>
          <w:sz w:val="24"/>
          <w:szCs w:val="24"/>
        </w:rPr>
        <w:t xml:space="preserve"> </w:t>
      </w:r>
      <w:r>
        <w:rPr>
          <w:rFonts w:ascii="Times New Roman" w:hAnsi="Times New Roman"/>
          <w:color w:val="000000"/>
          <w:sz w:val="24"/>
          <w:szCs w:val="24"/>
        </w:rPr>
        <w:t>prestazioni</w:t>
      </w:r>
      <w:r>
        <w:rPr>
          <w:rFonts w:ascii="Times New Roman" w:hAnsi="Times New Roman"/>
          <w:color w:val="000000"/>
          <w:spacing w:val="2"/>
          <w:sz w:val="24"/>
          <w:szCs w:val="24"/>
        </w:rPr>
        <w:t xml:space="preserve"> </w:t>
      </w:r>
      <w:r>
        <w:rPr>
          <w:rFonts w:ascii="Times New Roman" w:hAnsi="Times New Roman"/>
          <w:color w:val="000000"/>
          <w:sz w:val="24"/>
          <w:szCs w:val="24"/>
        </w:rPr>
        <w:t>effettuabili</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1"/>
          <w:sz w:val="24"/>
          <w:szCs w:val="24"/>
        </w:rPr>
        <w:t>t</w:t>
      </w:r>
      <w:r>
        <w:rPr>
          <w:rFonts w:ascii="Times New Roman" w:hAnsi="Times New Roman"/>
          <w:color w:val="000000"/>
          <w:sz w:val="24"/>
          <w:szCs w:val="24"/>
        </w:rPr>
        <w:t>elelavoro</w:t>
      </w:r>
      <w:r>
        <w:rPr>
          <w:rFonts w:ascii="Times New Roman" w:hAnsi="Times New Roman"/>
          <w:color w:val="000000"/>
          <w:spacing w:val="2"/>
          <w:sz w:val="24"/>
          <w:szCs w:val="24"/>
        </w:rPr>
        <w:t xml:space="preserve"> </w:t>
      </w:r>
      <w:r>
        <w:rPr>
          <w:rFonts w:ascii="Times New Roman" w:hAnsi="Times New Roman"/>
          <w:color w:val="000000"/>
          <w:sz w:val="24"/>
          <w:szCs w:val="24"/>
        </w:rPr>
        <w:t>sono</w:t>
      </w:r>
      <w:r>
        <w:rPr>
          <w:rFonts w:ascii="Times New Roman" w:hAnsi="Times New Roman"/>
          <w:color w:val="000000"/>
          <w:spacing w:val="3"/>
          <w:sz w:val="24"/>
          <w:szCs w:val="24"/>
        </w:rPr>
        <w:t xml:space="preserve"> </w:t>
      </w:r>
      <w:r>
        <w:rPr>
          <w:rFonts w:ascii="Times New Roman" w:hAnsi="Times New Roman"/>
          <w:color w:val="000000"/>
          <w:sz w:val="24"/>
          <w:szCs w:val="24"/>
        </w:rPr>
        <w:t>oggetto</w:t>
      </w:r>
      <w:r>
        <w:rPr>
          <w:rFonts w:ascii="Times New Roman" w:hAnsi="Times New Roman"/>
          <w:color w:val="000000"/>
          <w:spacing w:val="3"/>
          <w:sz w:val="24"/>
          <w:szCs w:val="24"/>
        </w:rPr>
        <w:t xml:space="preserve"> </w:t>
      </w:r>
      <w:r>
        <w:rPr>
          <w:rFonts w:ascii="Times New Roman" w:hAnsi="Times New Roman"/>
          <w:color w:val="000000"/>
          <w:sz w:val="24"/>
          <w:szCs w:val="24"/>
        </w:rPr>
        <w:t>di</w:t>
      </w:r>
      <w:r>
        <w:rPr>
          <w:rFonts w:ascii="Times New Roman" w:hAnsi="Times New Roman"/>
          <w:color w:val="000000"/>
          <w:spacing w:val="2"/>
          <w:sz w:val="24"/>
          <w:szCs w:val="24"/>
        </w:rPr>
        <w:t xml:space="preserve"> </w:t>
      </w:r>
      <w:r>
        <w:rPr>
          <w:rFonts w:ascii="Times New Roman" w:hAnsi="Times New Roman"/>
          <w:color w:val="000000"/>
          <w:sz w:val="24"/>
          <w:szCs w:val="24"/>
        </w:rPr>
        <w:t>definizione</w:t>
      </w:r>
      <w:r>
        <w:rPr>
          <w:rFonts w:ascii="Times New Roman" w:hAnsi="Times New Roman"/>
          <w:color w:val="000000"/>
          <w:spacing w:val="2"/>
          <w:sz w:val="24"/>
          <w:szCs w:val="24"/>
        </w:rPr>
        <w:t xml:space="preserve"> </w:t>
      </w:r>
      <w:r>
        <w:rPr>
          <w:rFonts w:ascii="Times New Roman" w:hAnsi="Times New Roman"/>
          <w:color w:val="000000"/>
          <w:sz w:val="24"/>
          <w:szCs w:val="24"/>
        </w:rPr>
        <w:t>congiunta</w:t>
      </w:r>
      <w:r>
        <w:rPr>
          <w:rFonts w:ascii="Times New Roman" w:hAnsi="Times New Roman"/>
          <w:color w:val="000000"/>
          <w:spacing w:val="3"/>
          <w:sz w:val="24"/>
          <w:szCs w:val="24"/>
        </w:rPr>
        <w:t xml:space="preserve"> </w:t>
      </w:r>
      <w:r>
        <w:rPr>
          <w:rFonts w:ascii="Times New Roman" w:hAnsi="Times New Roman"/>
          <w:color w:val="000000"/>
          <w:sz w:val="24"/>
          <w:szCs w:val="24"/>
        </w:rPr>
        <w:t>del</w:t>
      </w:r>
      <w:r>
        <w:rPr>
          <w:rFonts w:ascii="Times New Roman" w:hAnsi="Times New Roman"/>
          <w:color w:val="000000"/>
          <w:spacing w:val="3"/>
          <w:sz w:val="24"/>
          <w:szCs w:val="24"/>
        </w:rPr>
        <w:t xml:space="preserve"> </w:t>
      </w:r>
      <w:r>
        <w:rPr>
          <w:rFonts w:ascii="Times New Roman" w:hAnsi="Times New Roman"/>
          <w:color w:val="000000"/>
          <w:sz w:val="24"/>
          <w:szCs w:val="24"/>
        </w:rPr>
        <w:t>secondo livel</w:t>
      </w:r>
      <w:r w:rsidR="00C43A40">
        <w:rPr>
          <w:rFonts w:ascii="Times New Roman" w:hAnsi="Times New Roman"/>
          <w:color w:val="000000"/>
          <w:sz w:val="24"/>
          <w:szCs w:val="24"/>
        </w:rPr>
        <w:t>lo aziendale di contrattazione.</w:t>
      </w:r>
    </w:p>
    <w:p w:rsidR="00C43A40" w:rsidRDefault="00C43A40" w:rsidP="00C43A40">
      <w:pPr>
        <w:widowControl w:val="0"/>
        <w:autoSpaceDE w:val="0"/>
        <w:autoSpaceDN w:val="0"/>
        <w:adjustRightInd w:val="0"/>
        <w:spacing w:before="2" w:after="0" w:line="276" w:lineRule="exact"/>
        <w:ind w:left="398" w:right="50" w:hanging="284"/>
        <w:jc w:val="both"/>
        <w:rPr>
          <w:rFonts w:ascii="Times New Roman" w:hAnsi="Times New Roman"/>
          <w:color w:val="000000"/>
          <w:sz w:val="24"/>
          <w:szCs w:val="24"/>
        </w:rPr>
      </w:pPr>
      <w:r w:rsidRPr="00C43A40">
        <w:rPr>
          <w:rFonts w:ascii="Times New Roman" w:hAnsi="Times New Roman"/>
          <w:color w:val="FF0000"/>
          <w:sz w:val="24"/>
          <w:szCs w:val="24"/>
        </w:rPr>
        <w:lastRenderedPageBreak/>
        <w:t>4.</w:t>
      </w:r>
      <w:r>
        <w:rPr>
          <w:rFonts w:ascii="Times New Roman" w:hAnsi="Times New Roman"/>
          <w:color w:val="000000"/>
          <w:sz w:val="24"/>
          <w:szCs w:val="24"/>
        </w:rPr>
        <w:tab/>
        <w:t>Le Parti si incontreranno allo scopo di definire, entro dicembre 2016, un accordo quadro in materia</w:t>
      </w:r>
      <w:ins w:id="175" w:author="Parisi, Carlo" w:date="2016-07-15T09:26:00Z">
        <w:del w:id="176" w:author="Moretti, Gregorio" w:date="2016-07-15T11:36:00Z">
          <w:r w:rsidR="0037074E" w:rsidDel="00371C6A">
            <w:rPr>
              <w:rFonts w:ascii="Times New Roman" w:hAnsi="Times New Roman"/>
              <w:color w:val="000000"/>
              <w:sz w:val="24"/>
              <w:szCs w:val="24"/>
            </w:rPr>
            <w:delText xml:space="preserve"> anche con riferimento alle tematiche relative all’ambiente di lavoro</w:delText>
          </w:r>
        </w:del>
      </w:ins>
      <w:r>
        <w:rPr>
          <w:rFonts w:ascii="Times New Roman" w:hAnsi="Times New Roman"/>
          <w:color w:val="000000"/>
          <w:sz w:val="24"/>
          <w:szCs w:val="24"/>
        </w:rPr>
        <w:t>.</w:t>
      </w:r>
    </w:p>
    <w:p w:rsidR="00B57A60" w:rsidRDefault="00B57A60" w:rsidP="00C43A40">
      <w:pPr>
        <w:widowControl w:val="0"/>
        <w:autoSpaceDE w:val="0"/>
        <w:autoSpaceDN w:val="0"/>
        <w:adjustRightInd w:val="0"/>
        <w:spacing w:before="2" w:after="0" w:line="276" w:lineRule="exact"/>
        <w:ind w:left="398" w:right="50" w:hanging="284"/>
        <w:jc w:val="both"/>
        <w:rPr>
          <w:rFonts w:ascii="Times New Roman" w:hAnsi="Times New Roman"/>
          <w:color w:val="000000"/>
          <w:sz w:val="24"/>
          <w:szCs w:val="24"/>
        </w:rPr>
      </w:pPr>
    </w:p>
    <w:p w:rsidR="00106499" w:rsidRDefault="00106499">
      <w:pPr>
        <w:widowControl w:val="0"/>
        <w:autoSpaceDE w:val="0"/>
        <w:autoSpaceDN w:val="0"/>
        <w:adjustRightInd w:val="0"/>
        <w:spacing w:before="29" w:after="0" w:line="240" w:lineRule="auto"/>
        <w:ind w:left="3348" w:right="3328"/>
        <w:jc w:val="center"/>
        <w:rPr>
          <w:rFonts w:ascii="Times New Roman" w:hAnsi="Times New Roman"/>
          <w:b/>
          <w:bCs/>
          <w:color w:val="000000"/>
          <w:sz w:val="24"/>
          <w:szCs w:val="24"/>
        </w:rPr>
      </w:pPr>
    </w:p>
    <w:p w:rsidR="008D5A6C" w:rsidRDefault="008D5A6C">
      <w:pPr>
        <w:widowControl w:val="0"/>
        <w:autoSpaceDE w:val="0"/>
        <w:autoSpaceDN w:val="0"/>
        <w:adjustRightInd w:val="0"/>
        <w:spacing w:before="29" w:after="0" w:line="240" w:lineRule="auto"/>
        <w:ind w:left="3348" w:right="3328"/>
        <w:jc w:val="center"/>
        <w:rPr>
          <w:rFonts w:ascii="Times New Roman" w:hAnsi="Times New Roman"/>
          <w:color w:val="000000"/>
          <w:sz w:val="24"/>
          <w:szCs w:val="24"/>
        </w:rPr>
      </w:pPr>
      <w:r>
        <w:rPr>
          <w:rFonts w:ascii="Times New Roman" w:hAnsi="Times New Roman"/>
          <w:b/>
          <w:bCs/>
          <w:color w:val="000000"/>
          <w:sz w:val="24"/>
          <w:szCs w:val="24"/>
        </w:rPr>
        <w:t>ART. 31 - TRASFER</w:t>
      </w:r>
      <w:r>
        <w:rPr>
          <w:rFonts w:ascii="Times New Roman" w:hAnsi="Times New Roman"/>
          <w:b/>
          <w:bCs/>
          <w:color w:val="000000"/>
          <w:spacing w:val="1"/>
          <w:sz w:val="24"/>
          <w:szCs w:val="24"/>
        </w:rPr>
        <w:t>I</w:t>
      </w:r>
      <w:r>
        <w:rPr>
          <w:rFonts w:ascii="Times New Roman" w:hAnsi="Times New Roman"/>
          <w:b/>
          <w:bCs/>
          <w:color w:val="000000"/>
          <w:sz w:val="24"/>
          <w:szCs w:val="24"/>
        </w:rPr>
        <w:t>MENTI</w:t>
      </w:r>
    </w:p>
    <w:p w:rsidR="008D5A6C" w:rsidRDefault="008D5A6C">
      <w:pPr>
        <w:widowControl w:val="0"/>
        <w:autoSpaceDE w:val="0"/>
        <w:autoSpaceDN w:val="0"/>
        <w:adjustRightInd w:val="0"/>
        <w:spacing w:before="8" w:after="0" w:line="110" w:lineRule="exact"/>
        <w:rPr>
          <w:rFonts w:ascii="Times New Roman" w:hAnsi="Times New Roman"/>
          <w:color w:val="000000"/>
          <w:sz w:val="11"/>
          <w:szCs w:val="11"/>
        </w:rPr>
      </w:pPr>
    </w:p>
    <w:p w:rsidR="008D5A6C" w:rsidRDefault="008D5A6C">
      <w:pPr>
        <w:widowControl w:val="0"/>
        <w:autoSpaceDE w:val="0"/>
        <w:autoSpaceDN w:val="0"/>
        <w:adjustRightInd w:val="0"/>
        <w:spacing w:after="0" w:line="240" w:lineRule="auto"/>
        <w:ind w:left="397" w:right="48" w:hanging="283"/>
        <w:jc w:val="both"/>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color w:val="000000"/>
          <w:spacing w:val="43"/>
          <w:sz w:val="24"/>
          <w:szCs w:val="24"/>
        </w:rPr>
        <w:t xml:space="preserve"> </w:t>
      </w:r>
      <w:r>
        <w:rPr>
          <w:rFonts w:ascii="Times New Roman" w:hAnsi="Times New Roman"/>
          <w:color w:val="000000"/>
          <w:sz w:val="24"/>
          <w:szCs w:val="24"/>
        </w:rPr>
        <w:t>Il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avoratore</w:t>
      </w:r>
      <w:r>
        <w:rPr>
          <w:rFonts w:ascii="Times New Roman" w:hAnsi="Times New Roman"/>
          <w:color w:val="000000"/>
          <w:spacing w:val="11"/>
          <w:sz w:val="24"/>
          <w:szCs w:val="24"/>
        </w:rPr>
        <w:t xml:space="preserve"> </w:t>
      </w:r>
      <w:r>
        <w:rPr>
          <w:rFonts w:ascii="Times New Roman" w:hAnsi="Times New Roman"/>
          <w:color w:val="000000"/>
          <w:sz w:val="24"/>
          <w:szCs w:val="24"/>
        </w:rPr>
        <w:t>può</w:t>
      </w:r>
      <w:r>
        <w:rPr>
          <w:rFonts w:ascii="Times New Roman" w:hAnsi="Times New Roman"/>
          <w:color w:val="000000"/>
          <w:spacing w:val="11"/>
          <w:sz w:val="24"/>
          <w:szCs w:val="24"/>
        </w:rPr>
        <w:t xml:space="preserve"> </w:t>
      </w:r>
      <w:r>
        <w:rPr>
          <w:rFonts w:ascii="Times New Roman" w:hAnsi="Times New Roman"/>
          <w:color w:val="000000"/>
          <w:sz w:val="24"/>
          <w:szCs w:val="24"/>
        </w:rPr>
        <w:t>essere</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rasferito</w:t>
      </w:r>
      <w:r>
        <w:rPr>
          <w:rFonts w:ascii="Times New Roman" w:hAnsi="Times New Roman"/>
          <w:color w:val="000000"/>
          <w:spacing w:val="11"/>
          <w:sz w:val="24"/>
          <w:szCs w:val="24"/>
        </w:rPr>
        <w:t xml:space="preserve"> </w:t>
      </w:r>
      <w:r>
        <w:rPr>
          <w:rFonts w:ascii="Times New Roman" w:hAnsi="Times New Roman"/>
          <w:color w:val="000000"/>
          <w:sz w:val="24"/>
          <w:szCs w:val="24"/>
        </w:rPr>
        <w:t>per</w:t>
      </w:r>
      <w:r>
        <w:rPr>
          <w:rFonts w:ascii="Times New Roman" w:hAnsi="Times New Roman"/>
          <w:color w:val="000000"/>
          <w:spacing w:val="12"/>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otivi</w:t>
      </w:r>
      <w:r>
        <w:rPr>
          <w:rFonts w:ascii="Times New Roman" w:hAnsi="Times New Roman"/>
          <w:color w:val="000000"/>
          <w:spacing w:val="11"/>
          <w:sz w:val="24"/>
          <w:szCs w:val="24"/>
        </w:rPr>
        <w:t xml:space="preserve"> </w:t>
      </w:r>
      <w:r>
        <w:rPr>
          <w:rFonts w:ascii="Times New Roman" w:hAnsi="Times New Roman"/>
          <w:color w:val="000000"/>
          <w:sz w:val="24"/>
          <w:szCs w:val="24"/>
        </w:rPr>
        <w:t>tecnici,</w:t>
      </w:r>
      <w:r>
        <w:rPr>
          <w:rFonts w:ascii="Times New Roman" w:hAnsi="Times New Roman"/>
          <w:color w:val="000000"/>
          <w:spacing w:val="11"/>
          <w:sz w:val="24"/>
          <w:szCs w:val="24"/>
        </w:rPr>
        <w:t xml:space="preserve"> </w:t>
      </w:r>
      <w:r>
        <w:rPr>
          <w:rFonts w:ascii="Times New Roman" w:hAnsi="Times New Roman"/>
          <w:color w:val="000000"/>
          <w:sz w:val="24"/>
          <w:szCs w:val="24"/>
        </w:rPr>
        <w:t>organiz</w:t>
      </w:r>
      <w:r>
        <w:rPr>
          <w:rFonts w:ascii="Times New Roman" w:hAnsi="Times New Roman"/>
          <w:color w:val="000000"/>
          <w:spacing w:val="-1"/>
          <w:sz w:val="24"/>
          <w:szCs w:val="24"/>
        </w:rPr>
        <w:t>z</w:t>
      </w:r>
      <w:r>
        <w:rPr>
          <w:rFonts w:ascii="Times New Roman" w:hAnsi="Times New Roman"/>
          <w:color w:val="000000"/>
          <w:sz w:val="24"/>
          <w:szCs w:val="24"/>
        </w:rPr>
        <w:t>ati</w:t>
      </w:r>
      <w:r>
        <w:rPr>
          <w:rFonts w:ascii="Times New Roman" w:hAnsi="Times New Roman"/>
          <w:color w:val="000000"/>
          <w:spacing w:val="-1"/>
          <w:sz w:val="24"/>
          <w:szCs w:val="24"/>
        </w:rPr>
        <w:t>v</w:t>
      </w:r>
      <w:r>
        <w:rPr>
          <w:rFonts w:ascii="Times New Roman" w:hAnsi="Times New Roman"/>
          <w:color w:val="000000"/>
          <w:sz w:val="24"/>
          <w:szCs w:val="24"/>
        </w:rPr>
        <w:t>i</w:t>
      </w:r>
      <w:r>
        <w:rPr>
          <w:rFonts w:ascii="Times New Roman" w:hAnsi="Times New Roman"/>
          <w:color w:val="000000"/>
          <w:spacing w:val="11"/>
          <w:sz w:val="24"/>
          <w:szCs w:val="24"/>
        </w:rPr>
        <w:t xml:space="preserve"> </w:t>
      </w:r>
      <w:r>
        <w:rPr>
          <w:rFonts w:ascii="Times New Roman" w:hAnsi="Times New Roman"/>
          <w:color w:val="000000"/>
          <w:sz w:val="24"/>
          <w:szCs w:val="24"/>
        </w:rPr>
        <w:t>e</w:t>
      </w:r>
      <w:r>
        <w:rPr>
          <w:rFonts w:ascii="Times New Roman" w:hAnsi="Times New Roman"/>
          <w:color w:val="000000"/>
          <w:spacing w:val="1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d</w:t>
      </w:r>
      <w:r>
        <w:rPr>
          <w:rFonts w:ascii="Times New Roman" w:hAnsi="Times New Roman"/>
          <w:color w:val="000000"/>
          <w:sz w:val="24"/>
          <w:szCs w:val="24"/>
        </w:rPr>
        <w:t>utti</w:t>
      </w:r>
      <w:r>
        <w:rPr>
          <w:rFonts w:ascii="Times New Roman" w:hAnsi="Times New Roman"/>
          <w:color w:val="000000"/>
          <w:spacing w:val="-1"/>
          <w:sz w:val="24"/>
          <w:szCs w:val="24"/>
        </w:rPr>
        <w:t>v</w:t>
      </w:r>
      <w:r>
        <w:rPr>
          <w:rFonts w:ascii="Times New Roman" w:hAnsi="Times New Roman"/>
          <w:color w:val="000000"/>
          <w:sz w:val="24"/>
          <w:szCs w:val="24"/>
        </w:rPr>
        <w:t>i.</w:t>
      </w:r>
      <w:r>
        <w:rPr>
          <w:rFonts w:ascii="Times New Roman" w:hAnsi="Times New Roman"/>
          <w:color w:val="000000"/>
          <w:spacing w:val="11"/>
          <w:sz w:val="24"/>
          <w:szCs w:val="24"/>
        </w:rPr>
        <w:t xml:space="preserve"> </w:t>
      </w:r>
      <w:r>
        <w:rPr>
          <w:rFonts w:ascii="Times New Roman" w:hAnsi="Times New Roman"/>
          <w:color w:val="000000"/>
          <w:sz w:val="24"/>
          <w:szCs w:val="24"/>
        </w:rPr>
        <w:t>La</w:t>
      </w:r>
      <w:r>
        <w:rPr>
          <w:rFonts w:ascii="Times New Roman" w:hAnsi="Times New Roman"/>
          <w:color w:val="000000"/>
          <w:spacing w:val="11"/>
          <w:sz w:val="24"/>
          <w:szCs w:val="24"/>
        </w:rPr>
        <w:t xml:space="preserve"> </w:t>
      </w:r>
      <w:r>
        <w:rPr>
          <w:rFonts w:ascii="Times New Roman" w:hAnsi="Times New Roman"/>
          <w:color w:val="000000"/>
          <w:sz w:val="24"/>
          <w:szCs w:val="24"/>
        </w:rPr>
        <w:t>Società,</w:t>
      </w:r>
      <w:r>
        <w:rPr>
          <w:rFonts w:ascii="Times New Roman" w:hAnsi="Times New Roman"/>
          <w:color w:val="000000"/>
          <w:spacing w:val="11"/>
          <w:sz w:val="24"/>
          <w:szCs w:val="24"/>
        </w:rPr>
        <w:t xml:space="preserve"> </w:t>
      </w:r>
      <w:r>
        <w:rPr>
          <w:rFonts w:ascii="Times New Roman" w:hAnsi="Times New Roman"/>
          <w:color w:val="000000"/>
          <w:sz w:val="24"/>
          <w:szCs w:val="24"/>
        </w:rPr>
        <w:t>nello spirito</w:t>
      </w:r>
      <w:r>
        <w:rPr>
          <w:rFonts w:ascii="Times New Roman" w:hAnsi="Times New Roman"/>
          <w:color w:val="000000"/>
          <w:spacing w:val="1"/>
          <w:sz w:val="24"/>
          <w:szCs w:val="24"/>
        </w:rPr>
        <w:t xml:space="preserve"> </w:t>
      </w:r>
      <w:r>
        <w:rPr>
          <w:rFonts w:ascii="Times New Roman" w:hAnsi="Times New Roman"/>
          <w:color w:val="000000"/>
          <w:sz w:val="24"/>
          <w:szCs w:val="24"/>
        </w:rPr>
        <w:t>della</w:t>
      </w:r>
      <w:r>
        <w:rPr>
          <w:rFonts w:ascii="Times New Roman" w:hAnsi="Times New Roman"/>
          <w:color w:val="000000"/>
          <w:spacing w:val="1"/>
          <w:sz w:val="24"/>
          <w:szCs w:val="24"/>
        </w:rPr>
        <w:t xml:space="preserve"> </w:t>
      </w:r>
      <w:r>
        <w:rPr>
          <w:rFonts w:ascii="Times New Roman" w:hAnsi="Times New Roman"/>
          <w:color w:val="000000"/>
          <w:sz w:val="24"/>
          <w:szCs w:val="24"/>
        </w:rPr>
        <w:t>Legge</w:t>
      </w:r>
      <w:r>
        <w:rPr>
          <w:rFonts w:ascii="Times New Roman" w:hAnsi="Times New Roman"/>
          <w:color w:val="000000"/>
          <w:spacing w:val="1"/>
          <w:sz w:val="24"/>
          <w:szCs w:val="24"/>
        </w:rPr>
        <w:t xml:space="preserve"> </w:t>
      </w:r>
      <w:r>
        <w:rPr>
          <w:rFonts w:ascii="Times New Roman" w:hAnsi="Times New Roman"/>
          <w:color w:val="000000"/>
          <w:sz w:val="24"/>
          <w:szCs w:val="24"/>
        </w:rPr>
        <w:t>20</w:t>
      </w:r>
      <w:r>
        <w:rPr>
          <w:rFonts w:ascii="Times New Roman" w:hAnsi="Times New Roman"/>
          <w:color w:val="000000"/>
          <w:spacing w:val="2"/>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aggio</w:t>
      </w:r>
      <w:r>
        <w:rPr>
          <w:rFonts w:ascii="Times New Roman" w:hAnsi="Times New Roman"/>
          <w:color w:val="000000"/>
          <w:spacing w:val="2"/>
          <w:sz w:val="24"/>
          <w:szCs w:val="24"/>
        </w:rPr>
        <w:t xml:space="preserve"> </w:t>
      </w:r>
      <w:r>
        <w:rPr>
          <w:rFonts w:ascii="Times New Roman" w:hAnsi="Times New Roman"/>
          <w:color w:val="000000"/>
          <w:sz w:val="24"/>
          <w:szCs w:val="24"/>
        </w:rPr>
        <w:t>1970</w:t>
      </w:r>
      <w:r>
        <w:rPr>
          <w:rFonts w:ascii="Times New Roman" w:hAnsi="Times New Roman"/>
          <w:color w:val="000000"/>
          <w:spacing w:val="1"/>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 xml:space="preserve"> </w:t>
      </w:r>
      <w:r>
        <w:rPr>
          <w:rFonts w:ascii="Times New Roman" w:hAnsi="Times New Roman"/>
          <w:color w:val="000000"/>
          <w:sz w:val="24"/>
          <w:szCs w:val="24"/>
        </w:rPr>
        <w:t>300,</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m</w:t>
      </w:r>
      <w:r>
        <w:rPr>
          <w:rFonts w:ascii="Times New Roman" w:hAnsi="Times New Roman"/>
          <w:color w:val="000000"/>
          <w:sz w:val="24"/>
          <w:szCs w:val="24"/>
        </w:rPr>
        <w:t>unicherà</w:t>
      </w:r>
      <w:r>
        <w:rPr>
          <w:rFonts w:ascii="Times New Roman" w:hAnsi="Times New Roman"/>
          <w:color w:val="000000"/>
          <w:spacing w:val="1"/>
          <w:sz w:val="24"/>
          <w:szCs w:val="24"/>
        </w:rPr>
        <w:t xml:space="preserve"> </w:t>
      </w:r>
      <w:r>
        <w:rPr>
          <w:rFonts w:ascii="Times New Roman" w:hAnsi="Times New Roman"/>
          <w:color w:val="000000"/>
          <w:sz w:val="24"/>
          <w:szCs w:val="24"/>
        </w:rPr>
        <w:t>all</w:t>
      </w:r>
      <w:r>
        <w:rPr>
          <w:rFonts w:ascii="Times New Roman" w:hAnsi="Times New Roman"/>
          <w:color w:val="000000"/>
          <w:spacing w:val="-1"/>
          <w:sz w:val="24"/>
          <w:szCs w:val="24"/>
        </w:rPr>
        <w:t>'</w:t>
      </w:r>
      <w:r>
        <w:rPr>
          <w:rFonts w:ascii="Times New Roman" w:hAnsi="Times New Roman"/>
          <w:color w:val="000000"/>
          <w:sz w:val="24"/>
          <w:szCs w:val="24"/>
        </w:rPr>
        <w:t>int</w:t>
      </w:r>
      <w:r>
        <w:rPr>
          <w:rFonts w:ascii="Times New Roman" w:hAnsi="Times New Roman"/>
          <w:color w:val="000000"/>
          <w:spacing w:val="-2"/>
          <w:sz w:val="24"/>
          <w:szCs w:val="24"/>
        </w:rPr>
        <w:t>e</w:t>
      </w:r>
      <w:r>
        <w:rPr>
          <w:rFonts w:ascii="Times New Roman" w:hAnsi="Times New Roman"/>
          <w:color w:val="000000"/>
          <w:sz w:val="24"/>
          <w:szCs w:val="24"/>
        </w:rPr>
        <w:t>ress</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 ne</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 xml:space="preserve"> 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era</w:t>
      </w:r>
      <w:r>
        <w:rPr>
          <w:rFonts w:ascii="Times New Roman" w:hAnsi="Times New Roman"/>
          <w:color w:val="000000"/>
          <w:spacing w:val="1"/>
          <w:sz w:val="24"/>
          <w:szCs w:val="24"/>
        </w:rPr>
        <w:t xml:space="preserve"> </w:t>
      </w:r>
      <w:r>
        <w:rPr>
          <w:rFonts w:ascii="Times New Roman" w:hAnsi="Times New Roman"/>
          <w:color w:val="000000"/>
          <w:sz w:val="24"/>
          <w:szCs w:val="24"/>
        </w:rPr>
        <w:t>di tras</w:t>
      </w:r>
      <w:r>
        <w:rPr>
          <w:rFonts w:ascii="Times New Roman" w:hAnsi="Times New Roman"/>
          <w:color w:val="000000"/>
          <w:spacing w:val="-1"/>
          <w:sz w:val="24"/>
          <w:szCs w:val="24"/>
        </w:rPr>
        <w:t>f</w:t>
      </w:r>
      <w:r>
        <w:rPr>
          <w:rFonts w:ascii="Times New Roman" w:hAnsi="Times New Roman"/>
          <w:color w:val="000000"/>
          <w:sz w:val="24"/>
          <w:szCs w:val="24"/>
        </w:rPr>
        <w:t>e</w:t>
      </w:r>
      <w:r>
        <w:rPr>
          <w:rFonts w:ascii="Times New Roman" w:hAnsi="Times New Roman"/>
          <w:color w:val="000000"/>
          <w:spacing w:val="-1"/>
          <w:sz w:val="24"/>
          <w:szCs w:val="24"/>
        </w:rPr>
        <w:t>r</w:t>
      </w:r>
      <w:r>
        <w:rPr>
          <w:rFonts w:ascii="Times New Roman" w:hAnsi="Times New Roman"/>
          <w:color w:val="000000"/>
          <w:spacing w:val="1"/>
          <w:sz w:val="24"/>
          <w:szCs w:val="24"/>
        </w:rPr>
        <w:t>i</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1"/>
          <w:sz w:val="24"/>
          <w:szCs w:val="24"/>
        </w:rPr>
        <w:t xml:space="preserve"> </w:t>
      </w:r>
      <w:r>
        <w:rPr>
          <w:rFonts w:ascii="Times New Roman" w:hAnsi="Times New Roman"/>
          <w:color w:val="000000"/>
          <w:sz w:val="24"/>
          <w:szCs w:val="24"/>
        </w:rPr>
        <w:t>detti</w:t>
      </w:r>
      <w:r>
        <w:rPr>
          <w:rFonts w:ascii="Times New Roman" w:hAnsi="Times New Roman"/>
          <w:color w:val="000000"/>
          <w:spacing w:val="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otivi.</w:t>
      </w:r>
      <w:r>
        <w:rPr>
          <w:rFonts w:ascii="Times New Roman" w:hAnsi="Times New Roman"/>
          <w:color w:val="000000"/>
          <w:spacing w:val="1"/>
          <w:sz w:val="24"/>
          <w:szCs w:val="24"/>
        </w:rPr>
        <w:t xml:space="preserve"> </w:t>
      </w:r>
      <w:r>
        <w:rPr>
          <w:rFonts w:ascii="Times New Roman" w:hAnsi="Times New Roman"/>
          <w:color w:val="000000"/>
          <w:sz w:val="24"/>
          <w:szCs w:val="24"/>
        </w:rPr>
        <w:t>La</w:t>
      </w:r>
      <w:r>
        <w:rPr>
          <w:rFonts w:ascii="Times New Roman" w:hAnsi="Times New Roman"/>
          <w:color w:val="000000"/>
          <w:spacing w:val="1"/>
          <w:sz w:val="24"/>
          <w:szCs w:val="24"/>
        </w:rPr>
        <w:t xml:space="preserve"> </w:t>
      </w:r>
      <w:r>
        <w:rPr>
          <w:rFonts w:ascii="Times New Roman" w:hAnsi="Times New Roman"/>
          <w:color w:val="000000"/>
          <w:sz w:val="24"/>
          <w:szCs w:val="24"/>
        </w:rPr>
        <w:t>Società</w:t>
      </w:r>
      <w:r>
        <w:rPr>
          <w:rFonts w:ascii="Times New Roman" w:hAnsi="Times New Roman"/>
          <w:color w:val="000000"/>
          <w:spacing w:val="1"/>
          <w:sz w:val="24"/>
          <w:szCs w:val="24"/>
        </w:rPr>
        <w:t xml:space="preserve"> </w:t>
      </w:r>
      <w:r>
        <w:rPr>
          <w:rFonts w:ascii="Times New Roman" w:hAnsi="Times New Roman"/>
          <w:color w:val="000000"/>
          <w:sz w:val="24"/>
          <w:szCs w:val="24"/>
        </w:rPr>
        <w:t>cerc</w:t>
      </w:r>
      <w:r>
        <w:rPr>
          <w:rFonts w:ascii="Times New Roman" w:hAnsi="Times New Roman"/>
          <w:color w:val="000000"/>
          <w:spacing w:val="-1"/>
          <w:sz w:val="24"/>
          <w:szCs w:val="24"/>
        </w:rPr>
        <w:t>h</w:t>
      </w:r>
      <w:r>
        <w:rPr>
          <w:rFonts w:ascii="Times New Roman" w:hAnsi="Times New Roman"/>
          <w:color w:val="000000"/>
          <w:sz w:val="24"/>
          <w:szCs w:val="24"/>
        </w:rPr>
        <w:t xml:space="preserve">erà, </w:t>
      </w:r>
      <w:r>
        <w:rPr>
          <w:rFonts w:ascii="Times New Roman" w:hAnsi="Times New Roman"/>
          <w:color w:val="000000"/>
          <w:spacing w:val="1"/>
          <w:sz w:val="24"/>
          <w:szCs w:val="24"/>
        </w:rPr>
        <w:t>i</w:t>
      </w:r>
      <w:r>
        <w:rPr>
          <w:rFonts w:ascii="Times New Roman" w:hAnsi="Times New Roman"/>
          <w:color w:val="000000"/>
          <w:sz w:val="24"/>
          <w:szCs w:val="24"/>
        </w:rPr>
        <w:t>noltre,</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pacing w:val="-1"/>
          <w:sz w:val="24"/>
          <w:szCs w:val="24"/>
        </w:rPr>
        <w:t>co</w:t>
      </w:r>
      <w:r>
        <w:rPr>
          <w:rFonts w:ascii="Times New Roman" w:hAnsi="Times New Roman"/>
          <w:color w:val="000000"/>
          <w:sz w:val="24"/>
          <w:szCs w:val="24"/>
        </w:rPr>
        <w:t>nte</w:t>
      </w:r>
      <w:r>
        <w:rPr>
          <w:rFonts w:ascii="Times New Roman" w:hAnsi="Times New Roman"/>
          <w:color w:val="000000"/>
          <w:spacing w:val="-2"/>
          <w:sz w:val="24"/>
          <w:szCs w:val="24"/>
        </w:rPr>
        <w:t>m</w:t>
      </w:r>
      <w:r>
        <w:rPr>
          <w:rFonts w:ascii="Times New Roman" w:hAnsi="Times New Roman"/>
          <w:color w:val="000000"/>
          <w:sz w:val="24"/>
          <w:szCs w:val="24"/>
        </w:rPr>
        <w:t>perare</w:t>
      </w:r>
      <w:r>
        <w:rPr>
          <w:rFonts w:ascii="Times New Roman" w:hAnsi="Times New Roman"/>
          <w:color w:val="000000"/>
          <w:spacing w:val="1"/>
          <w:sz w:val="24"/>
          <w:szCs w:val="24"/>
        </w:rPr>
        <w:t xml:space="preserve"> 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proprie</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sigenze</w:t>
      </w:r>
      <w:r>
        <w:rPr>
          <w:rFonts w:ascii="Times New Roman" w:hAnsi="Times New Roman"/>
          <w:color w:val="000000"/>
          <w:spacing w:val="1"/>
          <w:sz w:val="24"/>
          <w:szCs w:val="24"/>
        </w:rPr>
        <w:t xml:space="preserve"> </w:t>
      </w:r>
      <w:r>
        <w:rPr>
          <w:rFonts w:ascii="Times New Roman" w:hAnsi="Times New Roman"/>
          <w:color w:val="000000"/>
          <w:sz w:val="24"/>
          <w:szCs w:val="24"/>
        </w:rPr>
        <w:t>con l</w:t>
      </w:r>
      <w:r>
        <w:rPr>
          <w:rFonts w:ascii="Times New Roman" w:hAnsi="Times New Roman"/>
          <w:color w:val="000000"/>
          <w:spacing w:val="-1"/>
          <w:sz w:val="24"/>
          <w:szCs w:val="24"/>
        </w:rPr>
        <w:t>'</w:t>
      </w:r>
      <w:r>
        <w:rPr>
          <w:rFonts w:ascii="Times New Roman" w:hAnsi="Times New Roman"/>
          <w:color w:val="000000"/>
          <w:sz w:val="24"/>
          <w:szCs w:val="24"/>
        </w:rPr>
        <w:t>interesse personale del lavoratore.</w:t>
      </w:r>
    </w:p>
    <w:p w:rsidR="008D5A6C" w:rsidRDefault="008D5A6C">
      <w:pPr>
        <w:widowControl w:val="0"/>
        <w:autoSpaceDE w:val="0"/>
        <w:autoSpaceDN w:val="0"/>
        <w:adjustRightInd w:val="0"/>
        <w:spacing w:after="0" w:line="240" w:lineRule="auto"/>
        <w:ind w:left="397" w:right="49" w:hanging="283"/>
        <w:jc w:val="both"/>
        <w:rPr>
          <w:rFonts w:ascii="Times New Roman" w:hAnsi="Times New Roman"/>
          <w:color w:val="000000"/>
          <w:sz w:val="24"/>
          <w:szCs w:val="24"/>
        </w:rPr>
      </w:pPr>
      <w:r>
        <w:rPr>
          <w:rFonts w:ascii="Times New Roman" w:hAnsi="Times New Roman"/>
          <w:color w:val="000000"/>
          <w:sz w:val="24"/>
          <w:szCs w:val="24"/>
        </w:rPr>
        <w:t>2.</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Il </w:t>
      </w:r>
      <w:r>
        <w:rPr>
          <w:rFonts w:ascii="Times New Roman" w:hAnsi="Times New Roman"/>
          <w:color w:val="000000"/>
          <w:spacing w:val="1"/>
          <w:sz w:val="24"/>
          <w:szCs w:val="24"/>
        </w:rPr>
        <w:t>l</w:t>
      </w:r>
      <w:r>
        <w:rPr>
          <w:rFonts w:ascii="Times New Roman" w:hAnsi="Times New Roman"/>
          <w:color w:val="000000"/>
          <w:sz w:val="24"/>
          <w:szCs w:val="24"/>
        </w:rPr>
        <w:t>avoratore trasferito non a sua do</w:t>
      </w:r>
      <w:r>
        <w:rPr>
          <w:rFonts w:ascii="Times New Roman" w:hAnsi="Times New Roman"/>
          <w:color w:val="000000"/>
          <w:spacing w:val="-2"/>
          <w:sz w:val="24"/>
          <w:szCs w:val="24"/>
        </w:rPr>
        <w:t>m</w:t>
      </w:r>
      <w:r>
        <w:rPr>
          <w:rFonts w:ascii="Times New Roman" w:hAnsi="Times New Roman"/>
          <w:color w:val="000000"/>
          <w:sz w:val="24"/>
          <w:szCs w:val="24"/>
        </w:rPr>
        <w:t>anda con</w:t>
      </w:r>
      <w:r>
        <w:rPr>
          <w:rFonts w:ascii="Times New Roman" w:hAnsi="Times New Roman"/>
          <w:color w:val="000000"/>
          <w:spacing w:val="1"/>
          <w:sz w:val="24"/>
          <w:szCs w:val="24"/>
        </w:rPr>
        <w:t>s</w:t>
      </w:r>
      <w:r>
        <w:rPr>
          <w:rFonts w:ascii="Times New Roman" w:hAnsi="Times New Roman"/>
          <w:color w:val="000000"/>
          <w:sz w:val="24"/>
          <w:szCs w:val="24"/>
        </w:rPr>
        <w:t xml:space="preserve">erva, in quanto più favorevole, </w:t>
      </w:r>
      <w:r>
        <w:rPr>
          <w:rFonts w:ascii="Times New Roman" w:hAnsi="Times New Roman"/>
          <w:color w:val="000000"/>
          <w:spacing w:val="-1"/>
          <w:sz w:val="24"/>
          <w:szCs w:val="24"/>
        </w:rPr>
        <w:t>i</w:t>
      </w:r>
      <w:r>
        <w:rPr>
          <w:rFonts w:ascii="Times New Roman" w:hAnsi="Times New Roman"/>
          <w:color w:val="000000"/>
          <w:sz w:val="24"/>
          <w:szCs w:val="24"/>
        </w:rPr>
        <w:t>l tratta</w:t>
      </w:r>
      <w:r>
        <w:rPr>
          <w:rFonts w:ascii="Times New Roman" w:hAnsi="Times New Roman"/>
          <w:color w:val="000000"/>
          <w:spacing w:val="-2"/>
          <w:sz w:val="24"/>
          <w:szCs w:val="24"/>
        </w:rPr>
        <w:t>m</w:t>
      </w:r>
      <w:r>
        <w:rPr>
          <w:rFonts w:ascii="Times New Roman" w:hAnsi="Times New Roman"/>
          <w:color w:val="000000"/>
          <w:sz w:val="24"/>
          <w:szCs w:val="24"/>
        </w:rPr>
        <w:t>ento econo</w:t>
      </w:r>
      <w:r>
        <w:rPr>
          <w:rFonts w:ascii="Times New Roman" w:hAnsi="Times New Roman"/>
          <w:color w:val="000000"/>
          <w:spacing w:val="-2"/>
          <w:sz w:val="24"/>
          <w:szCs w:val="24"/>
        </w:rPr>
        <w:t>m</w:t>
      </w:r>
      <w:r>
        <w:rPr>
          <w:rFonts w:ascii="Times New Roman" w:hAnsi="Times New Roman"/>
          <w:color w:val="000000"/>
          <w:sz w:val="24"/>
          <w:szCs w:val="24"/>
        </w:rPr>
        <w:t>ico</w:t>
      </w:r>
      <w:r>
        <w:rPr>
          <w:rFonts w:ascii="Times New Roman" w:hAnsi="Times New Roman"/>
          <w:color w:val="000000"/>
          <w:spacing w:val="2"/>
          <w:sz w:val="24"/>
          <w:szCs w:val="24"/>
        </w:rPr>
        <w:t xml:space="preserve"> </w:t>
      </w:r>
      <w:r>
        <w:rPr>
          <w:rFonts w:ascii="Times New Roman" w:hAnsi="Times New Roman"/>
          <w:color w:val="000000"/>
          <w:sz w:val="24"/>
          <w:szCs w:val="24"/>
        </w:rPr>
        <w:t>goduto</w:t>
      </w:r>
      <w:r>
        <w:rPr>
          <w:rFonts w:ascii="Times New Roman" w:hAnsi="Times New Roman"/>
          <w:color w:val="000000"/>
          <w:spacing w:val="1"/>
          <w:sz w:val="24"/>
          <w:szCs w:val="24"/>
        </w:rPr>
        <w:t xml:space="preserve"> </w:t>
      </w:r>
      <w:r>
        <w:rPr>
          <w:rFonts w:ascii="Times New Roman" w:hAnsi="Times New Roman"/>
          <w:color w:val="000000"/>
          <w:sz w:val="24"/>
          <w:szCs w:val="24"/>
        </w:rPr>
        <w:t>precedente</w:t>
      </w:r>
      <w:r>
        <w:rPr>
          <w:rFonts w:ascii="Times New Roman" w:hAnsi="Times New Roman"/>
          <w:color w:val="000000"/>
          <w:spacing w:val="-2"/>
          <w:sz w:val="24"/>
          <w:szCs w:val="24"/>
        </w:rPr>
        <w:t>m</w:t>
      </w:r>
      <w:r>
        <w:rPr>
          <w:rFonts w:ascii="Times New Roman" w:hAnsi="Times New Roman"/>
          <w:color w:val="000000"/>
          <w:sz w:val="24"/>
          <w:szCs w:val="24"/>
        </w:rPr>
        <w:t>ente,</w:t>
      </w:r>
      <w:r>
        <w:rPr>
          <w:rFonts w:ascii="Times New Roman" w:hAnsi="Times New Roman"/>
          <w:color w:val="000000"/>
          <w:spacing w:val="1"/>
          <w:sz w:val="24"/>
          <w:szCs w:val="24"/>
        </w:rPr>
        <w:t xml:space="preserve"> </w:t>
      </w:r>
      <w:r>
        <w:rPr>
          <w:rFonts w:ascii="Times New Roman" w:hAnsi="Times New Roman"/>
          <w:color w:val="000000"/>
          <w:sz w:val="24"/>
          <w:szCs w:val="24"/>
        </w:rPr>
        <w:t>escluse</w:t>
      </w:r>
      <w:r>
        <w:rPr>
          <w:rFonts w:ascii="Times New Roman" w:hAnsi="Times New Roman"/>
          <w:color w:val="000000"/>
          <w:spacing w:val="1"/>
          <w:sz w:val="24"/>
          <w:szCs w:val="24"/>
        </w:rPr>
        <w:t xml:space="preserve"> </w:t>
      </w:r>
      <w:r>
        <w:rPr>
          <w:rFonts w:ascii="Times New Roman" w:hAnsi="Times New Roman"/>
          <w:color w:val="000000"/>
          <w:sz w:val="24"/>
          <w:szCs w:val="24"/>
        </w:rPr>
        <w:t>quelle</w:t>
      </w:r>
      <w:r>
        <w:rPr>
          <w:rFonts w:ascii="Times New Roman" w:hAnsi="Times New Roman"/>
          <w:color w:val="000000"/>
          <w:spacing w:val="1"/>
          <w:sz w:val="24"/>
          <w:szCs w:val="24"/>
        </w:rPr>
        <w:t xml:space="preserve"> i</w:t>
      </w:r>
      <w:r>
        <w:rPr>
          <w:rFonts w:ascii="Times New Roman" w:hAnsi="Times New Roman"/>
          <w:color w:val="000000"/>
          <w:sz w:val="24"/>
          <w:szCs w:val="24"/>
        </w:rPr>
        <w:t>ndennità</w:t>
      </w:r>
      <w:r>
        <w:rPr>
          <w:rFonts w:ascii="Times New Roman" w:hAnsi="Times New Roman"/>
          <w:color w:val="000000"/>
          <w:spacing w:val="1"/>
          <w:sz w:val="24"/>
          <w:szCs w:val="24"/>
        </w:rPr>
        <w:t xml:space="preserve"> </w:t>
      </w:r>
      <w:r>
        <w:rPr>
          <w:rFonts w:ascii="Times New Roman" w:hAnsi="Times New Roman"/>
          <w:color w:val="000000"/>
          <w:sz w:val="24"/>
          <w:szCs w:val="24"/>
        </w:rPr>
        <w:t>che siano</w:t>
      </w:r>
      <w:r>
        <w:rPr>
          <w:rFonts w:ascii="Times New Roman" w:hAnsi="Times New Roman"/>
          <w:color w:val="000000"/>
          <w:spacing w:val="1"/>
          <w:sz w:val="24"/>
          <w:szCs w:val="24"/>
        </w:rPr>
        <w:t xml:space="preserve"> </w:t>
      </w:r>
      <w:r>
        <w:rPr>
          <w:rFonts w:ascii="Times New Roman" w:hAnsi="Times New Roman"/>
          <w:color w:val="000000"/>
          <w:sz w:val="24"/>
          <w:szCs w:val="24"/>
        </w:rPr>
        <w:t>inerenti</w:t>
      </w:r>
      <w:r>
        <w:rPr>
          <w:rFonts w:ascii="Times New Roman" w:hAnsi="Times New Roman"/>
          <w:color w:val="000000"/>
          <w:spacing w:val="1"/>
          <w:sz w:val="24"/>
          <w:szCs w:val="24"/>
        </w:rPr>
        <w:t xml:space="preserve"> </w:t>
      </w:r>
      <w:r>
        <w:rPr>
          <w:rFonts w:ascii="Times New Roman" w:hAnsi="Times New Roman"/>
          <w:color w:val="000000"/>
          <w:sz w:val="24"/>
          <w:szCs w:val="24"/>
        </w:rPr>
        <w:t>alle</w:t>
      </w:r>
      <w:r>
        <w:rPr>
          <w:rFonts w:ascii="Times New Roman" w:hAnsi="Times New Roman"/>
          <w:color w:val="000000"/>
          <w:spacing w:val="1"/>
          <w:sz w:val="24"/>
          <w:szCs w:val="24"/>
        </w:rPr>
        <w:t xml:space="preserve"> </w:t>
      </w:r>
      <w:r>
        <w:rPr>
          <w:rFonts w:ascii="Times New Roman" w:hAnsi="Times New Roman"/>
          <w:color w:val="000000"/>
          <w:sz w:val="24"/>
          <w:szCs w:val="24"/>
        </w:rPr>
        <w:t>condizioni locali</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alle prest</w:t>
      </w:r>
      <w:r>
        <w:rPr>
          <w:rFonts w:ascii="Times New Roman" w:hAnsi="Times New Roman"/>
          <w:color w:val="000000"/>
          <w:spacing w:val="-1"/>
          <w:sz w:val="24"/>
          <w:szCs w:val="24"/>
        </w:rPr>
        <w:t>a</w:t>
      </w:r>
      <w:r>
        <w:rPr>
          <w:rFonts w:ascii="Times New Roman" w:hAnsi="Times New Roman"/>
          <w:color w:val="000000"/>
          <w:sz w:val="24"/>
          <w:szCs w:val="24"/>
        </w:rPr>
        <w:t>zio</w:t>
      </w:r>
      <w:r>
        <w:rPr>
          <w:rFonts w:ascii="Times New Roman" w:hAnsi="Times New Roman"/>
          <w:color w:val="000000"/>
          <w:spacing w:val="-1"/>
          <w:sz w:val="24"/>
          <w:szCs w:val="24"/>
        </w:rPr>
        <w:t>n</w:t>
      </w:r>
      <w:r>
        <w:rPr>
          <w:rFonts w:ascii="Times New Roman" w:hAnsi="Times New Roman"/>
          <w:color w:val="000000"/>
          <w:sz w:val="24"/>
          <w:szCs w:val="24"/>
        </w:rPr>
        <w:t>i</w:t>
      </w:r>
      <w:r>
        <w:rPr>
          <w:rFonts w:ascii="Times New Roman" w:hAnsi="Times New Roman"/>
          <w:color w:val="000000"/>
          <w:spacing w:val="2"/>
          <w:sz w:val="24"/>
          <w:szCs w:val="24"/>
        </w:rPr>
        <w:t xml:space="preserve"> </w:t>
      </w:r>
      <w:r>
        <w:rPr>
          <w:rFonts w:ascii="Times New Roman" w:hAnsi="Times New Roman"/>
          <w:color w:val="000000"/>
          <w:sz w:val="24"/>
          <w:szCs w:val="24"/>
        </w:rPr>
        <w:t>particol</w:t>
      </w:r>
      <w:r>
        <w:rPr>
          <w:rFonts w:ascii="Times New Roman" w:hAnsi="Times New Roman"/>
          <w:color w:val="000000"/>
          <w:spacing w:val="-1"/>
          <w:sz w:val="24"/>
          <w:szCs w:val="24"/>
        </w:rPr>
        <w:t>a</w:t>
      </w:r>
      <w:r>
        <w:rPr>
          <w:rFonts w:ascii="Times New Roman" w:hAnsi="Times New Roman"/>
          <w:color w:val="000000"/>
          <w:sz w:val="24"/>
          <w:szCs w:val="24"/>
        </w:rPr>
        <w:t>ri</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resso</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sede o</w:t>
      </w:r>
      <w:r>
        <w:rPr>
          <w:rFonts w:ascii="Times New Roman" w:hAnsi="Times New Roman"/>
          <w:color w:val="000000"/>
          <w:spacing w:val="1"/>
          <w:sz w:val="24"/>
          <w:szCs w:val="24"/>
        </w:rPr>
        <w:t xml:space="preserve"> </w:t>
      </w:r>
      <w:r>
        <w:rPr>
          <w:rFonts w:ascii="Times New Roman" w:hAnsi="Times New Roman"/>
          <w:color w:val="000000"/>
          <w:sz w:val="24"/>
          <w:szCs w:val="24"/>
        </w:rPr>
        <w:t>il</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zio</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z w:val="24"/>
          <w:szCs w:val="24"/>
        </w:rPr>
        <w:t>provenienza</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che</w:t>
      </w:r>
      <w:r>
        <w:rPr>
          <w:rFonts w:ascii="Times New Roman" w:hAnsi="Times New Roman"/>
          <w:color w:val="000000"/>
          <w:spacing w:val="1"/>
          <w:sz w:val="24"/>
          <w:szCs w:val="24"/>
        </w:rPr>
        <w:t xml:space="preserve"> </w:t>
      </w:r>
      <w:r>
        <w:rPr>
          <w:rFonts w:ascii="Times New Roman" w:hAnsi="Times New Roman"/>
          <w:color w:val="000000"/>
          <w:sz w:val="24"/>
          <w:szCs w:val="24"/>
        </w:rPr>
        <w:t>non</w:t>
      </w:r>
      <w:r>
        <w:rPr>
          <w:rFonts w:ascii="Times New Roman" w:hAnsi="Times New Roman"/>
          <w:color w:val="000000"/>
          <w:spacing w:val="1"/>
          <w:sz w:val="24"/>
          <w:szCs w:val="24"/>
        </w:rPr>
        <w:t xml:space="preserve"> </w:t>
      </w:r>
      <w:r>
        <w:rPr>
          <w:rFonts w:ascii="Times New Roman" w:hAnsi="Times New Roman"/>
          <w:color w:val="000000"/>
          <w:sz w:val="24"/>
          <w:szCs w:val="24"/>
        </w:rPr>
        <w:t>ricorrano nella nuova destinazione.</w:t>
      </w:r>
    </w:p>
    <w:p w:rsidR="008D5A6C" w:rsidRDefault="008D5A6C">
      <w:pPr>
        <w:widowControl w:val="0"/>
        <w:autoSpaceDE w:val="0"/>
        <w:autoSpaceDN w:val="0"/>
        <w:adjustRightInd w:val="0"/>
        <w:spacing w:after="0" w:line="240" w:lineRule="auto"/>
        <w:ind w:left="397" w:right="51" w:hanging="283"/>
        <w:jc w:val="both"/>
        <w:rPr>
          <w:rFonts w:ascii="Times New Roman" w:hAnsi="Times New Roman"/>
          <w:color w:val="000000"/>
          <w:sz w:val="24"/>
          <w:szCs w:val="24"/>
        </w:rPr>
      </w:pPr>
      <w:r>
        <w:rPr>
          <w:rFonts w:ascii="Times New Roman" w:hAnsi="Times New Roman"/>
          <w:color w:val="000000"/>
          <w:sz w:val="24"/>
          <w:szCs w:val="24"/>
        </w:rPr>
        <w:t>3. Il</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ras</w:t>
      </w:r>
      <w:r>
        <w:rPr>
          <w:rFonts w:ascii="Times New Roman" w:hAnsi="Times New Roman"/>
          <w:color w:val="000000"/>
          <w:spacing w:val="-1"/>
          <w:sz w:val="24"/>
          <w:szCs w:val="24"/>
        </w:rPr>
        <w:t>f</w:t>
      </w:r>
      <w:r>
        <w:rPr>
          <w:rFonts w:ascii="Times New Roman" w:hAnsi="Times New Roman"/>
          <w:color w:val="000000"/>
          <w:sz w:val="24"/>
          <w:szCs w:val="24"/>
        </w:rPr>
        <w:t>e</w:t>
      </w:r>
      <w:r>
        <w:rPr>
          <w:rFonts w:ascii="Times New Roman" w:hAnsi="Times New Roman"/>
          <w:color w:val="000000"/>
          <w:spacing w:val="-1"/>
          <w:sz w:val="24"/>
          <w:szCs w:val="24"/>
        </w:rPr>
        <w:t>r</w:t>
      </w:r>
      <w:r>
        <w:rPr>
          <w:rFonts w:ascii="Times New Roman" w:hAnsi="Times New Roman"/>
          <w:color w:val="000000"/>
          <w:sz w:val="24"/>
          <w:szCs w:val="24"/>
        </w:rPr>
        <w:t>imento</w:t>
      </w:r>
      <w:r>
        <w:rPr>
          <w:rFonts w:ascii="Times New Roman" w:hAnsi="Times New Roman"/>
          <w:color w:val="000000"/>
          <w:spacing w:val="32"/>
          <w:sz w:val="24"/>
          <w:szCs w:val="24"/>
        </w:rPr>
        <w:t xml:space="preserve"> </w:t>
      </w:r>
      <w:r>
        <w:rPr>
          <w:rFonts w:ascii="Times New Roman" w:hAnsi="Times New Roman"/>
          <w:color w:val="000000"/>
          <w:sz w:val="24"/>
          <w:szCs w:val="24"/>
        </w:rPr>
        <w:t>deve</w:t>
      </w:r>
      <w:r>
        <w:rPr>
          <w:rFonts w:ascii="Times New Roman" w:hAnsi="Times New Roman"/>
          <w:color w:val="000000"/>
          <w:spacing w:val="29"/>
          <w:sz w:val="24"/>
          <w:szCs w:val="24"/>
        </w:rPr>
        <w:t xml:space="preserve"> </w:t>
      </w:r>
      <w:r>
        <w:rPr>
          <w:rFonts w:ascii="Times New Roman" w:hAnsi="Times New Roman"/>
          <w:color w:val="000000"/>
          <w:sz w:val="24"/>
          <w:szCs w:val="24"/>
        </w:rPr>
        <w:t>essere</w:t>
      </w:r>
      <w:r>
        <w:rPr>
          <w:rFonts w:ascii="Times New Roman" w:hAnsi="Times New Roman"/>
          <w:color w:val="000000"/>
          <w:spacing w:val="30"/>
          <w:sz w:val="24"/>
          <w:szCs w:val="24"/>
        </w:rPr>
        <w:t xml:space="preserve"> </w:t>
      </w:r>
      <w:r>
        <w:rPr>
          <w:rFonts w:ascii="Times New Roman" w:hAnsi="Times New Roman"/>
          <w:color w:val="000000"/>
          <w:sz w:val="24"/>
          <w:szCs w:val="24"/>
        </w:rPr>
        <w:t>comunicato</w:t>
      </w:r>
      <w:r>
        <w:rPr>
          <w:rFonts w:ascii="Times New Roman" w:hAnsi="Times New Roman"/>
          <w:color w:val="000000"/>
          <w:spacing w:val="30"/>
          <w:sz w:val="24"/>
          <w:szCs w:val="24"/>
        </w:rPr>
        <w:t xml:space="preserve"> </w:t>
      </w:r>
      <w:r>
        <w:rPr>
          <w:rFonts w:ascii="Times New Roman" w:hAnsi="Times New Roman"/>
          <w:color w:val="000000"/>
          <w:sz w:val="24"/>
          <w:szCs w:val="24"/>
        </w:rPr>
        <w:t>per</w:t>
      </w:r>
      <w:r>
        <w:rPr>
          <w:rFonts w:ascii="Times New Roman" w:hAnsi="Times New Roman"/>
          <w:color w:val="000000"/>
          <w:spacing w:val="31"/>
          <w:sz w:val="24"/>
          <w:szCs w:val="24"/>
        </w:rPr>
        <w:t xml:space="preserve"> </w:t>
      </w:r>
      <w:r>
        <w:rPr>
          <w:rFonts w:ascii="Times New Roman" w:hAnsi="Times New Roman"/>
          <w:color w:val="000000"/>
          <w:sz w:val="24"/>
          <w:szCs w:val="24"/>
        </w:rPr>
        <w:t>isc</w:t>
      </w:r>
      <w:r>
        <w:rPr>
          <w:rFonts w:ascii="Times New Roman" w:hAnsi="Times New Roman"/>
          <w:color w:val="000000"/>
          <w:spacing w:val="-1"/>
          <w:sz w:val="24"/>
          <w:szCs w:val="24"/>
        </w:rPr>
        <w:t>r</w:t>
      </w:r>
      <w:r>
        <w:rPr>
          <w:rFonts w:ascii="Times New Roman" w:hAnsi="Times New Roman"/>
          <w:color w:val="000000"/>
          <w:sz w:val="24"/>
          <w:szCs w:val="24"/>
        </w:rPr>
        <w:t>itto;</w:t>
      </w:r>
      <w:r>
        <w:rPr>
          <w:rFonts w:ascii="Times New Roman" w:hAnsi="Times New Roman"/>
          <w:color w:val="000000"/>
          <w:spacing w:val="30"/>
          <w:sz w:val="24"/>
          <w:szCs w:val="24"/>
        </w:rPr>
        <w:t xml:space="preserve"> </w:t>
      </w:r>
      <w:r>
        <w:rPr>
          <w:rFonts w:ascii="Times New Roman" w:hAnsi="Times New Roman"/>
          <w:color w:val="000000"/>
          <w:sz w:val="24"/>
          <w:szCs w:val="24"/>
        </w:rPr>
        <w:t>il</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ras</w:t>
      </w:r>
      <w:r>
        <w:rPr>
          <w:rFonts w:ascii="Times New Roman" w:hAnsi="Times New Roman"/>
          <w:color w:val="000000"/>
          <w:spacing w:val="-1"/>
          <w:sz w:val="24"/>
          <w:szCs w:val="24"/>
        </w:rPr>
        <w:t>f</w:t>
      </w:r>
      <w:r>
        <w:rPr>
          <w:rFonts w:ascii="Times New Roman" w:hAnsi="Times New Roman"/>
          <w:color w:val="000000"/>
          <w:spacing w:val="-3"/>
          <w:sz w:val="24"/>
          <w:szCs w:val="24"/>
        </w:rPr>
        <w:t>e</w:t>
      </w:r>
      <w:r>
        <w:rPr>
          <w:rFonts w:ascii="Times New Roman" w:hAnsi="Times New Roman"/>
          <w:color w:val="000000"/>
          <w:sz w:val="24"/>
          <w:szCs w:val="24"/>
        </w:rPr>
        <w:t>ri</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3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w:t>
      </w:r>
      <w:r>
        <w:rPr>
          <w:rFonts w:ascii="Times New Roman" w:hAnsi="Times New Roman"/>
          <w:color w:val="000000"/>
          <w:sz w:val="24"/>
          <w:szCs w:val="24"/>
        </w:rPr>
        <w:t>ufficio</w:t>
      </w:r>
      <w:r>
        <w:rPr>
          <w:rFonts w:ascii="Times New Roman" w:hAnsi="Times New Roman"/>
          <w:color w:val="000000"/>
          <w:spacing w:val="31"/>
          <w:sz w:val="24"/>
          <w:szCs w:val="24"/>
        </w:rPr>
        <w:t xml:space="preserve"> </w:t>
      </w:r>
      <w:r>
        <w:rPr>
          <w:rFonts w:ascii="Times New Roman" w:hAnsi="Times New Roman"/>
          <w:color w:val="000000"/>
          <w:sz w:val="24"/>
          <w:szCs w:val="24"/>
        </w:rPr>
        <w:t>deve</w:t>
      </w:r>
      <w:r>
        <w:rPr>
          <w:rFonts w:ascii="Times New Roman" w:hAnsi="Times New Roman"/>
          <w:color w:val="000000"/>
          <w:spacing w:val="31"/>
          <w:sz w:val="24"/>
          <w:szCs w:val="24"/>
        </w:rPr>
        <w:t xml:space="preserve"> </w:t>
      </w:r>
      <w:r>
        <w:rPr>
          <w:rFonts w:ascii="Times New Roman" w:hAnsi="Times New Roman"/>
          <w:color w:val="000000"/>
          <w:sz w:val="24"/>
          <w:szCs w:val="24"/>
        </w:rPr>
        <w:t>essere co</w:t>
      </w:r>
      <w:r>
        <w:rPr>
          <w:rFonts w:ascii="Times New Roman" w:hAnsi="Times New Roman"/>
          <w:color w:val="000000"/>
          <w:spacing w:val="-2"/>
          <w:sz w:val="24"/>
          <w:szCs w:val="24"/>
        </w:rPr>
        <w:t>m</w:t>
      </w:r>
      <w:r>
        <w:rPr>
          <w:rFonts w:ascii="Times New Roman" w:hAnsi="Times New Roman"/>
          <w:color w:val="000000"/>
          <w:sz w:val="24"/>
          <w:szCs w:val="24"/>
        </w:rPr>
        <w:t>unicato con un preavviso non inferiore a 60 giorni.</w:t>
      </w:r>
    </w:p>
    <w:p w:rsidR="00B57A60" w:rsidRPr="008E383E" w:rsidRDefault="00644F95" w:rsidP="00B57A60">
      <w:pPr>
        <w:widowControl w:val="0"/>
        <w:tabs>
          <w:tab w:val="left" w:pos="820"/>
        </w:tabs>
        <w:autoSpaceDE w:val="0"/>
        <w:autoSpaceDN w:val="0"/>
        <w:adjustRightInd w:val="0"/>
        <w:spacing w:after="0" w:line="240" w:lineRule="auto"/>
        <w:ind w:left="397" w:right="58" w:hanging="283"/>
        <w:jc w:val="both"/>
        <w:rPr>
          <w:rFonts w:ascii="Times New Roman" w:hAnsi="Times New Roman"/>
          <w:color w:val="FF0000"/>
          <w:sz w:val="24"/>
          <w:szCs w:val="24"/>
        </w:rPr>
      </w:pPr>
      <w:r w:rsidRPr="00644F95">
        <w:rPr>
          <w:noProof/>
        </w:rPr>
        <w:pict>
          <v:shape id="Freeform 16" o:spid="_x0000_s1029" style="position:absolute;left:0;text-align:left;margin-left:235.15pt;margin-top:22.15pt;width:3.3pt;height:0;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" o:allowincell="f" path="m,l66,e" filled="f" strokeweight=".7pt">
            <v:path arrowok="t" o:connecttype="custom" o:connectlocs="0,3810;41910,3810" o:connectangles="0,0"/>
            <w10:wrap anchorx="page"/>
          </v:shape>
        </w:pict>
      </w:r>
      <w:r w:rsidR="008D5A6C">
        <w:rPr>
          <w:rFonts w:ascii="Times New Roman" w:hAnsi="Times New Roman"/>
          <w:i/>
          <w:iCs/>
          <w:color w:val="000000"/>
          <w:sz w:val="24"/>
          <w:szCs w:val="24"/>
        </w:rPr>
        <w:t xml:space="preserve">4. </w:t>
      </w:r>
      <w:r w:rsidR="008D5A6C">
        <w:rPr>
          <w:rFonts w:ascii="Times New Roman" w:hAnsi="Times New Roman"/>
          <w:color w:val="000000"/>
          <w:sz w:val="24"/>
          <w:szCs w:val="24"/>
        </w:rPr>
        <w:t>In</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caso</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di</w:t>
      </w:r>
      <w:r w:rsidR="008D5A6C">
        <w:rPr>
          <w:rFonts w:ascii="Times New Roman" w:hAnsi="Times New Roman"/>
          <w:color w:val="000000"/>
          <w:spacing w:val="2"/>
          <w:sz w:val="24"/>
          <w:szCs w:val="24"/>
        </w:rPr>
        <w:t xml:space="preserve"> </w:t>
      </w:r>
      <w:r w:rsidR="008D5A6C">
        <w:rPr>
          <w:rFonts w:ascii="Times New Roman" w:hAnsi="Times New Roman"/>
          <w:color w:val="000000"/>
          <w:spacing w:val="-1"/>
          <w:sz w:val="24"/>
          <w:szCs w:val="24"/>
        </w:rPr>
        <w:t>t</w:t>
      </w:r>
      <w:r w:rsidR="008D5A6C">
        <w:rPr>
          <w:rFonts w:ascii="Times New Roman" w:hAnsi="Times New Roman"/>
          <w:color w:val="000000"/>
          <w:sz w:val="24"/>
          <w:szCs w:val="24"/>
        </w:rPr>
        <w:t>rasferi</w:t>
      </w:r>
      <w:r w:rsidR="008D5A6C">
        <w:rPr>
          <w:rFonts w:ascii="Times New Roman" w:hAnsi="Times New Roman"/>
          <w:color w:val="000000"/>
          <w:spacing w:val="-2"/>
          <w:sz w:val="24"/>
          <w:szCs w:val="24"/>
        </w:rPr>
        <w:t>m</w:t>
      </w:r>
      <w:r w:rsidR="008D5A6C">
        <w:rPr>
          <w:rFonts w:ascii="Times New Roman" w:hAnsi="Times New Roman"/>
          <w:color w:val="000000"/>
          <w:sz w:val="24"/>
          <w:szCs w:val="24"/>
        </w:rPr>
        <w:t>ento</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per</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i</w:t>
      </w:r>
      <w:r w:rsidR="008D5A6C">
        <w:rPr>
          <w:rFonts w:ascii="Times New Roman" w:hAnsi="Times New Roman"/>
          <w:color w:val="000000"/>
          <w:spacing w:val="2"/>
          <w:sz w:val="24"/>
          <w:szCs w:val="24"/>
        </w:rPr>
        <w:t xml:space="preserve"> </w:t>
      </w:r>
      <w:r w:rsidR="008D5A6C">
        <w:rPr>
          <w:rFonts w:ascii="Times New Roman" w:hAnsi="Times New Roman"/>
          <w:color w:val="000000"/>
          <w:spacing w:val="-2"/>
          <w:sz w:val="24"/>
          <w:szCs w:val="24"/>
        </w:rPr>
        <w:t>m</w:t>
      </w:r>
      <w:r w:rsidR="008D5A6C">
        <w:rPr>
          <w:rFonts w:ascii="Times New Roman" w:hAnsi="Times New Roman"/>
          <w:color w:val="000000"/>
          <w:sz w:val="24"/>
          <w:szCs w:val="24"/>
        </w:rPr>
        <w:t>otivi</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di</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cui</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al</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punto</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1</w:t>
      </w:r>
      <w:r w:rsidR="008D5A6C">
        <w:rPr>
          <w:rFonts w:ascii="Times New Roman" w:hAnsi="Times New Roman"/>
          <w:b/>
          <w:bCs/>
          <w:i/>
          <w:iCs/>
          <w:color w:val="000000"/>
          <w:sz w:val="24"/>
          <w:szCs w:val="24"/>
        </w:rPr>
        <w:t>,</w:t>
      </w:r>
      <w:r w:rsidR="008D5A6C">
        <w:rPr>
          <w:rFonts w:ascii="Times New Roman" w:hAnsi="Times New Roman"/>
          <w:b/>
          <w:bCs/>
          <w:i/>
          <w:iCs/>
          <w:color w:val="000000"/>
          <w:spacing w:val="1"/>
          <w:sz w:val="24"/>
          <w:szCs w:val="24"/>
        </w:rPr>
        <w:t xml:space="preserve"> </w:t>
      </w:r>
      <w:r w:rsidR="008D5A6C">
        <w:rPr>
          <w:rFonts w:ascii="Times New Roman" w:hAnsi="Times New Roman"/>
          <w:color w:val="000000"/>
          <w:sz w:val="24"/>
          <w:szCs w:val="24"/>
        </w:rPr>
        <w:t>viene</w:t>
      </w:r>
      <w:r w:rsidR="008D5A6C">
        <w:rPr>
          <w:rFonts w:ascii="Times New Roman" w:hAnsi="Times New Roman"/>
          <w:color w:val="000000"/>
          <w:spacing w:val="1"/>
          <w:sz w:val="24"/>
          <w:szCs w:val="24"/>
        </w:rPr>
        <w:t xml:space="preserve"> </w:t>
      </w:r>
      <w:r w:rsidR="008D5A6C">
        <w:rPr>
          <w:rFonts w:ascii="Times New Roman" w:hAnsi="Times New Roman"/>
          <w:color w:val="000000"/>
          <w:sz w:val="24"/>
          <w:szCs w:val="24"/>
        </w:rPr>
        <w:t>corrisposto</w:t>
      </w:r>
      <w:r w:rsidR="008D5A6C">
        <w:rPr>
          <w:rFonts w:ascii="Times New Roman" w:hAnsi="Times New Roman"/>
          <w:color w:val="000000"/>
          <w:spacing w:val="1"/>
          <w:sz w:val="24"/>
          <w:szCs w:val="24"/>
        </w:rPr>
        <w:t xml:space="preserve"> </w:t>
      </w:r>
      <w:r w:rsidR="00B57A60" w:rsidRPr="0064151B">
        <w:rPr>
          <w:rFonts w:ascii="Times New Roman" w:hAnsi="Times New Roman"/>
          <w:i/>
          <w:iCs/>
          <w:color w:val="0070C0"/>
          <w:sz w:val="24"/>
          <w:szCs w:val="24"/>
        </w:rPr>
        <w:t xml:space="preserve">un rimborso </w:t>
      </w:r>
      <w:r w:rsidR="000E44F0" w:rsidRPr="0064151B">
        <w:rPr>
          <w:rFonts w:ascii="Times New Roman" w:hAnsi="Times New Roman"/>
          <w:i/>
          <w:iCs/>
          <w:color w:val="0070C0"/>
          <w:sz w:val="24"/>
          <w:szCs w:val="24"/>
        </w:rPr>
        <w:t xml:space="preserve">pari a </w:t>
      </w:r>
      <w:r w:rsidR="0064151B" w:rsidRPr="0064151B">
        <w:rPr>
          <w:rFonts w:ascii="Times New Roman" w:hAnsi="Times New Roman"/>
          <w:i/>
          <w:iCs/>
          <w:color w:val="0070C0"/>
          <w:sz w:val="24"/>
          <w:szCs w:val="24"/>
        </w:rPr>
        <w:t>10 % del minimo tabellare del livello C</w:t>
      </w:r>
      <w:r w:rsidR="00B57A60">
        <w:rPr>
          <w:rFonts w:ascii="Times New Roman" w:hAnsi="Times New Roman"/>
          <w:i/>
          <w:iCs/>
          <w:color w:val="FF0000"/>
          <w:sz w:val="24"/>
          <w:szCs w:val="24"/>
        </w:rPr>
        <w:t xml:space="preserve"> </w:t>
      </w:r>
      <w:r w:rsidR="008D5A6C">
        <w:rPr>
          <w:rFonts w:ascii="Times New Roman" w:hAnsi="Times New Roman"/>
          <w:color w:val="000000"/>
          <w:sz w:val="24"/>
          <w:szCs w:val="24"/>
        </w:rPr>
        <w:t>per</w:t>
      </w:r>
      <w:r w:rsidR="008D5A6C">
        <w:rPr>
          <w:rFonts w:ascii="Times New Roman" w:hAnsi="Times New Roman"/>
          <w:color w:val="000000"/>
          <w:spacing w:val="6"/>
          <w:sz w:val="24"/>
          <w:szCs w:val="24"/>
        </w:rPr>
        <w:t xml:space="preserve"> </w:t>
      </w:r>
      <w:r w:rsidR="008D5A6C">
        <w:rPr>
          <w:rFonts w:ascii="Times New Roman" w:hAnsi="Times New Roman"/>
          <w:color w:val="000000"/>
          <w:sz w:val="24"/>
          <w:szCs w:val="24"/>
        </w:rPr>
        <w:t>10</w:t>
      </w:r>
      <w:r w:rsidR="008D5A6C">
        <w:rPr>
          <w:rFonts w:ascii="Times New Roman" w:hAnsi="Times New Roman"/>
          <w:color w:val="000000"/>
          <w:spacing w:val="6"/>
          <w:sz w:val="24"/>
          <w:szCs w:val="24"/>
        </w:rPr>
        <w:t xml:space="preserve"> </w:t>
      </w:r>
      <w:r w:rsidR="008D5A6C">
        <w:rPr>
          <w:rFonts w:ascii="Times New Roman" w:hAnsi="Times New Roman"/>
          <w:color w:val="000000"/>
          <w:sz w:val="24"/>
          <w:szCs w:val="24"/>
        </w:rPr>
        <w:t>giorni</w:t>
      </w:r>
      <w:r w:rsidR="008D5A6C">
        <w:rPr>
          <w:rFonts w:ascii="Times New Roman" w:hAnsi="Times New Roman"/>
          <w:color w:val="000000"/>
          <w:spacing w:val="6"/>
          <w:sz w:val="24"/>
          <w:szCs w:val="24"/>
        </w:rPr>
        <w:t xml:space="preserve"> </w:t>
      </w:r>
      <w:r w:rsidR="008D5A6C">
        <w:rPr>
          <w:rFonts w:ascii="Times New Roman" w:hAnsi="Times New Roman"/>
          <w:color w:val="000000"/>
          <w:spacing w:val="-1"/>
          <w:sz w:val="24"/>
          <w:szCs w:val="24"/>
        </w:rPr>
        <w:t>a</w:t>
      </w:r>
      <w:r w:rsidR="008D5A6C">
        <w:rPr>
          <w:rFonts w:ascii="Times New Roman" w:hAnsi="Times New Roman"/>
          <w:color w:val="000000"/>
          <w:sz w:val="24"/>
          <w:szCs w:val="24"/>
        </w:rPr>
        <w:t>l</w:t>
      </w:r>
      <w:r w:rsidR="008D5A6C">
        <w:rPr>
          <w:rFonts w:ascii="Times New Roman" w:hAnsi="Times New Roman"/>
          <w:color w:val="000000"/>
          <w:spacing w:val="6"/>
          <w:sz w:val="24"/>
          <w:szCs w:val="24"/>
        </w:rPr>
        <w:t xml:space="preserve"> </w:t>
      </w:r>
      <w:r w:rsidR="008D5A6C">
        <w:rPr>
          <w:rFonts w:ascii="Times New Roman" w:hAnsi="Times New Roman"/>
          <w:color w:val="000000"/>
          <w:sz w:val="24"/>
          <w:szCs w:val="24"/>
        </w:rPr>
        <w:t>lavoratore</w:t>
      </w:r>
      <w:r w:rsidR="008D5A6C">
        <w:rPr>
          <w:rFonts w:ascii="Times New Roman" w:hAnsi="Times New Roman"/>
          <w:color w:val="000000"/>
          <w:spacing w:val="5"/>
          <w:sz w:val="24"/>
          <w:szCs w:val="24"/>
        </w:rPr>
        <w:t xml:space="preserve"> </w:t>
      </w:r>
      <w:r w:rsidR="008D5A6C">
        <w:rPr>
          <w:rFonts w:ascii="Times New Roman" w:hAnsi="Times New Roman"/>
          <w:color w:val="000000"/>
          <w:sz w:val="24"/>
          <w:szCs w:val="24"/>
        </w:rPr>
        <w:t>se</w:t>
      </w:r>
      <w:r w:rsidR="008D5A6C">
        <w:rPr>
          <w:rFonts w:ascii="Times New Roman" w:hAnsi="Times New Roman"/>
          <w:color w:val="000000"/>
          <w:spacing w:val="-1"/>
          <w:sz w:val="24"/>
          <w:szCs w:val="24"/>
        </w:rPr>
        <w:t>n</w:t>
      </w:r>
      <w:r w:rsidR="008D5A6C">
        <w:rPr>
          <w:rFonts w:ascii="Times New Roman" w:hAnsi="Times New Roman"/>
          <w:color w:val="000000"/>
          <w:sz w:val="24"/>
          <w:szCs w:val="24"/>
        </w:rPr>
        <w:t>za</w:t>
      </w:r>
      <w:r w:rsidR="008D5A6C">
        <w:rPr>
          <w:rFonts w:ascii="Times New Roman" w:hAnsi="Times New Roman"/>
          <w:color w:val="000000"/>
          <w:spacing w:val="6"/>
          <w:sz w:val="24"/>
          <w:szCs w:val="24"/>
        </w:rPr>
        <w:t xml:space="preserve"> </w:t>
      </w:r>
      <w:r w:rsidR="008D5A6C">
        <w:rPr>
          <w:rFonts w:ascii="Times New Roman" w:hAnsi="Times New Roman"/>
          <w:color w:val="000000"/>
          <w:sz w:val="24"/>
          <w:szCs w:val="24"/>
        </w:rPr>
        <w:t>congiunti</w:t>
      </w:r>
      <w:r w:rsidR="008D5A6C">
        <w:rPr>
          <w:rFonts w:ascii="Times New Roman" w:hAnsi="Times New Roman"/>
          <w:color w:val="000000"/>
          <w:spacing w:val="6"/>
          <w:sz w:val="24"/>
          <w:szCs w:val="24"/>
        </w:rPr>
        <w:t xml:space="preserve"> </w:t>
      </w:r>
      <w:r w:rsidR="008D5A6C">
        <w:rPr>
          <w:rFonts w:ascii="Times New Roman" w:hAnsi="Times New Roman"/>
          <w:color w:val="000000"/>
          <w:sz w:val="24"/>
          <w:szCs w:val="24"/>
        </w:rPr>
        <w:t>conviventi</w:t>
      </w:r>
      <w:r w:rsidR="008D5A6C">
        <w:rPr>
          <w:rFonts w:ascii="Times New Roman" w:hAnsi="Times New Roman"/>
          <w:color w:val="000000"/>
          <w:spacing w:val="6"/>
          <w:sz w:val="24"/>
          <w:szCs w:val="24"/>
        </w:rPr>
        <w:t xml:space="preserve"> </w:t>
      </w:r>
      <w:r w:rsidR="008D5A6C">
        <w:rPr>
          <w:rFonts w:ascii="Times New Roman" w:hAnsi="Times New Roman"/>
          <w:color w:val="000000"/>
          <w:sz w:val="24"/>
          <w:szCs w:val="24"/>
        </w:rPr>
        <w:t>a</w:t>
      </w:r>
      <w:r w:rsidR="008D5A6C">
        <w:rPr>
          <w:rFonts w:ascii="Times New Roman" w:hAnsi="Times New Roman"/>
          <w:color w:val="000000"/>
          <w:spacing w:val="5"/>
          <w:sz w:val="24"/>
          <w:szCs w:val="24"/>
        </w:rPr>
        <w:t xml:space="preserve"> </w:t>
      </w:r>
      <w:r w:rsidR="008D5A6C">
        <w:rPr>
          <w:rFonts w:ascii="Times New Roman" w:hAnsi="Times New Roman"/>
          <w:color w:val="000000"/>
          <w:sz w:val="24"/>
          <w:szCs w:val="24"/>
        </w:rPr>
        <w:t>cari</w:t>
      </w:r>
      <w:r w:rsidR="008D5A6C">
        <w:rPr>
          <w:rFonts w:ascii="Times New Roman" w:hAnsi="Times New Roman"/>
          <w:color w:val="000000"/>
          <w:spacing w:val="-2"/>
          <w:sz w:val="24"/>
          <w:szCs w:val="24"/>
        </w:rPr>
        <w:t>c</w:t>
      </w:r>
      <w:r w:rsidR="008D5A6C">
        <w:rPr>
          <w:rFonts w:ascii="Times New Roman" w:hAnsi="Times New Roman"/>
          <w:color w:val="000000"/>
          <w:sz w:val="24"/>
          <w:szCs w:val="24"/>
        </w:rPr>
        <w:t>o e</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per</w:t>
      </w:r>
      <w:r w:rsidR="008D5A6C">
        <w:rPr>
          <w:rFonts w:ascii="Times New Roman" w:hAnsi="Times New Roman"/>
          <w:color w:val="000000"/>
          <w:spacing w:val="2"/>
          <w:sz w:val="24"/>
          <w:szCs w:val="24"/>
        </w:rPr>
        <w:t xml:space="preserve"> </w:t>
      </w:r>
      <w:r w:rsidR="008D5A6C">
        <w:rPr>
          <w:rFonts w:ascii="Times New Roman" w:hAnsi="Times New Roman"/>
          <w:color w:val="000000"/>
          <w:sz w:val="24"/>
          <w:szCs w:val="24"/>
        </w:rPr>
        <w:t>20 giorni al lavoratore</w:t>
      </w:r>
      <w:r w:rsidR="008D5A6C">
        <w:rPr>
          <w:rFonts w:ascii="Times New Roman" w:hAnsi="Times New Roman"/>
          <w:color w:val="000000"/>
          <w:spacing w:val="2"/>
          <w:sz w:val="24"/>
          <w:szCs w:val="24"/>
        </w:rPr>
        <w:t xml:space="preserve"> </w:t>
      </w:r>
      <w:r w:rsidR="008D5A6C">
        <w:rPr>
          <w:rFonts w:ascii="Times New Roman" w:hAnsi="Times New Roman"/>
          <w:color w:val="000000"/>
          <w:spacing w:val="-1"/>
          <w:sz w:val="24"/>
          <w:szCs w:val="24"/>
        </w:rPr>
        <w:t>c</w:t>
      </w:r>
      <w:r w:rsidR="008D5A6C">
        <w:rPr>
          <w:rFonts w:ascii="Times New Roman" w:hAnsi="Times New Roman"/>
          <w:color w:val="000000"/>
          <w:sz w:val="24"/>
          <w:szCs w:val="24"/>
        </w:rPr>
        <w:t>on</w:t>
      </w:r>
      <w:r w:rsidR="008D5A6C">
        <w:rPr>
          <w:rFonts w:ascii="Times New Roman" w:hAnsi="Times New Roman"/>
          <w:color w:val="000000"/>
          <w:spacing w:val="1"/>
          <w:sz w:val="24"/>
          <w:szCs w:val="24"/>
        </w:rPr>
        <w:t xml:space="preserve"> </w:t>
      </w:r>
      <w:r w:rsidR="008D5A6C">
        <w:rPr>
          <w:rFonts w:ascii="Times New Roman" w:hAnsi="Times New Roman"/>
          <w:color w:val="000000"/>
          <w:sz w:val="24"/>
          <w:szCs w:val="24"/>
        </w:rPr>
        <w:t>congiunti</w:t>
      </w:r>
      <w:r w:rsidR="008D5A6C">
        <w:rPr>
          <w:rFonts w:ascii="Times New Roman" w:hAnsi="Times New Roman"/>
          <w:color w:val="000000"/>
          <w:spacing w:val="1"/>
          <w:sz w:val="24"/>
          <w:szCs w:val="24"/>
        </w:rPr>
        <w:t xml:space="preserve"> </w:t>
      </w:r>
      <w:r w:rsidR="008D5A6C">
        <w:rPr>
          <w:rFonts w:ascii="Times New Roman" w:hAnsi="Times New Roman"/>
          <w:color w:val="000000"/>
          <w:sz w:val="24"/>
          <w:szCs w:val="24"/>
        </w:rPr>
        <w:t>conviventi</w:t>
      </w:r>
      <w:r w:rsidR="008D5A6C">
        <w:rPr>
          <w:rFonts w:ascii="Times New Roman" w:hAnsi="Times New Roman"/>
          <w:color w:val="000000"/>
          <w:spacing w:val="1"/>
          <w:sz w:val="24"/>
          <w:szCs w:val="24"/>
        </w:rPr>
        <w:t xml:space="preserve"> </w:t>
      </w:r>
      <w:r w:rsidR="008D5A6C">
        <w:rPr>
          <w:rFonts w:ascii="Times New Roman" w:hAnsi="Times New Roman"/>
          <w:color w:val="000000"/>
          <w:sz w:val="24"/>
          <w:szCs w:val="24"/>
        </w:rPr>
        <w:t>a caric</w:t>
      </w:r>
      <w:r w:rsidR="008D5A6C">
        <w:rPr>
          <w:rFonts w:ascii="Times New Roman" w:hAnsi="Times New Roman"/>
          <w:color w:val="000000"/>
          <w:spacing w:val="-3"/>
          <w:sz w:val="24"/>
          <w:szCs w:val="24"/>
        </w:rPr>
        <w:t>o</w:t>
      </w:r>
      <w:r w:rsidR="008D5A6C">
        <w:rPr>
          <w:rFonts w:ascii="Times New Roman" w:hAnsi="Times New Roman"/>
          <w:b/>
          <w:bCs/>
          <w:color w:val="000000"/>
          <w:sz w:val="24"/>
          <w:szCs w:val="24"/>
        </w:rPr>
        <w:t xml:space="preserve">  </w:t>
      </w:r>
    </w:p>
    <w:p w:rsidR="008D5A6C" w:rsidRDefault="008D5A6C" w:rsidP="00B94C67">
      <w:pPr>
        <w:widowControl w:val="0"/>
        <w:autoSpaceDE w:val="0"/>
        <w:autoSpaceDN w:val="0"/>
        <w:adjustRightInd w:val="0"/>
        <w:spacing w:before="2" w:after="0" w:line="276" w:lineRule="exact"/>
        <w:ind w:left="397" w:right="48" w:hanging="283"/>
        <w:jc w:val="both"/>
        <w:rPr>
          <w:rFonts w:ascii="Times New Roman" w:hAnsi="Times New Roman"/>
          <w:color w:val="000000"/>
          <w:sz w:val="24"/>
          <w:szCs w:val="24"/>
        </w:rPr>
      </w:pPr>
      <w:r>
        <w:rPr>
          <w:rFonts w:ascii="Times New Roman" w:hAnsi="Times New Roman"/>
          <w:color w:val="000000"/>
          <w:sz w:val="24"/>
          <w:szCs w:val="24"/>
        </w:rPr>
        <w:t>5.</w:t>
      </w:r>
      <w:r>
        <w:rPr>
          <w:rFonts w:ascii="Times New Roman" w:hAnsi="Times New Roman"/>
          <w:color w:val="000000"/>
          <w:spacing w:val="43"/>
          <w:sz w:val="24"/>
          <w:szCs w:val="24"/>
        </w:rPr>
        <w:t xml:space="preserve"> </w:t>
      </w:r>
      <w:r>
        <w:rPr>
          <w:rFonts w:ascii="Times New Roman" w:hAnsi="Times New Roman"/>
          <w:color w:val="000000"/>
          <w:sz w:val="24"/>
          <w:szCs w:val="24"/>
        </w:rPr>
        <w:t>Al</w:t>
      </w:r>
      <w:r>
        <w:rPr>
          <w:rFonts w:ascii="Times New Roman" w:hAnsi="Times New Roman"/>
          <w:color w:val="000000"/>
          <w:spacing w:val="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avoratore</w:t>
      </w:r>
      <w:r>
        <w:rPr>
          <w:rFonts w:ascii="Times New Roman" w:hAnsi="Times New Roman"/>
          <w:color w:val="000000"/>
          <w:spacing w:val="8"/>
          <w:sz w:val="24"/>
          <w:szCs w:val="24"/>
        </w:rPr>
        <w:t xml:space="preserve"> </w:t>
      </w:r>
      <w:r>
        <w:rPr>
          <w:rFonts w:ascii="Times New Roman" w:hAnsi="Times New Roman"/>
          <w:color w:val="000000"/>
          <w:sz w:val="24"/>
          <w:szCs w:val="24"/>
        </w:rPr>
        <w:t>con</w:t>
      </w:r>
      <w:r>
        <w:rPr>
          <w:rFonts w:ascii="Times New Roman" w:hAnsi="Times New Roman"/>
          <w:color w:val="000000"/>
          <w:spacing w:val="7"/>
          <w:sz w:val="24"/>
          <w:szCs w:val="24"/>
        </w:rPr>
        <w:t xml:space="preserve"> </w:t>
      </w:r>
      <w:r>
        <w:rPr>
          <w:rFonts w:ascii="Times New Roman" w:hAnsi="Times New Roman"/>
          <w:color w:val="000000"/>
          <w:sz w:val="24"/>
          <w:szCs w:val="24"/>
        </w:rPr>
        <w:t>congiunti</w:t>
      </w:r>
      <w:r>
        <w:rPr>
          <w:rFonts w:ascii="Times New Roman" w:hAnsi="Times New Roman"/>
          <w:color w:val="000000"/>
          <w:spacing w:val="7"/>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onviventi</w:t>
      </w:r>
      <w:r>
        <w:rPr>
          <w:rFonts w:ascii="Times New Roman" w:hAnsi="Times New Roman"/>
          <w:color w:val="000000"/>
          <w:spacing w:val="7"/>
          <w:sz w:val="24"/>
          <w:szCs w:val="24"/>
        </w:rPr>
        <w:t xml:space="preserve"> </w:t>
      </w:r>
      <w:r>
        <w:rPr>
          <w:rFonts w:ascii="Times New Roman" w:hAnsi="Times New Roman"/>
          <w:color w:val="000000"/>
          <w:sz w:val="24"/>
          <w:szCs w:val="24"/>
        </w:rPr>
        <w:t>a</w:t>
      </w:r>
      <w:r>
        <w:rPr>
          <w:rFonts w:ascii="Times New Roman" w:hAnsi="Times New Roman"/>
          <w:color w:val="000000"/>
          <w:spacing w:val="8"/>
          <w:sz w:val="24"/>
          <w:szCs w:val="24"/>
        </w:rPr>
        <w:t xml:space="preserve"> </w:t>
      </w:r>
      <w:r>
        <w:rPr>
          <w:rFonts w:ascii="Times New Roman" w:hAnsi="Times New Roman"/>
          <w:color w:val="000000"/>
          <w:sz w:val="24"/>
          <w:szCs w:val="24"/>
        </w:rPr>
        <w:t>carico</w:t>
      </w:r>
      <w:r>
        <w:rPr>
          <w:rFonts w:ascii="Times New Roman" w:hAnsi="Times New Roman"/>
          <w:color w:val="000000"/>
          <w:spacing w:val="7"/>
          <w:sz w:val="24"/>
          <w:szCs w:val="24"/>
        </w:rPr>
        <w:t xml:space="preserve"> </w:t>
      </w:r>
      <w:r>
        <w:rPr>
          <w:rFonts w:ascii="Times New Roman" w:hAnsi="Times New Roman"/>
          <w:color w:val="000000"/>
          <w:sz w:val="24"/>
          <w:szCs w:val="24"/>
        </w:rPr>
        <w:t>vengono,</w:t>
      </w:r>
      <w:r>
        <w:rPr>
          <w:rFonts w:ascii="Times New Roman" w:hAnsi="Times New Roman"/>
          <w:color w:val="000000"/>
          <w:spacing w:val="8"/>
          <w:sz w:val="24"/>
          <w:szCs w:val="24"/>
        </w:rPr>
        <w:t xml:space="preserve"> </w:t>
      </w:r>
      <w:r>
        <w:rPr>
          <w:rFonts w:ascii="Times New Roman" w:hAnsi="Times New Roman"/>
          <w:color w:val="000000"/>
          <w:sz w:val="24"/>
          <w:szCs w:val="24"/>
        </w:rPr>
        <w:t>altre</w:t>
      </w:r>
      <w:r>
        <w:rPr>
          <w:rFonts w:ascii="Times New Roman" w:hAnsi="Times New Roman"/>
          <w:color w:val="000000"/>
          <w:spacing w:val="-1"/>
          <w:sz w:val="24"/>
          <w:szCs w:val="24"/>
        </w:rPr>
        <w:t>s</w:t>
      </w:r>
      <w:r>
        <w:rPr>
          <w:rFonts w:ascii="Times New Roman" w:hAnsi="Times New Roman"/>
          <w:color w:val="000000"/>
          <w:sz w:val="24"/>
          <w:szCs w:val="24"/>
        </w:rPr>
        <w:t>ì,</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r</w:t>
      </w:r>
      <w:r>
        <w:rPr>
          <w:rFonts w:ascii="Times New Roman" w:hAnsi="Times New Roman"/>
          <w:color w:val="000000"/>
          <w:sz w:val="24"/>
          <w:szCs w:val="24"/>
        </w:rPr>
        <w:t>ris</w:t>
      </w:r>
      <w:r>
        <w:rPr>
          <w:rFonts w:ascii="Times New Roman" w:hAnsi="Times New Roman"/>
          <w:color w:val="000000"/>
          <w:spacing w:val="-1"/>
          <w:sz w:val="24"/>
          <w:szCs w:val="24"/>
        </w:rPr>
        <w:t>p</w:t>
      </w:r>
      <w:r>
        <w:rPr>
          <w:rFonts w:ascii="Times New Roman" w:hAnsi="Times New Roman"/>
          <w:color w:val="000000"/>
          <w:sz w:val="24"/>
          <w:szCs w:val="24"/>
        </w:rPr>
        <w:t>osti,</w:t>
      </w:r>
      <w:r>
        <w:rPr>
          <w:rFonts w:ascii="Times New Roman" w:hAnsi="Times New Roman"/>
          <w:color w:val="000000"/>
          <w:spacing w:val="7"/>
          <w:sz w:val="24"/>
          <w:szCs w:val="24"/>
        </w:rPr>
        <w:t xml:space="preserve"> </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pacing w:val="-2"/>
          <w:sz w:val="24"/>
          <w:szCs w:val="24"/>
        </w:rPr>
        <w:t>m</w:t>
      </w:r>
      <w:r>
        <w:rPr>
          <w:rFonts w:ascii="Times New Roman" w:hAnsi="Times New Roman"/>
          <w:color w:val="000000"/>
          <w:spacing w:val="1"/>
          <w:sz w:val="24"/>
          <w:szCs w:val="24"/>
        </w:rPr>
        <w:t>o</w:t>
      </w:r>
      <w:r>
        <w:rPr>
          <w:rFonts w:ascii="Times New Roman" w:hAnsi="Times New Roman"/>
          <w:color w:val="000000"/>
          <w:sz w:val="24"/>
          <w:szCs w:val="24"/>
        </w:rPr>
        <w:t>mento</w:t>
      </w:r>
      <w:r>
        <w:rPr>
          <w:rFonts w:ascii="Times New Roman" w:hAnsi="Times New Roman"/>
          <w:color w:val="000000"/>
          <w:spacing w:val="7"/>
          <w:sz w:val="24"/>
          <w:szCs w:val="24"/>
        </w:rPr>
        <w:t xml:space="preserve"> </w:t>
      </w:r>
      <w:r>
        <w:rPr>
          <w:rFonts w:ascii="Times New Roman" w:hAnsi="Times New Roman"/>
          <w:color w:val="000000"/>
          <w:sz w:val="24"/>
          <w:szCs w:val="24"/>
        </w:rPr>
        <w:t>in</w:t>
      </w:r>
      <w:r>
        <w:rPr>
          <w:rFonts w:ascii="Times New Roman" w:hAnsi="Times New Roman"/>
          <w:color w:val="000000"/>
          <w:spacing w:val="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u</w:t>
      </w:r>
      <w:r>
        <w:rPr>
          <w:rFonts w:ascii="Times New Roman" w:hAnsi="Times New Roman"/>
          <w:color w:val="000000"/>
          <w:sz w:val="24"/>
          <w:szCs w:val="24"/>
        </w:rPr>
        <w:t>i</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i predetti congiunti con lui si trasferiscano, </w:t>
      </w:r>
      <w:r w:rsidRPr="00B94C67">
        <w:rPr>
          <w:rFonts w:ascii="Times New Roman" w:hAnsi="Times New Roman"/>
          <w:sz w:val="24"/>
          <w:szCs w:val="24"/>
        </w:rPr>
        <w:t xml:space="preserve">5 giorni </w:t>
      </w:r>
      <w:r w:rsidRPr="00B94C67">
        <w:rPr>
          <w:rFonts w:ascii="Times New Roman" w:hAnsi="Times New Roman"/>
          <w:color w:val="0070C0"/>
          <w:sz w:val="24"/>
          <w:szCs w:val="24"/>
        </w:rPr>
        <w:t xml:space="preserve">di </w:t>
      </w:r>
      <w:r w:rsidR="00B94C67" w:rsidRPr="00B94C67">
        <w:rPr>
          <w:rFonts w:ascii="Times New Roman" w:hAnsi="Times New Roman"/>
          <w:color w:val="0070C0"/>
          <w:sz w:val="24"/>
          <w:szCs w:val="24"/>
        </w:rPr>
        <w:t>rimborso di cui al punto 4. che precede</w:t>
      </w:r>
      <w:r w:rsidR="00B94C67">
        <w:rPr>
          <w:rFonts w:ascii="Times New Roman" w:hAnsi="Times New Roman"/>
          <w:color w:val="000000"/>
          <w:sz w:val="24"/>
          <w:szCs w:val="24"/>
        </w:rPr>
        <w:t xml:space="preserve">, </w:t>
      </w:r>
      <w:r>
        <w:rPr>
          <w:rFonts w:ascii="Times New Roman" w:hAnsi="Times New Roman"/>
          <w:color w:val="000000"/>
          <w:sz w:val="24"/>
          <w:szCs w:val="24"/>
        </w:rPr>
        <w:t>per ognuno dei pri</w:t>
      </w:r>
      <w:r>
        <w:rPr>
          <w:rFonts w:ascii="Times New Roman" w:hAnsi="Times New Roman"/>
          <w:color w:val="000000"/>
          <w:spacing w:val="-2"/>
          <w:sz w:val="24"/>
          <w:szCs w:val="24"/>
        </w:rPr>
        <w:t>m</w:t>
      </w:r>
      <w:r>
        <w:rPr>
          <w:rFonts w:ascii="Times New Roman" w:hAnsi="Times New Roman"/>
          <w:color w:val="000000"/>
          <w:sz w:val="24"/>
          <w:szCs w:val="24"/>
        </w:rPr>
        <w:t>i 3</w:t>
      </w:r>
      <w:r w:rsidR="00B94C67">
        <w:rPr>
          <w:rFonts w:ascii="Times New Roman" w:hAnsi="Times New Roman"/>
          <w:color w:val="000000"/>
          <w:sz w:val="24"/>
          <w:szCs w:val="24"/>
        </w:rPr>
        <w:t xml:space="preserve"> </w:t>
      </w:r>
      <w:r>
        <w:rPr>
          <w:rFonts w:ascii="Times New Roman" w:hAnsi="Times New Roman"/>
          <w:color w:val="000000"/>
          <w:sz w:val="24"/>
          <w:szCs w:val="24"/>
        </w:rPr>
        <w:t>congiunti e 2 giorni per ognuno dei</w:t>
      </w:r>
      <w:r>
        <w:rPr>
          <w:rFonts w:ascii="Times New Roman" w:hAnsi="Times New Roman"/>
          <w:color w:val="000000"/>
          <w:spacing w:val="-1"/>
          <w:sz w:val="24"/>
          <w:szCs w:val="24"/>
        </w:rPr>
        <w:t xml:space="preserve"> </w:t>
      </w:r>
      <w:r>
        <w:rPr>
          <w:rFonts w:ascii="Times New Roman" w:hAnsi="Times New Roman"/>
          <w:color w:val="000000"/>
          <w:sz w:val="24"/>
          <w:szCs w:val="24"/>
        </w:rPr>
        <w:t>ri</w:t>
      </w:r>
      <w:r>
        <w:rPr>
          <w:rFonts w:ascii="Times New Roman" w:hAnsi="Times New Roman"/>
          <w:color w:val="000000"/>
          <w:spacing w:val="-2"/>
          <w:sz w:val="24"/>
          <w:szCs w:val="24"/>
        </w:rPr>
        <w:t>m</w:t>
      </w:r>
      <w:r>
        <w:rPr>
          <w:rFonts w:ascii="Times New Roman" w:hAnsi="Times New Roman"/>
          <w:color w:val="000000"/>
          <w:sz w:val="24"/>
          <w:szCs w:val="24"/>
        </w:rPr>
        <w:t>anenti congiunti oltre i 3.</w:t>
      </w:r>
    </w:p>
    <w:p w:rsidR="008D5A6C" w:rsidRDefault="008D5A6C">
      <w:pPr>
        <w:widowControl w:val="0"/>
        <w:autoSpaceDE w:val="0"/>
        <w:autoSpaceDN w:val="0"/>
        <w:adjustRightInd w:val="0"/>
        <w:spacing w:after="0" w:line="240" w:lineRule="auto"/>
        <w:ind w:left="397" w:right="51" w:hanging="283"/>
        <w:jc w:val="both"/>
        <w:rPr>
          <w:rFonts w:ascii="Times New Roman" w:hAnsi="Times New Roman"/>
          <w:color w:val="000000"/>
          <w:sz w:val="24"/>
          <w:szCs w:val="24"/>
        </w:rPr>
      </w:pPr>
      <w:r>
        <w:rPr>
          <w:rFonts w:ascii="Times New Roman" w:hAnsi="Times New Roman"/>
          <w:color w:val="000000"/>
          <w:sz w:val="24"/>
          <w:szCs w:val="24"/>
        </w:rPr>
        <w:t>6.</w:t>
      </w:r>
      <w:r>
        <w:rPr>
          <w:rFonts w:ascii="Times New Roman" w:hAnsi="Times New Roman"/>
          <w:color w:val="000000"/>
          <w:spacing w:val="43"/>
          <w:sz w:val="24"/>
          <w:szCs w:val="24"/>
        </w:rPr>
        <w:t xml:space="preserve"> </w:t>
      </w:r>
      <w:r>
        <w:rPr>
          <w:rFonts w:ascii="Times New Roman" w:hAnsi="Times New Roman"/>
          <w:color w:val="000000"/>
          <w:sz w:val="24"/>
          <w:szCs w:val="24"/>
        </w:rPr>
        <w:t>Inoltre</w:t>
      </w:r>
      <w:r>
        <w:rPr>
          <w:rFonts w:ascii="Times New Roman" w:hAnsi="Times New Roman"/>
          <w:color w:val="000000"/>
          <w:spacing w:val="30"/>
          <w:sz w:val="24"/>
          <w:szCs w:val="24"/>
        </w:rPr>
        <w:t xml:space="preserve"> </w:t>
      </w:r>
      <w:r>
        <w:rPr>
          <w:rFonts w:ascii="Times New Roman" w:hAnsi="Times New Roman"/>
          <w:color w:val="000000"/>
          <w:sz w:val="24"/>
          <w:szCs w:val="24"/>
        </w:rPr>
        <w:t>la</w:t>
      </w:r>
      <w:r>
        <w:rPr>
          <w:rFonts w:ascii="Times New Roman" w:hAnsi="Times New Roman"/>
          <w:color w:val="000000"/>
          <w:spacing w:val="30"/>
          <w:sz w:val="24"/>
          <w:szCs w:val="24"/>
        </w:rPr>
        <w:t xml:space="preserve"> </w:t>
      </w:r>
      <w:r>
        <w:rPr>
          <w:rFonts w:ascii="Times New Roman" w:hAnsi="Times New Roman"/>
          <w:color w:val="000000"/>
          <w:sz w:val="24"/>
          <w:szCs w:val="24"/>
        </w:rPr>
        <w:t>Società</w:t>
      </w:r>
      <w:r>
        <w:rPr>
          <w:rFonts w:ascii="Times New Roman" w:hAnsi="Times New Roman"/>
          <w:color w:val="000000"/>
          <w:spacing w:val="30"/>
          <w:sz w:val="24"/>
          <w:szCs w:val="24"/>
        </w:rPr>
        <w:t xml:space="preserve"> </w:t>
      </w:r>
      <w:r>
        <w:rPr>
          <w:rFonts w:ascii="Times New Roman" w:hAnsi="Times New Roman"/>
          <w:color w:val="000000"/>
          <w:sz w:val="24"/>
          <w:szCs w:val="24"/>
        </w:rPr>
        <w:t>acc</w:t>
      </w:r>
      <w:r>
        <w:rPr>
          <w:rFonts w:ascii="Times New Roman" w:hAnsi="Times New Roman"/>
          <w:color w:val="000000"/>
          <w:spacing w:val="-1"/>
          <w:sz w:val="24"/>
          <w:szCs w:val="24"/>
        </w:rPr>
        <w:t>o</w:t>
      </w:r>
      <w:r>
        <w:rPr>
          <w:rFonts w:ascii="Times New Roman" w:hAnsi="Times New Roman"/>
          <w:color w:val="000000"/>
          <w:sz w:val="24"/>
          <w:szCs w:val="24"/>
        </w:rPr>
        <w:t>rda</w:t>
      </w:r>
      <w:r>
        <w:rPr>
          <w:rFonts w:ascii="Times New Roman" w:hAnsi="Times New Roman"/>
          <w:color w:val="000000"/>
          <w:spacing w:val="30"/>
          <w:sz w:val="24"/>
          <w:szCs w:val="24"/>
        </w:rPr>
        <w:t xml:space="preserve"> </w:t>
      </w:r>
      <w:r>
        <w:rPr>
          <w:rFonts w:ascii="Times New Roman" w:hAnsi="Times New Roman"/>
          <w:color w:val="000000"/>
          <w:sz w:val="24"/>
          <w:szCs w:val="24"/>
        </w:rPr>
        <w:t>al</w:t>
      </w:r>
      <w:r>
        <w:rPr>
          <w:rFonts w:ascii="Times New Roman" w:hAnsi="Times New Roman"/>
          <w:color w:val="000000"/>
          <w:spacing w:val="3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avoratore</w:t>
      </w:r>
      <w:r>
        <w:rPr>
          <w:rFonts w:ascii="Times New Roman" w:hAnsi="Times New Roman"/>
          <w:color w:val="000000"/>
          <w:spacing w:val="29"/>
          <w:sz w:val="24"/>
          <w:szCs w:val="24"/>
        </w:rPr>
        <w:t xml:space="preserve"> </w:t>
      </w:r>
      <w:del w:id="177" w:author="Parisi, Carlo" w:date="2016-07-15T09:29:00Z">
        <w:r w:rsidR="00624EBA" w:rsidRPr="00B462F9" w:rsidDel="00AD485E">
          <w:rPr>
            <w:rFonts w:ascii="Times New Roman" w:hAnsi="Times New Roman"/>
            <w:color w:val="0070C0"/>
            <w:spacing w:val="5"/>
            <w:sz w:val="24"/>
            <w:szCs w:val="24"/>
          </w:rPr>
          <w:delText>si trasferisce</w:delText>
        </w:r>
      </w:del>
      <w:ins w:id="178" w:author="Parisi, Carlo" w:date="2016-07-15T09:29:00Z">
        <w:r w:rsidR="00AD485E">
          <w:rPr>
            <w:rFonts w:ascii="Times New Roman" w:hAnsi="Times New Roman"/>
            <w:color w:val="0070C0"/>
            <w:spacing w:val="5"/>
            <w:sz w:val="24"/>
            <w:szCs w:val="24"/>
          </w:rPr>
          <w:t>a qualsiasi titolo trasferito</w:t>
        </w:r>
      </w:ins>
      <w:r w:rsidR="00624EBA">
        <w:rPr>
          <w:rFonts w:ascii="Times New Roman" w:hAnsi="Times New Roman"/>
          <w:color w:val="000000"/>
          <w:sz w:val="24"/>
          <w:szCs w:val="24"/>
        </w:rPr>
        <w:t xml:space="preserve"> </w:t>
      </w:r>
      <w:r>
        <w:rPr>
          <w:rFonts w:ascii="Times New Roman" w:hAnsi="Times New Roman"/>
          <w:color w:val="000000"/>
          <w:sz w:val="24"/>
          <w:szCs w:val="24"/>
        </w:rPr>
        <w:t>le</w:t>
      </w:r>
      <w:r>
        <w:rPr>
          <w:rFonts w:ascii="Times New Roman" w:hAnsi="Times New Roman"/>
          <w:color w:val="000000"/>
          <w:spacing w:val="30"/>
          <w:sz w:val="24"/>
          <w:szCs w:val="24"/>
        </w:rPr>
        <w:t xml:space="preserve"> </w:t>
      </w:r>
      <w:r>
        <w:rPr>
          <w:rFonts w:ascii="Times New Roman" w:hAnsi="Times New Roman"/>
          <w:color w:val="000000"/>
          <w:sz w:val="24"/>
          <w:szCs w:val="24"/>
        </w:rPr>
        <w:t>seg</w:t>
      </w:r>
      <w:r>
        <w:rPr>
          <w:rFonts w:ascii="Times New Roman" w:hAnsi="Times New Roman"/>
          <w:color w:val="000000"/>
          <w:spacing w:val="-1"/>
          <w:sz w:val="24"/>
          <w:szCs w:val="24"/>
        </w:rPr>
        <w:t>u</w:t>
      </w:r>
      <w:r>
        <w:rPr>
          <w:rFonts w:ascii="Times New Roman" w:hAnsi="Times New Roman"/>
          <w:color w:val="000000"/>
          <w:sz w:val="24"/>
          <w:szCs w:val="24"/>
        </w:rPr>
        <w:t>enti</w:t>
      </w:r>
      <w:r>
        <w:rPr>
          <w:rFonts w:ascii="Times New Roman" w:hAnsi="Times New Roman"/>
          <w:color w:val="000000"/>
          <w:spacing w:val="29"/>
          <w:sz w:val="24"/>
          <w:szCs w:val="24"/>
        </w:rPr>
        <w:t xml:space="preserve"> </w:t>
      </w:r>
      <w:r>
        <w:rPr>
          <w:rFonts w:ascii="Times New Roman" w:hAnsi="Times New Roman"/>
          <w:color w:val="000000"/>
          <w:sz w:val="24"/>
          <w:szCs w:val="24"/>
        </w:rPr>
        <w:t>lice</w:t>
      </w:r>
      <w:r>
        <w:rPr>
          <w:rFonts w:ascii="Times New Roman" w:hAnsi="Times New Roman"/>
          <w:color w:val="000000"/>
          <w:spacing w:val="-1"/>
          <w:sz w:val="24"/>
          <w:szCs w:val="24"/>
        </w:rPr>
        <w:t>n</w:t>
      </w:r>
      <w:r>
        <w:rPr>
          <w:rFonts w:ascii="Times New Roman" w:hAnsi="Times New Roman"/>
          <w:color w:val="000000"/>
          <w:sz w:val="24"/>
          <w:szCs w:val="24"/>
        </w:rPr>
        <w:t>ze</w:t>
      </w:r>
      <w:r>
        <w:rPr>
          <w:rFonts w:ascii="Times New Roman" w:hAnsi="Times New Roman"/>
          <w:color w:val="000000"/>
          <w:spacing w:val="29"/>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raordinarie</w:t>
      </w:r>
      <w:r>
        <w:rPr>
          <w:rFonts w:ascii="Times New Roman" w:hAnsi="Times New Roman"/>
          <w:color w:val="000000"/>
          <w:spacing w:val="30"/>
          <w:sz w:val="24"/>
          <w:szCs w:val="24"/>
        </w:rPr>
        <w:t xml:space="preserve"> </w:t>
      </w:r>
      <w:r>
        <w:rPr>
          <w:rFonts w:ascii="Times New Roman" w:hAnsi="Times New Roman"/>
          <w:color w:val="000000"/>
          <w:sz w:val="24"/>
          <w:szCs w:val="24"/>
        </w:rPr>
        <w:t>retribuite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utilizzare </w:t>
      </w:r>
      <w:del w:id="179" w:author="Parisi, Carlo" w:date="2016-07-15T09:29:00Z">
        <w:r w:rsidDel="00AD485E">
          <w:rPr>
            <w:rFonts w:ascii="Times New Roman" w:hAnsi="Times New Roman"/>
            <w:color w:val="000000"/>
            <w:sz w:val="24"/>
            <w:szCs w:val="24"/>
          </w:rPr>
          <w:delText>per e</w:delText>
        </w:r>
        <w:r w:rsidDel="00AD485E">
          <w:rPr>
            <w:rFonts w:ascii="Times New Roman" w:hAnsi="Times New Roman"/>
            <w:color w:val="000000"/>
            <w:spacing w:val="-1"/>
            <w:sz w:val="24"/>
            <w:szCs w:val="24"/>
          </w:rPr>
          <w:delText>ff</w:delText>
        </w:r>
        <w:r w:rsidDel="00AD485E">
          <w:rPr>
            <w:rFonts w:ascii="Times New Roman" w:hAnsi="Times New Roman"/>
            <w:color w:val="000000"/>
            <w:sz w:val="24"/>
            <w:szCs w:val="24"/>
          </w:rPr>
          <w:delText>ettua</w:delText>
        </w:r>
        <w:r w:rsidDel="00AD485E">
          <w:rPr>
            <w:rFonts w:ascii="Times New Roman" w:hAnsi="Times New Roman"/>
            <w:color w:val="000000"/>
            <w:spacing w:val="-1"/>
            <w:sz w:val="24"/>
            <w:szCs w:val="24"/>
          </w:rPr>
          <w:delText>r</w:delText>
        </w:r>
        <w:r w:rsidDel="00AD485E">
          <w:rPr>
            <w:rFonts w:ascii="Times New Roman" w:hAnsi="Times New Roman"/>
            <w:color w:val="000000"/>
            <w:sz w:val="24"/>
            <w:szCs w:val="24"/>
          </w:rPr>
          <w:delText>e</w:delText>
        </w:r>
      </w:del>
      <w:ins w:id="180" w:author="Parisi, Carlo" w:date="2016-07-15T09:29:00Z">
        <w:r w:rsidR="00AD485E">
          <w:rPr>
            <w:rFonts w:ascii="Times New Roman" w:hAnsi="Times New Roman"/>
            <w:color w:val="000000"/>
            <w:sz w:val="24"/>
            <w:szCs w:val="24"/>
          </w:rPr>
          <w:t>in occasione del</w:t>
        </w:r>
      </w:ins>
      <w:del w:id="181" w:author="Parisi, Carlo" w:date="2016-07-15T09:30:00Z">
        <w:r w:rsidDel="00AD485E">
          <w:rPr>
            <w:rFonts w:ascii="Times New Roman" w:hAnsi="Times New Roman"/>
            <w:color w:val="000000"/>
            <w:sz w:val="24"/>
            <w:szCs w:val="24"/>
          </w:rPr>
          <w:delText xml:space="preserve"> il</w:delText>
        </w:r>
      </w:del>
      <w:r>
        <w:rPr>
          <w:rFonts w:ascii="Times New Roman" w:hAnsi="Times New Roman"/>
          <w:color w:val="000000"/>
          <w:spacing w:val="-1"/>
          <w:sz w:val="24"/>
          <w:szCs w:val="24"/>
        </w:rPr>
        <w:t xml:space="preserve"> </w:t>
      </w:r>
      <w:r>
        <w:rPr>
          <w:rFonts w:ascii="Times New Roman" w:hAnsi="Times New Roman"/>
          <w:color w:val="000000"/>
          <w:sz w:val="24"/>
          <w:szCs w:val="24"/>
        </w:rPr>
        <w:t>tra</w:t>
      </w:r>
      <w:r>
        <w:rPr>
          <w:rFonts w:ascii="Times New Roman" w:hAnsi="Times New Roman"/>
          <w:color w:val="000000"/>
          <w:spacing w:val="-1"/>
          <w:sz w:val="24"/>
          <w:szCs w:val="24"/>
        </w:rPr>
        <w:t>s</w:t>
      </w:r>
      <w:r>
        <w:rPr>
          <w:rFonts w:ascii="Times New Roman" w:hAnsi="Times New Roman"/>
          <w:color w:val="000000"/>
          <w:sz w:val="24"/>
          <w:szCs w:val="24"/>
        </w:rPr>
        <w:t>loco:</w:t>
      </w:r>
    </w:p>
    <w:p w:rsidR="008D5A6C" w:rsidRDefault="008D5A6C">
      <w:pPr>
        <w:widowControl w:val="0"/>
        <w:autoSpaceDE w:val="0"/>
        <w:autoSpaceDN w:val="0"/>
        <w:adjustRightInd w:val="0"/>
        <w:spacing w:after="0" w:line="240" w:lineRule="auto"/>
        <w:ind w:left="540" w:right="-20"/>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31"/>
          <w:sz w:val="24"/>
          <w:szCs w:val="24"/>
        </w:rPr>
        <w:t xml:space="preserve"> </w:t>
      </w:r>
      <w:r>
        <w:rPr>
          <w:rFonts w:ascii="Times New Roman" w:hAnsi="Times New Roman"/>
          <w:color w:val="000000"/>
          <w:sz w:val="24"/>
          <w:szCs w:val="24"/>
        </w:rPr>
        <w:t>giorni 3 oltre il viaggio al lavo</w:t>
      </w:r>
      <w:r>
        <w:rPr>
          <w:rFonts w:ascii="Times New Roman" w:hAnsi="Times New Roman"/>
          <w:color w:val="000000"/>
          <w:spacing w:val="1"/>
          <w:sz w:val="24"/>
          <w:szCs w:val="24"/>
        </w:rPr>
        <w:t>r</w:t>
      </w:r>
      <w:r>
        <w:rPr>
          <w:rFonts w:ascii="Times New Roman" w:hAnsi="Times New Roman"/>
          <w:color w:val="000000"/>
          <w:sz w:val="24"/>
          <w:szCs w:val="24"/>
        </w:rPr>
        <w:t>atore senza congiunti conviv</w:t>
      </w:r>
      <w:r>
        <w:rPr>
          <w:rFonts w:ascii="Times New Roman" w:hAnsi="Times New Roman"/>
          <w:color w:val="000000"/>
          <w:spacing w:val="-1"/>
          <w:sz w:val="24"/>
          <w:szCs w:val="24"/>
        </w:rPr>
        <w:t>e</w:t>
      </w:r>
      <w:r>
        <w:rPr>
          <w:rFonts w:ascii="Times New Roman" w:hAnsi="Times New Roman"/>
          <w:color w:val="000000"/>
          <w:sz w:val="24"/>
          <w:szCs w:val="24"/>
        </w:rPr>
        <w:t>nti a carico;</w:t>
      </w:r>
    </w:p>
    <w:p w:rsidR="008D5A6C" w:rsidRDefault="008D5A6C">
      <w:pPr>
        <w:widowControl w:val="0"/>
        <w:autoSpaceDE w:val="0"/>
        <w:autoSpaceDN w:val="0"/>
        <w:adjustRightInd w:val="0"/>
        <w:spacing w:before="22" w:after="0" w:line="274" w:lineRule="exact"/>
        <w:ind w:left="823" w:right="50" w:hanging="283"/>
        <w:rPr>
          <w:rFonts w:ascii="Times New Roman" w:hAnsi="Times New Roman"/>
          <w:color w:val="000000"/>
          <w:sz w:val="24"/>
          <w:szCs w:val="24"/>
        </w:rPr>
      </w:pPr>
      <w:r>
        <w:rPr>
          <w:rFonts w:ascii="Symbol" w:hAnsi="Symbol" w:cs="Symbol"/>
          <w:color w:val="000000"/>
          <w:sz w:val="24"/>
          <w:szCs w:val="24"/>
        </w:rPr>
        <w:t></w:t>
      </w:r>
      <w:r>
        <w:rPr>
          <w:rFonts w:ascii="Times New Roman" w:hAnsi="Times New Roman"/>
          <w:color w:val="000000"/>
          <w:sz w:val="24"/>
          <w:szCs w:val="24"/>
        </w:rPr>
        <w:t xml:space="preserve"> </w:t>
      </w:r>
      <w:r>
        <w:rPr>
          <w:rFonts w:ascii="Times New Roman" w:hAnsi="Times New Roman"/>
          <w:color w:val="000000"/>
          <w:spacing w:val="31"/>
          <w:sz w:val="24"/>
          <w:szCs w:val="24"/>
        </w:rPr>
        <w:t xml:space="preserve"> </w:t>
      </w:r>
      <w:r>
        <w:rPr>
          <w:rFonts w:ascii="Times New Roman" w:hAnsi="Times New Roman"/>
          <w:color w:val="000000"/>
          <w:sz w:val="24"/>
          <w:szCs w:val="24"/>
        </w:rPr>
        <w:t>giorni</w:t>
      </w:r>
      <w:r>
        <w:rPr>
          <w:rFonts w:ascii="Times New Roman" w:hAnsi="Times New Roman"/>
          <w:color w:val="000000"/>
          <w:spacing w:val="37"/>
          <w:sz w:val="24"/>
          <w:szCs w:val="24"/>
        </w:rPr>
        <w:t xml:space="preserve"> </w:t>
      </w:r>
      <w:r>
        <w:rPr>
          <w:rFonts w:ascii="Times New Roman" w:hAnsi="Times New Roman"/>
          <w:color w:val="000000"/>
          <w:sz w:val="24"/>
          <w:szCs w:val="24"/>
        </w:rPr>
        <w:t>6</w:t>
      </w:r>
      <w:r>
        <w:rPr>
          <w:rFonts w:ascii="Times New Roman" w:hAnsi="Times New Roman"/>
          <w:color w:val="000000"/>
          <w:spacing w:val="37"/>
          <w:sz w:val="24"/>
          <w:szCs w:val="24"/>
        </w:rPr>
        <w:t xml:space="preserve"> </w:t>
      </w:r>
      <w:r>
        <w:rPr>
          <w:rFonts w:ascii="Times New Roman" w:hAnsi="Times New Roman"/>
          <w:color w:val="000000"/>
          <w:sz w:val="24"/>
          <w:szCs w:val="24"/>
        </w:rPr>
        <w:t>oltre</w:t>
      </w:r>
      <w:r>
        <w:rPr>
          <w:rFonts w:ascii="Times New Roman" w:hAnsi="Times New Roman"/>
          <w:color w:val="000000"/>
          <w:spacing w:val="37"/>
          <w:sz w:val="24"/>
          <w:szCs w:val="24"/>
        </w:rPr>
        <w:t xml:space="preserve"> </w:t>
      </w:r>
      <w:r>
        <w:rPr>
          <w:rFonts w:ascii="Times New Roman" w:hAnsi="Times New Roman"/>
          <w:color w:val="000000"/>
          <w:sz w:val="24"/>
          <w:szCs w:val="24"/>
        </w:rPr>
        <w:t>il</w:t>
      </w:r>
      <w:r>
        <w:rPr>
          <w:rFonts w:ascii="Times New Roman" w:hAnsi="Times New Roman"/>
          <w:color w:val="000000"/>
          <w:spacing w:val="37"/>
          <w:sz w:val="24"/>
          <w:szCs w:val="24"/>
        </w:rPr>
        <w:t xml:space="preserve"> </w:t>
      </w:r>
      <w:r>
        <w:rPr>
          <w:rFonts w:ascii="Times New Roman" w:hAnsi="Times New Roman"/>
          <w:color w:val="000000"/>
          <w:sz w:val="24"/>
          <w:szCs w:val="24"/>
        </w:rPr>
        <w:t>viaggio</w:t>
      </w:r>
      <w:r>
        <w:rPr>
          <w:rFonts w:ascii="Times New Roman" w:hAnsi="Times New Roman"/>
          <w:color w:val="000000"/>
          <w:spacing w:val="37"/>
          <w:sz w:val="24"/>
          <w:szCs w:val="24"/>
        </w:rPr>
        <w:t xml:space="preserve"> </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avoratore</w:t>
      </w:r>
      <w:r>
        <w:rPr>
          <w:rFonts w:ascii="Times New Roman" w:hAnsi="Times New Roman"/>
          <w:color w:val="000000"/>
          <w:spacing w:val="37"/>
          <w:sz w:val="24"/>
          <w:szCs w:val="24"/>
        </w:rPr>
        <w:t xml:space="preserve"> </w:t>
      </w:r>
      <w:r>
        <w:rPr>
          <w:rFonts w:ascii="Times New Roman" w:hAnsi="Times New Roman"/>
          <w:color w:val="000000"/>
          <w:sz w:val="24"/>
          <w:szCs w:val="24"/>
        </w:rPr>
        <w:t>avente</w:t>
      </w:r>
      <w:r>
        <w:rPr>
          <w:rFonts w:ascii="Times New Roman" w:hAnsi="Times New Roman"/>
          <w:color w:val="000000"/>
          <w:spacing w:val="37"/>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ongiunti</w:t>
      </w:r>
      <w:r>
        <w:rPr>
          <w:rFonts w:ascii="Times New Roman" w:hAnsi="Times New Roman"/>
          <w:color w:val="000000"/>
          <w:spacing w:val="37"/>
          <w:sz w:val="24"/>
          <w:szCs w:val="24"/>
        </w:rPr>
        <w:t xml:space="preserve"> </w:t>
      </w:r>
      <w:r>
        <w:rPr>
          <w:rFonts w:ascii="Times New Roman" w:hAnsi="Times New Roman"/>
          <w:color w:val="000000"/>
          <w:sz w:val="24"/>
          <w:szCs w:val="24"/>
        </w:rPr>
        <w:t>convi</w:t>
      </w:r>
      <w:r>
        <w:rPr>
          <w:rFonts w:ascii="Times New Roman" w:hAnsi="Times New Roman"/>
          <w:color w:val="000000"/>
          <w:spacing w:val="-1"/>
          <w:sz w:val="24"/>
          <w:szCs w:val="24"/>
        </w:rPr>
        <w:t>v</w:t>
      </w:r>
      <w:r>
        <w:rPr>
          <w:rFonts w:ascii="Times New Roman" w:hAnsi="Times New Roman"/>
          <w:color w:val="000000"/>
          <w:sz w:val="24"/>
          <w:szCs w:val="24"/>
        </w:rPr>
        <w:t>enti</w:t>
      </w:r>
      <w:r>
        <w:rPr>
          <w:rFonts w:ascii="Times New Roman" w:hAnsi="Times New Roman"/>
          <w:color w:val="000000"/>
          <w:spacing w:val="37"/>
          <w:sz w:val="24"/>
          <w:szCs w:val="24"/>
        </w:rPr>
        <w:t xml:space="preserve"> </w:t>
      </w:r>
      <w:r>
        <w:rPr>
          <w:rFonts w:ascii="Times New Roman" w:hAnsi="Times New Roman"/>
          <w:color w:val="000000"/>
          <w:sz w:val="24"/>
          <w:szCs w:val="24"/>
        </w:rPr>
        <w:t>a</w:t>
      </w:r>
      <w:r>
        <w:rPr>
          <w:rFonts w:ascii="Times New Roman" w:hAnsi="Times New Roman"/>
          <w:color w:val="000000"/>
          <w:spacing w:val="37"/>
          <w:sz w:val="24"/>
          <w:szCs w:val="24"/>
        </w:rPr>
        <w:t xml:space="preserve"> </w:t>
      </w:r>
      <w:r>
        <w:rPr>
          <w:rFonts w:ascii="Times New Roman" w:hAnsi="Times New Roman"/>
          <w:color w:val="000000"/>
          <w:sz w:val="24"/>
          <w:szCs w:val="24"/>
        </w:rPr>
        <w:t>carico</w:t>
      </w:r>
      <w:r>
        <w:rPr>
          <w:rFonts w:ascii="Times New Roman" w:hAnsi="Times New Roman"/>
          <w:color w:val="000000"/>
          <w:spacing w:val="37"/>
          <w:sz w:val="24"/>
          <w:szCs w:val="24"/>
        </w:rPr>
        <w:t xml:space="preserve"> </w:t>
      </w:r>
      <w:r>
        <w:rPr>
          <w:rFonts w:ascii="Times New Roman" w:hAnsi="Times New Roman"/>
          <w:color w:val="000000"/>
          <w:sz w:val="24"/>
          <w:szCs w:val="24"/>
        </w:rPr>
        <w:t>che</w:t>
      </w:r>
      <w:r>
        <w:rPr>
          <w:rFonts w:ascii="Times New Roman" w:hAnsi="Times New Roman"/>
          <w:color w:val="000000"/>
          <w:spacing w:val="37"/>
          <w:sz w:val="24"/>
          <w:szCs w:val="24"/>
        </w:rPr>
        <w:t xml:space="preserve"> </w:t>
      </w:r>
      <w:r>
        <w:rPr>
          <w:rFonts w:ascii="Times New Roman" w:hAnsi="Times New Roman"/>
          <w:color w:val="000000"/>
          <w:sz w:val="24"/>
          <w:szCs w:val="24"/>
        </w:rPr>
        <w:t>con</w:t>
      </w:r>
      <w:r>
        <w:rPr>
          <w:rFonts w:ascii="Times New Roman" w:hAnsi="Times New Roman"/>
          <w:color w:val="000000"/>
          <w:spacing w:val="37"/>
          <w:sz w:val="24"/>
          <w:szCs w:val="24"/>
        </w:rPr>
        <w:t xml:space="preserve"> </w:t>
      </w:r>
      <w:r>
        <w:rPr>
          <w:rFonts w:ascii="Times New Roman" w:hAnsi="Times New Roman"/>
          <w:color w:val="000000"/>
          <w:sz w:val="24"/>
          <w:szCs w:val="24"/>
        </w:rPr>
        <w:t>lui</w:t>
      </w:r>
      <w:r>
        <w:rPr>
          <w:rFonts w:ascii="Times New Roman" w:hAnsi="Times New Roman"/>
          <w:color w:val="000000"/>
          <w:spacing w:val="37"/>
          <w:sz w:val="24"/>
          <w:szCs w:val="24"/>
        </w:rPr>
        <w:t xml:space="preserve"> </w:t>
      </w:r>
      <w:r>
        <w:rPr>
          <w:rFonts w:ascii="Times New Roman" w:hAnsi="Times New Roman"/>
          <w:color w:val="000000"/>
          <w:sz w:val="24"/>
          <w:szCs w:val="24"/>
        </w:rPr>
        <w:t>si trasferiscan</w:t>
      </w:r>
      <w:r>
        <w:rPr>
          <w:rFonts w:ascii="Times New Roman" w:hAnsi="Times New Roman"/>
          <w:color w:val="000000"/>
          <w:spacing w:val="-1"/>
          <w:sz w:val="24"/>
          <w:szCs w:val="24"/>
        </w:rPr>
        <w:t>o</w:t>
      </w:r>
      <w:r>
        <w:rPr>
          <w:rFonts w:ascii="Times New Roman" w:hAnsi="Times New Roman"/>
          <w:color w:val="000000"/>
          <w:sz w:val="24"/>
          <w:szCs w:val="24"/>
        </w:rPr>
        <w:t>.</w:t>
      </w:r>
    </w:p>
    <w:p w:rsidR="008D5A6C" w:rsidRDefault="008D5A6C">
      <w:pPr>
        <w:widowControl w:val="0"/>
        <w:autoSpaceDE w:val="0"/>
        <w:autoSpaceDN w:val="0"/>
        <w:adjustRightInd w:val="0"/>
        <w:spacing w:after="0" w:line="273" w:lineRule="exact"/>
        <w:ind w:left="114" w:right="-20"/>
        <w:rPr>
          <w:rFonts w:ascii="Times New Roman" w:hAnsi="Times New Roman"/>
          <w:color w:val="000000"/>
          <w:sz w:val="24"/>
          <w:szCs w:val="24"/>
        </w:rPr>
      </w:pPr>
      <w:r>
        <w:rPr>
          <w:rFonts w:ascii="Times New Roman" w:hAnsi="Times New Roman"/>
          <w:color w:val="000000"/>
          <w:sz w:val="24"/>
          <w:szCs w:val="24"/>
        </w:rPr>
        <w:t>7.</w:t>
      </w:r>
      <w:r>
        <w:rPr>
          <w:rFonts w:ascii="Times New Roman" w:hAnsi="Times New Roman"/>
          <w:color w:val="000000"/>
          <w:spacing w:val="43"/>
          <w:sz w:val="24"/>
          <w:szCs w:val="24"/>
        </w:rPr>
        <w:t xml:space="preserve"> </w:t>
      </w:r>
      <w:r>
        <w:rPr>
          <w:rFonts w:ascii="Times New Roman" w:hAnsi="Times New Roman"/>
          <w:color w:val="000000"/>
          <w:sz w:val="24"/>
          <w:szCs w:val="24"/>
        </w:rPr>
        <w:t>Il te</w:t>
      </w:r>
      <w:r>
        <w:rPr>
          <w:rFonts w:ascii="Times New Roman" w:hAnsi="Times New Roman"/>
          <w:color w:val="000000"/>
          <w:spacing w:val="-2"/>
          <w:sz w:val="24"/>
          <w:szCs w:val="24"/>
        </w:rPr>
        <w:t>m</w:t>
      </w:r>
      <w:r>
        <w:rPr>
          <w:rFonts w:ascii="Times New Roman" w:hAnsi="Times New Roman"/>
          <w:color w:val="000000"/>
          <w:sz w:val="24"/>
          <w:szCs w:val="24"/>
        </w:rPr>
        <w:t xml:space="preserve">po </w:t>
      </w:r>
      <w:r>
        <w:rPr>
          <w:rFonts w:ascii="Times New Roman" w:hAnsi="Times New Roman"/>
          <w:color w:val="000000"/>
          <w:spacing w:val="-2"/>
          <w:sz w:val="24"/>
          <w:szCs w:val="24"/>
        </w:rPr>
        <w:t>m</w:t>
      </w:r>
      <w:r>
        <w:rPr>
          <w:rFonts w:ascii="Times New Roman" w:hAnsi="Times New Roman"/>
          <w:color w:val="000000"/>
          <w:spacing w:val="2"/>
          <w:sz w:val="24"/>
          <w:szCs w:val="24"/>
        </w:rPr>
        <w:t>i</w:t>
      </w:r>
      <w:r>
        <w:rPr>
          <w:rFonts w:ascii="Times New Roman" w:hAnsi="Times New Roman"/>
          <w:color w:val="000000"/>
          <w:sz w:val="24"/>
          <w:szCs w:val="24"/>
        </w:rPr>
        <w:t>ni</w:t>
      </w:r>
      <w:r>
        <w:rPr>
          <w:rFonts w:ascii="Times New Roman" w:hAnsi="Times New Roman"/>
          <w:color w:val="000000"/>
          <w:spacing w:val="-2"/>
          <w:sz w:val="24"/>
          <w:szCs w:val="24"/>
        </w:rPr>
        <w:t>m</w:t>
      </w:r>
      <w:r>
        <w:rPr>
          <w:rFonts w:ascii="Times New Roman" w:hAnsi="Times New Roman"/>
          <w:color w:val="000000"/>
          <w:sz w:val="24"/>
          <w:szCs w:val="24"/>
        </w:rPr>
        <w:t>o co</w:t>
      </w:r>
      <w:r>
        <w:rPr>
          <w:rFonts w:ascii="Times New Roman" w:hAnsi="Times New Roman"/>
          <w:color w:val="000000"/>
          <w:spacing w:val="-2"/>
          <w:sz w:val="24"/>
          <w:szCs w:val="24"/>
        </w:rPr>
        <w:t>m</w:t>
      </w:r>
      <w:r>
        <w:rPr>
          <w:rFonts w:ascii="Times New Roman" w:hAnsi="Times New Roman"/>
          <w:color w:val="000000"/>
          <w:sz w:val="24"/>
          <w:szCs w:val="24"/>
        </w:rPr>
        <w:t>putabile per</w:t>
      </w:r>
      <w:r>
        <w:rPr>
          <w:rFonts w:ascii="Times New Roman" w:hAnsi="Times New Roman"/>
          <w:color w:val="000000"/>
          <w:spacing w:val="-1"/>
          <w:sz w:val="24"/>
          <w:szCs w:val="24"/>
        </w:rPr>
        <w:t xml:space="preserve"> </w:t>
      </w:r>
      <w:r>
        <w:rPr>
          <w:rFonts w:ascii="Times New Roman" w:hAnsi="Times New Roman"/>
          <w:color w:val="000000"/>
          <w:sz w:val="24"/>
          <w:szCs w:val="24"/>
        </w:rPr>
        <w:t>il</w:t>
      </w:r>
      <w:r>
        <w:rPr>
          <w:rFonts w:ascii="Times New Roman" w:hAnsi="Times New Roman"/>
          <w:color w:val="000000"/>
          <w:spacing w:val="-1"/>
          <w:sz w:val="24"/>
          <w:szCs w:val="24"/>
        </w:rPr>
        <w:t xml:space="preserve"> </w:t>
      </w:r>
      <w:r>
        <w:rPr>
          <w:rFonts w:ascii="Times New Roman" w:hAnsi="Times New Roman"/>
          <w:color w:val="000000"/>
          <w:sz w:val="24"/>
          <w:szCs w:val="24"/>
        </w:rPr>
        <w:t>viaggio è fi</w:t>
      </w:r>
      <w:r>
        <w:rPr>
          <w:rFonts w:ascii="Times New Roman" w:hAnsi="Times New Roman"/>
          <w:color w:val="000000"/>
          <w:spacing w:val="-1"/>
          <w:sz w:val="24"/>
          <w:szCs w:val="24"/>
        </w:rPr>
        <w:t>s</w:t>
      </w:r>
      <w:r>
        <w:rPr>
          <w:rFonts w:ascii="Times New Roman" w:hAnsi="Times New Roman"/>
          <w:color w:val="000000"/>
          <w:sz w:val="24"/>
          <w:szCs w:val="24"/>
        </w:rPr>
        <w:t xml:space="preserve">sato in </w:t>
      </w:r>
      <w:r>
        <w:rPr>
          <w:rFonts w:ascii="Times New Roman" w:hAnsi="Times New Roman"/>
          <w:color w:val="000000"/>
          <w:spacing w:val="-2"/>
          <w:sz w:val="24"/>
          <w:szCs w:val="24"/>
        </w:rPr>
        <w:t>m</w:t>
      </w:r>
      <w:r>
        <w:rPr>
          <w:rFonts w:ascii="Times New Roman" w:hAnsi="Times New Roman"/>
          <w:color w:val="000000"/>
          <w:sz w:val="24"/>
          <w:szCs w:val="24"/>
        </w:rPr>
        <w:t xml:space="preserve">ezza </w:t>
      </w:r>
      <w:r>
        <w:rPr>
          <w:rFonts w:ascii="Times New Roman" w:hAnsi="Times New Roman"/>
          <w:color w:val="000000"/>
          <w:spacing w:val="-3"/>
          <w:sz w:val="24"/>
          <w:szCs w:val="24"/>
        </w:rPr>
        <w:t>g</w:t>
      </w:r>
      <w:r>
        <w:rPr>
          <w:rFonts w:ascii="Times New Roman" w:hAnsi="Times New Roman"/>
          <w:color w:val="000000"/>
          <w:sz w:val="24"/>
          <w:szCs w:val="24"/>
        </w:rPr>
        <w:t>iorn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p>
    <w:p w:rsidR="008D5A6C" w:rsidRDefault="008D5A6C">
      <w:pPr>
        <w:widowControl w:val="0"/>
        <w:autoSpaceDE w:val="0"/>
        <w:autoSpaceDN w:val="0"/>
        <w:adjustRightInd w:val="0"/>
        <w:spacing w:after="0" w:line="240" w:lineRule="auto"/>
        <w:ind w:left="397" w:right="49" w:hanging="283"/>
        <w:jc w:val="both"/>
        <w:rPr>
          <w:rFonts w:ascii="Times New Roman" w:hAnsi="Times New Roman"/>
          <w:color w:val="000000"/>
          <w:sz w:val="24"/>
          <w:szCs w:val="24"/>
        </w:rPr>
      </w:pPr>
      <w:r>
        <w:rPr>
          <w:rFonts w:ascii="Times New Roman" w:hAnsi="Times New Roman"/>
          <w:color w:val="000000"/>
          <w:sz w:val="24"/>
          <w:szCs w:val="24"/>
        </w:rPr>
        <w:t xml:space="preserve">8. </w:t>
      </w:r>
      <w:r>
        <w:rPr>
          <w:rFonts w:ascii="Times New Roman" w:hAnsi="Times New Roman"/>
          <w:color w:val="000000"/>
          <w:spacing w:val="-1"/>
          <w:sz w:val="24"/>
          <w:szCs w:val="24"/>
        </w:rPr>
        <w:t>Q</w:t>
      </w:r>
      <w:r>
        <w:rPr>
          <w:rFonts w:ascii="Times New Roman" w:hAnsi="Times New Roman"/>
          <w:color w:val="000000"/>
          <w:sz w:val="24"/>
          <w:szCs w:val="24"/>
        </w:rPr>
        <w:t>ua</w:t>
      </w:r>
      <w:r>
        <w:rPr>
          <w:rFonts w:ascii="Times New Roman" w:hAnsi="Times New Roman"/>
          <w:color w:val="000000"/>
          <w:spacing w:val="1"/>
          <w:sz w:val="24"/>
          <w:szCs w:val="24"/>
        </w:rPr>
        <w:t>l</w:t>
      </w:r>
      <w:r>
        <w:rPr>
          <w:rFonts w:ascii="Times New Roman" w:hAnsi="Times New Roman"/>
          <w:color w:val="000000"/>
          <w:sz w:val="24"/>
          <w:szCs w:val="24"/>
        </w:rPr>
        <w:t>ora,</w:t>
      </w:r>
      <w:r>
        <w:rPr>
          <w:rFonts w:ascii="Times New Roman" w:hAnsi="Times New Roman"/>
          <w:color w:val="000000"/>
          <w:spacing w:val="2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ff</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l</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ras</w:t>
      </w:r>
      <w:r>
        <w:rPr>
          <w:rFonts w:ascii="Times New Roman" w:hAnsi="Times New Roman"/>
          <w:color w:val="000000"/>
          <w:spacing w:val="-1"/>
          <w:sz w:val="24"/>
          <w:szCs w:val="24"/>
        </w:rPr>
        <w:t>f</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2"/>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z w:val="24"/>
          <w:szCs w:val="24"/>
        </w:rPr>
        <w:t>per</w:t>
      </w:r>
      <w:r>
        <w:rPr>
          <w:rFonts w:ascii="Times New Roman" w:hAnsi="Times New Roman"/>
          <w:color w:val="000000"/>
          <w:spacing w:val="27"/>
          <w:sz w:val="24"/>
          <w:szCs w:val="24"/>
        </w:rPr>
        <w:t xml:space="preserve"> </w:t>
      </w:r>
      <w:r>
        <w:rPr>
          <w:rFonts w:ascii="Times New Roman" w:hAnsi="Times New Roman"/>
          <w:color w:val="000000"/>
          <w:sz w:val="24"/>
          <w:szCs w:val="24"/>
        </w:rPr>
        <w:t>i</w:t>
      </w:r>
      <w:r>
        <w:rPr>
          <w:rFonts w:ascii="Times New Roman" w:hAnsi="Times New Roman"/>
          <w:color w:val="000000"/>
          <w:spacing w:val="2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o</w:t>
      </w:r>
      <w:r>
        <w:rPr>
          <w:rFonts w:ascii="Times New Roman" w:hAnsi="Times New Roman"/>
          <w:color w:val="000000"/>
          <w:spacing w:val="1"/>
          <w:sz w:val="24"/>
          <w:szCs w:val="24"/>
        </w:rPr>
        <w:t>ti</w:t>
      </w:r>
      <w:r>
        <w:rPr>
          <w:rFonts w:ascii="Times New Roman" w:hAnsi="Times New Roman"/>
          <w:color w:val="000000"/>
          <w:sz w:val="24"/>
          <w:szCs w:val="24"/>
        </w:rPr>
        <w:t>vi</w:t>
      </w:r>
      <w:r>
        <w:rPr>
          <w:rFonts w:ascii="Times New Roman" w:hAnsi="Times New Roman"/>
          <w:color w:val="000000"/>
          <w:spacing w:val="28"/>
          <w:sz w:val="24"/>
          <w:szCs w:val="24"/>
        </w:rPr>
        <w:t xml:space="preserve"> </w:t>
      </w:r>
      <w:r>
        <w:rPr>
          <w:rFonts w:ascii="Times New Roman" w:hAnsi="Times New Roman"/>
          <w:color w:val="000000"/>
          <w:sz w:val="24"/>
          <w:szCs w:val="24"/>
        </w:rPr>
        <w:t>di</w:t>
      </w:r>
      <w:r>
        <w:rPr>
          <w:rFonts w:ascii="Times New Roman" w:hAnsi="Times New Roman"/>
          <w:color w:val="000000"/>
          <w:spacing w:val="27"/>
          <w:sz w:val="24"/>
          <w:szCs w:val="24"/>
        </w:rPr>
        <w:t xml:space="preserve"> </w:t>
      </w:r>
      <w:r>
        <w:rPr>
          <w:rFonts w:ascii="Times New Roman" w:hAnsi="Times New Roman"/>
          <w:color w:val="000000"/>
          <w:spacing w:val="-1"/>
          <w:sz w:val="24"/>
          <w:szCs w:val="24"/>
        </w:rPr>
        <w:t>c</w:t>
      </w:r>
      <w:r>
        <w:rPr>
          <w:rFonts w:ascii="Times New Roman" w:hAnsi="Times New Roman"/>
          <w:color w:val="000000"/>
          <w:sz w:val="24"/>
          <w:szCs w:val="24"/>
        </w:rPr>
        <w:t>ui</w:t>
      </w:r>
      <w:r>
        <w:rPr>
          <w:rFonts w:ascii="Times New Roman" w:hAnsi="Times New Roman"/>
          <w:color w:val="000000"/>
          <w:spacing w:val="28"/>
          <w:sz w:val="24"/>
          <w:szCs w:val="24"/>
        </w:rPr>
        <w:t xml:space="preserve"> </w:t>
      </w:r>
      <w:r>
        <w:rPr>
          <w:rFonts w:ascii="Times New Roman" w:hAnsi="Times New Roman"/>
          <w:color w:val="000000"/>
          <w:sz w:val="24"/>
          <w:szCs w:val="24"/>
        </w:rPr>
        <w:t>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unto</w:t>
      </w:r>
      <w:r>
        <w:rPr>
          <w:rFonts w:ascii="Times New Roman" w:hAnsi="Times New Roman"/>
          <w:color w:val="000000"/>
          <w:spacing w:val="28"/>
          <w:sz w:val="24"/>
          <w:szCs w:val="24"/>
        </w:rPr>
        <w:t xml:space="preserve"> </w:t>
      </w:r>
      <w:r>
        <w:rPr>
          <w:rFonts w:ascii="Times New Roman" w:hAnsi="Times New Roman"/>
          <w:color w:val="000000"/>
          <w:sz w:val="24"/>
          <w:szCs w:val="24"/>
        </w:rPr>
        <w:t>1,</w:t>
      </w:r>
      <w:r>
        <w:rPr>
          <w:rFonts w:ascii="Times New Roman" w:hAnsi="Times New Roman"/>
          <w:color w:val="000000"/>
          <w:spacing w:val="28"/>
          <w:sz w:val="24"/>
          <w:szCs w:val="24"/>
        </w:rPr>
        <w:t xml:space="preserve"> </w:t>
      </w:r>
      <w:r>
        <w:rPr>
          <w:rFonts w:ascii="Times New Roman" w:hAnsi="Times New Roman"/>
          <w:color w:val="000000"/>
          <w:sz w:val="24"/>
          <w:szCs w:val="24"/>
        </w:rPr>
        <w:t>il</w:t>
      </w:r>
      <w:r>
        <w:rPr>
          <w:rFonts w:ascii="Times New Roman" w:hAnsi="Times New Roman"/>
          <w:color w:val="000000"/>
          <w:spacing w:val="2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avoratore</w:t>
      </w:r>
      <w:r>
        <w:rPr>
          <w:rFonts w:ascii="Times New Roman" w:hAnsi="Times New Roman"/>
          <w:color w:val="000000"/>
          <w:spacing w:val="28"/>
          <w:sz w:val="24"/>
          <w:szCs w:val="24"/>
        </w:rPr>
        <w:t xml:space="preserve"> </w:t>
      </w:r>
      <w:r>
        <w:rPr>
          <w:rFonts w:ascii="Times New Roman" w:hAnsi="Times New Roman"/>
          <w:color w:val="000000"/>
          <w:sz w:val="24"/>
          <w:szCs w:val="24"/>
        </w:rPr>
        <w:t>debba corrispondere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 xml:space="preserve"> </w:t>
      </w:r>
      <w:r>
        <w:rPr>
          <w:rFonts w:ascii="Times New Roman" w:hAnsi="Times New Roman"/>
          <w:color w:val="000000"/>
          <w:sz w:val="24"/>
          <w:szCs w:val="24"/>
        </w:rPr>
        <w:t>indennizzo</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nticipata risoluzione</w:t>
      </w:r>
      <w:r>
        <w:rPr>
          <w:rFonts w:ascii="Times New Roman" w:hAnsi="Times New Roman"/>
          <w:color w:val="000000"/>
          <w:spacing w:val="1"/>
          <w:sz w:val="24"/>
          <w:szCs w:val="24"/>
        </w:rPr>
        <w:t xml:space="preserve"> </w:t>
      </w:r>
      <w:r>
        <w:rPr>
          <w:rFonts w:ascii="Times New Roman" w:hAnsi="Times New Roman"/>
          <w:color w:val="000000"/>
          <w:sz w:val="24"/>
          <w:szCs w:val="24"/>
        </w:rPr>
        <w:t>del</w:t>
      </w:r>
      <w:r>
        <w:rPr>
          <w:rFonts w:ascii="Times New Roman" w:hAnsi="Times New Roman"/>
          <w:color w:val="000000"/>
          <w:spacing w:val="1"/>
          <w:sz w:val="24"/>
          <w:szCs w:val="24"/>
        </w:rPr>
        <w:t xml:space="preserve"> </w:t>
      </w:r>
      <w:r>
        <w:rPr>
          <w:rFonts w:ascii="Times New Roman" w:hAnsi="Times New Roman"/>
          <w:color w:val="000000"/>
          <w:sz w:val="24"/>
          <w:szCs w:val="24"/>
        </w:rPr>
        <w:t>contr</w:t>
      </w:r>
      <w:r>
        <w:rPr>
          <w:rFonts w:ascii="Times New Roman" w:hAnsi="Times New Roman"/>
          <w:color w:val="000000"/>
          <w:spacing w:val="-1"/>
          <w:sz w:val="24"/>
          <w:szCs w:val="24"/>
        </w:rPr>
        <w:t>a</w:t>
      </w:r>
      <w:r>
        <w:rPr>
          <w:rFonts w:ascii="Times New Roman" w:hAnsi="Times New Roman"/>
          <w:color w:val="000000"/>
          <w:sz w:val="24"/>
          <w:szCs w:val="24"/>
        </w:rPr>
        <w:t>tto di</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ff</w:t>
      </w:r>
      <w:r>
        <w:rPr>
          <w:rFonts w:ascii="Times New Roman" w:hAnsi="Times New Roman"/>
          <w:color w:val="000000"/>
          <w:sz w:val="24"/>
          <w:szCs w:val="24"/>
        </w:rPr>
        <w:t>itto,</w:t>
      </w:r>
      <w:r>
        <w:rPr>
          <w:rFonts w:ascii="Times New Roman" w:hAnsi="Times New Roman"/>
          <w:color w:val="000000"/>
          <w:spacing w:val="1"/>
          <w:sz w:val="24"/>
          <w:szCs w:val="24"/>
        </w:rPr>
        <w:t xml:space="preserve"> </w:t>
      </w:r>
      <w:r>
        <w:rPr>
          <w:rFonts w:ascii="Times New Roman" w:hAnsi="Times New Roman"/>
          <w:color w:val="000000"/>
          <w:spacing w:val="-1"/>
          <w:sz w:val="24"/>
          <w:szCs w:val="24"/>
        </w:rPr>
        <w:t>r</w:t>
      </w:r>
      <w:r>
        <w:rPr>
          <w:rFonts w:ascii="Times New Roman" w:hAnsi="Times New Roman"/>
          <w:color w:val="000000"/>
          <w:sz w:val="24"/>
          <w:szCs w:val="24"/>
        </w:rPr>
        <w:t>egolar</w:t>
      </w:r>
      <w:r>
        <w:rPr>
          <w:rFonts w:ascii="Times New Roman" w:hAnsi="Times New Roman"/>
          <w:color w:val="000000"/>
          <w:spacing w:val="-2"/>
          <w:sz w:val="24"/>
          <w:szCs w:val="24"/>
        </w:rPr>
        <w:t>m</w:t>
      </w:r>
      <w:r>
        <w:rPr>
          <w:rFonts w:ascii="Times New Roman" w:hAnsi="Times New Roman"/>
          <w:color w:val="000000"/>
          <w:sz w:val="24"/>
          <w:szCs w:val="24"/>
        </w:rPr>
        <w:t>ente regi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rato</w:t>
      </w:r>
      <w:r>
        <w:rPr>
          <w:rFonts w:ascii="Times New Roman" w:hAnsi="Times New Roman"/>
          <w:color w:val="000000"/>
          <w:spacing w:val="1"/>
          <w:sz w:val="24"/>
          <w:szCs w:val="24"/>
        </w:rPr>
        <w:t xml:space="preserve"> </w:t>
      </w:r>
      <w:r>
        <w:rPr>
          <w:rFonts w:ascii="Times New Roman" w:hAnsi="Times New Roman"/>
          <w:color w:val="000000"/>
          <w:sz w:val="24"/>
          <w:szCs w:val="24"/>
        </w:rPr>
        <w:t>precedente</w:t>
      </w:r>
      <w:r>
        <w:rPr>
          <w:rFonts w:ascii="Times New Roman" w:hAnsi="Times New Roman"/>
          <w:color w:val="000000"/>
          <w:spacing w:val="-2"/>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nte</w:t>
      </w:r>
      <w:r>
        <w:rPr>
          <w:rFonts w:ascii="Times New Roman" w:hAnsi="Times New Roman"/>
          <w:color w:val="000000"/>
          <w:spacing w:val="1"/>
          <w:sz w:val="24"/>
          <w:szCs w:val="24"/>
        </w:rPr>
        <w:t xml:space="preserve"> </w:t>
      </w:r>
      <w:r>
        <w:rPr>
          <w:rFonts w:ascii="Times New Roman" w:hAnsi="Times New Roman"/>
          <w:color w:val="000000"/>
          <w:sz w:val="24"/>
          <w:szCs w:val="24"/>
        </w:rPr>
        <w:t>alla c</w:t>
      </w:r>
      <w:r>
        <w:rPr>
          <w:rFonts w:ascii="Times New Roman" w:hAnsi="Times New Roman"/>
          <w:color w:val="000000"/>
          <w:spacing w:val="-1"/>
          <w:sz w:val="24"/>
          <w:szCs w:val="24"/>
        </w:rPr>
        <w:t>om</w:t>
      </w:r>
      <w:r>
        <w:rPr>
          <w:rFonts w:ascii="Times New Roman" w:hAnsi="Times New Roman"/>
          <w:color w:val="000000"/>
          <w:sz w:val="24"/>
          <w:szCs w:val="24"/>
        </w:rPr>
        <w:t>unicazione</w:t>
      </w:r>
      <w:r>
        <w:rPr>
          <w:rFonts w:ascii="Times New Roman" w:hAnsi="Times New Roman"/>
          <w:color w:val="000000"/>
          <w:spacing w:val="1"/>
          <w:sz w:val="24"/>
          <w:szCs w:val="24"/>
        </w:rPr>
        <w:t xml:space="preserve"> </w:t>
      </w:r>
      <w:r>
        <w:rPr>
          <w:rFonts w:ascii="Times New Roman" w:hAnsi="Times New Roman"/>
          <w:color w:val="000000"/>
          <w:sz w:val="24"/>
          <w:szCs w:val="24"/>
        </w:rPr>
        <w:t>del</w:t>
      </w:r>
      <w:r>
        <w:rPr>
          <w:rFonts w:ascii="Times New Roman" w:hAnsi="Times New Roman"/>
          <w:color w:val="000000"/>
          <w:spacing w:val="1"/>
          <w:sz w:val="24"/>
          <w:szCs w:val="24"/>
        </w:rPr>
        <w:t xml:space="preserve"> t</w:t>
      </w:r>
      <w:r>
        <w:rPr>
          <w:rFonts w:ascii="Times New Roman" w:hAnsi="Times New Roman"/>
          <w:color w:val="000000"/>
          <w:sz w:val="24"/>
          <w:szCs w:val="24"/>
        </w:rPr>
        <w:t>rasferi</w:t>
      </w:r>
      <w:r>
        <w:rPr>
          <w:rFonts w:ascii="Times New Roman" w:hAnsi="Times New Roman"/>
          <w:color w:val="000000"/>
          <w:spacing w:val="-2"/>
          <w:sz w:val="24"/>
          <w:szCs w:val="24"/>
        </w:rPr>
        <w:t>m</w:t>
      </w:r>
      <w:r>
        <w:rPr>
          <w:rFonts w:ascii="Times New Roman" w:hAnsi="Times New Roman"/>
          <w:color w:val="000000"/>
          <w:sz w:val="24"/>
          <w:szCs w:val="24"/>
        </w:rPr>
        <w:t>ent</w:t>
      </w:r>
      <w:r>
        <w:rPr>
          <w:rFonts w:ascii="Times New Roman" w:hAnsi="Times New Roman"/>
          <w:color w:val="000000"/>
          <w:spacing w:val="-1"/>
          <w:sz w:val="24"/>
          <w:szCs w:val="24"/>
        </w:rPr>
        <w:t>o</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ha</w:t>
      </w:r>
      <w:r>
        <w:rPr>
          <w:rFonts w:ascii="Times New Roman" w:hAnsi="Times New Roman"/>
          <w:color w:val="000000"/>
          <w:spacing w:val="1"/>
          <w:sz w:val="24"/>
          <w:szCs w:val="24"/>
        </w:rPr>
        <w:t xml:space="preserve"> d</w:t>
      </w:r>
      <w:r>
        <w:rPr>
          <w:rFonts w:ascii="Times New Roman" w:hAnsi="Times New Roman"/>
          <w:color w:val="000000"/>
          <w:sz w:val="24"/>
          <w:szCs w:val="24"/>
        </w:rPr>
        <w:t>iritto</w:t>
      </w:r>
      <w:r>
        <w:rPr>
          <w:rFonts w:ascii="Times New Roman" w:hAnsi="Times New Roman"/>
          <w:color w:val="000000"/>
          <w:spacing w:val="1"/>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ri</w:t>
      </w:r>
      <w:r>
        <w:rPr>
          <w:rFonts w:ascii="Times New Roman" w:hAnsi="Times New Roman"/>
          <w:color w:val="000000"/>
          <w:spacing w:val="-2"/>
          <w:sz w:val="24"/>
          <w:szCs w:val="24"/>
        </w:rPr>
        <w:t>m</w:t>
      </w:r>
      <w:r>
        <w:rPr>
          <w:rFonts w:ascii="Times New Roman" w:hAnsi="Times New Roman"/>
          <w:color w:val="000000"/>
          <w:sz w:val="24"/>
          <w:szCs w:val="24"/>
        </w:rPr>
        <w:t>borso</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z w:val="24"/>
          <w:szCs w:val="24"/>
        </w:rPr>
        <w:t>t</w:t>
      </w:r>
      <w:r>
        <w:rPr>
          <w:rFonts w:ascii="Times New Roman" w:hAnsi="Times New Roman"/>
          <w:color w:val="000000"/>
          <w:spacing w:val="-1"/>
          <w:sz w:val="24"/>
          <w:szCs w:val="24"/>
        </w:rPr>
        <w:t>a</w:t>
      </w:r>
      <w:r>
        <w:rPr>
          <w:rFonts w:ascii="Times New Roman" w:hAnsi="Times New Roman"/>
          <w:color w:val="000000"/>
          <w:sz w:val="24"/>
          <w:szCs w:val="24"/>
        </w:rPr>
        <w:t xml:space="preserve">le indennizzo fino alla concorrenza di un </w:t>
      </w:r>
      <w:r>
        <w:rPr>
          <w:rFonts w:ascii="Times New Roman" w:hAnsi="Times New Roman"/>
          <w:color w:val="000000"/>
          <w:spacing w:val="-2"/>
          <w:sz w:val="24"/>
          <w:szCs w:val="24"/>
        </w:rPr>
        <w:t>m</w:t>
      </w:r>
      <w:r>
        <w:rPr>
          <w:rFonts w:ascii="Times New Roman" w:hAnsi="Times New Roman"/>
          <w:color w:val="000000"/>
          <w:sz w:val="24"/>
          <w:szCs w:val="24"/>
        </w:rPr>
        <w:t>assi</w:t>
      </w:r>
      <w:r>
        <w:rPr>
          <w:rFonts w:ascii="Times New Roman" w:hAnsi="Times New Roman"/>
          <w:color w:val="000000"/>
          <w:spacing w:val="-2"/>
          <w:sz w:val="24"/>
          <w:szCs w:val="24"/>
        </w:rPr>
        <w:t>m</w:t>
      </w:r>
      <w:r>
        <w:rPr>
          <w:rFonts w:ascii="Times New Roman" w:hAnsi="Times New Roman"/>
          <w:color w:val="000000"/>
          <w:sz w:val="24"/>
          <w:szCs w:val="24"/>
        </w:rPr>
        <w:t xml:space="preserve">o di sei </w:t>
      </w:r>
      <w:r>
        <w:rPr>
          <w:rFonts w:ascii="Times New Roman" w:hAnsi="Times New Roman"/>
          <w:color w:val="000000"/>
          <w:spacing w:val="-2"/>
          <w:sz w:val="24"/>
          <w:szCs w:val="24"/>
        </w:rPr>
        <w:t>m</w:t>
      </w:r>
      <w:r>
        <w:rPr>
          <w:rFonts w:ascii="Times New Roman" w:hAnsi="Times New Roman"/>
          <w:color w:val="000000"/>
          <w:sz w:val="24"/>
          <w:szCs w:val="24"/>
        </w:rPr>
        <w:t xml:space="preserve">esi di </w:t>
      </w:r>
      <w:r>
        <w:rPr>
          <w:rFonts w:ascii="Times New Roman" w:hAnsi="Times New Roman"/>
          <w:color w:val="000000"/>
          <w:spacing w:val="1"/>
          <w:sz w:val="24"/>
          <w:szCs w:val="24"/>
        </w:rPr>
        <w:t>p</w:t>
      </w:r>
      <w:r>
        <w:rPr>
          <w:rFonts w:ascii="Times New Roman" w:hAnsi="Times New Roman"/>
          <w:color w:val="000000"/>
          <w:sz w:val="24"/>
          <w:szCs w:val="24"/>
        </w:rPr>
        <w:t>igione.</w:t>
      </w:r>
    </w:p>
    <w:p w:rsidR="008D5A6C" w:rsidRDefault="008D5A6C">
      <w:pPr>
        <w:widowControl w:val="0"/>
        <w:autoSpaceDE w:val="0"/>
        <w:autoSpaceDN w:val="0"/>
        <w:adjustRightInd w:val="0"/>
        <w:spacing w:after="0" w:line="240" w:lineRule="auto"/>
        <w:ind w:left="397" w:right="50" w:hanging="283"/>
        <w:jc w:val="both"/>
        <w:rPr>
          <w:rFonts w:ascii="Times New Roman" w:hAnsi="Times New Roman"/>
          <w:color w:val="000000"/>
          <w:sz w:val="24"/>
          <w:szCs w:val="24"/>
        </w:rPr>
      </w:pPr>
      <w:r>
        <w:rPr>
          <w:rFonts w:ascii="Times New Roman" w:hAnsi="Times New Roman"/>
          <w:color w:val="000000"/>
          <w:sz w:val="24"/>
          <w:szCs w:val="24"/>
        </w:rPr>
        <w:t>9.</w:t>
      </w:r>
      <w:r>
        <w:rPr>
          <w:rFonts w:ascii="Times New Roman" w:hAnsi="Times New Roman"/>
          <w:color w:val="000000"/>
          <w:spacing w:val="43"/>
          <w:sz w:val="24"/>
          <w:szCs w:val="24"/>
        </w:rPr>
        <w:t xml:space="preserve"> </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avoratore</w:t>
      </w:r>
      <w:r>
        <w:rPr>
          <w:rFonts w:ascii="Times New Roman" w:hAnsi="Times New Roman"/>
          <w:color w:val="000000"/>
          <w:spacing w:val="5"/>
          <w:sz w:val="24"/>
          <w:szCs w:val="24"/>
        </w:rPr>
        <w:t xml:space="preserve"> </w:t>
      </w:r>
      <w:r>
        <w:rPr>
          <w:rFonts w:ascii="Times New Roman" w:hAnsi="Times New Roman"/>
          <w:color w:val="000000"/>
          <w:sz w:val="24"/>
          <w:szCs w:val="24"/>
        </w:rPr>
        <w:t>che</w:t>
      </w:r>
      <w:r>
        <w:rPr>
          <w:rFonts w:ascii="Times New Roman" w:hAnsi="Times New Roman"/>
          <w:color w:val="000000"/>
          <w:spacing w:val="5"/>
          <w:sz w:val="24"/>
          <w:szCs w:val="24"/>
        </w:rPr>
        <w:t xml:space="preserve"> </w:t>
      </w:r>
      <w:del w:id="182" w:author="Parisi, Carlo" w:date="2016-07-15T09:33:00Z">
        <w:r w:rsidR="00B462F9" w:rsidRPr="00B462F9" w:rsidDel="00AD485E">
          <w:rPr>
            <w:rFonts w:ascii="Times New Roman" w:hAnsi="Times New Roman"/>
            <w:color w:val="0070C0"/>
            <w:spacing w:val="5"/>
            <w:sz w:val="24"/>
            <w:szCs w:val="24"/>
          </w:rPr>
          <w:delText>si trasferisce</w:delText>
        </w:r>
        <w:r w:rsidR="00B462F9" w:rsidDel="00AD485E">
          <w:rPr>
            <w:rFonts w:ascii="Times New Roman" w:hAnsi="Times New Roman"/>
            <w:color w:val="000000"/>
            <w:spacing w:val="5"/>
            <w:sz w:val="24"/>
            <w:szCs w:val="24"/>
          </w:rPr>
          <w:delText xml:space="preserve"> </w:delText>
        </w:r>
      </w:del>
      <w:r w:rsidRPr="00AD485E">
        <w:rPr>
          <w:rFonts w:ascii="Times New Roman" w:hAnsi="Times New Roman"/>
          <w:color w:val="000000"/>
          <w:sz w:val="24"/>
          <w:szCs w:val="24"/>
        </w:rPr>
        <w:t>viene</w:t>
      </w:r>
      <w:r w:rsidRPr="00AD485E">
        <w:rPr>
          <w:rFonts w:ascii="Times New Roman" w:hAnsi="Times New Roman"/>
          <w:color w:val="000000"/>
          <w:spacing w:val="4"/>
          <w:sz w:val="24"/>
          <w:szCs w:val="24"/>
        </w:rPr>
        <w:t xml:space="preserve"> </w:t>
      </w:r>
      <w:r w:rsidRPr="00AD485E">
        <w:rPr>
          <w:rFonts w:ascii="Times New Roman" w:hAnsi="Times New Roman"/>
          <w:color w:val="000000"/>
          <w:sz w:val="24"/>
          <w:szCs w:val="24"/>
        </w:rPr>
        <w:t>trasferito</w:t>
      </w:r>
      <w:r>
        <w:rPr>
          <w:rFonts w:ascii="Times New Roman" w:hAnsi="Times New Roman"/>
          <w:color w:val="000000"/>
          <w:spacing w:val="5"/>
          <w:sz w:val="24"/>
          <w:szCs w:val="24"/>
        </w:rPr>
        <w:t xml:space="preserve"> </w:t>
      </w:r>
      <w:r>
        <w:rPr>
          <w:rFonts w:ascii="Times New Roman" w:hAnsi="Times New Roman"/>
          <w:color w:val="000000"/>
          <w:sz w:val="24"/>
          <w:szCs w:val="24"/>
        </w:rPr>
        <w:t>vengono</w:t>
      </w:r>
      <w:r>
        <w:rPr>
          <w:rFonts w:ascii="Times New Roman" w:hAnsi="Times New Roman"/>
          <w:color w:val="000000"/>
          <w:spacing w:val="5"/>
          <w:sz w:val="24"/>
          <w:szCs w:val="24"/>
        </w:rPr>
        <w:t xml:space="preserve"> </w:t>
      </w:r>
      <w:r>
        <w:rPr>
          <w:rFonts w:ascii="Times New Roman" w:hAnsi="Times New Roman"/>
          <w:color w:val="000000"/>
          <w:sz w:val="24"/>
          <w:szCs w:val="24"/>
        </w:rPr>
        <w:t>corrisposte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spese</w:t>
      </w:r>
      <w:r>
        <w:rPr>
          <w:rFonts w:ascii="Times New Roman" w:hAnsi="Times New Roman"/>
          <w:color w:val="000000"/>
          <w:spacing w:val="3"/>
          <w:sz w:val="24"/>
          <w:szCs w:val="24"/>
        </w:rPr>
        <w:t xml:space="preserve"> </w:t>
      </w:r>
      <w:r>
        <w:rPr>
          <w:rFonts w:ascii="Times New Roman" w:hAnsi="Times New Roman"/>
          <w:color w:val="000000"/>
          <w:sz w:val="24"/>
          <w:szCs w:val="24"/>
        </w:rPr>
        <w:t>di</w:t>
      </w:r>
      <w:r>
        <w:rPr>
          <w:rFonts w:ascii="Times New Roman" w:hAnsi="Times New Roman"/>
          <w:color w:val="000000"/>
          <w:spacing w:val="5"/>
          <w:sz w:val="24"/>
          <w:szCs w:val="24"/>
        </w:rPr>
        <w:t xml:space="preserve"> </w:t>
      </w:r>
      <w:r>
        <w:rPr>
          <w:rFonts w:ascii="Times New Roman" w:hAnsi="Times New Roman"/>
          <w:color w:val="000000"/>
          <w:sz w:val="24"/>
          <w:szCs w:val="24"/>
        </w:rPr>
        <w:t>viaggio</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5"/>
          <w:sz w:val="24"/>
          <w:szCs w:val="24"/>
        </w:rPr>
        <w:t xml:space="preserve"> </w:t>
      </w:r>
      <w:r>
        <w:rPr>
          <w:rFonts w:ascii="Times New Roman" w:hAnsi="Times New Roman"/>
          <w:color w:val="000000"/>
          <w:sz w:val="24"/>
          <w:szCs w:val="24"/>
        </w:rPr>
        <w:t>il</w:t>
      </w:r>
      <w:r>
        <w:rPr>
          <w:rFonts w:ascii="Times New Roman" w:hAnsi="Times New Roman"/>
          <w:color w:val="000000"/>
          <w:spacing w:val="4"/>
          <w:sz w:val="24"/>
          <w:szCs w:val="24"/>
        </w:rPr>
        <w:t xml:space="preserve"> </w:t>
      </w:r>
      <w:r>
        <w:rPr>
          <w:rFonts w:ascii="Times New Roman" w:hAnsi="Times New Roman"/>
          <w:color w:val="000000"/>
          <w:sz w:val="24"/>
          <w:szCs w:val="24"/>
        </w:rPr>
        <w:t>trasporto</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5"/>
          <w:sz w:val="24"/>
          <w:szCs w:val="24"/>
        </w:rPr>
        <w:t xml:space="preserve"> </w:t>
      </w:r>
      <w:r>
        <w:rPr>
          <w:rFonts w:ascii="Times New Roman" w:hAnsi="Times New Roman"/>
          <w:color w:val="000000"/>
          <w:sz w:val="24"/>
          <w:szCs w:val="24"/>
        </w:rPr>
        <w:t>sé</w:t>
      </w:r>
      <w:r>
        <w:rPr>
          <w:rFonts w:ascii="Times New Roman" w:hAnsi="Times New Roman"/>
          <w:color w:val="000000"/>
          <w:spacing w:val="5"/>
          <w:sz w:val="24"/>
          <w:szCs w:val="24"/>
        </w:rPr>
        <w:t xml:space="preserve"> </w:t>
      </w:r>
      <w:r>
        <w:rPr>
          <w:rFonts w:ascii="Times New Roman" w:hAnsi="Times New Roman"/>
          <w:color w:val="000000"/>
          <w:sz w:val="24"/>
          <w:szCs w:val="24"/>
        </w:rPr>
        <w:t>e per</w:t>
      </w:r>
      <w:r>
        <w:rPr>
          <w:rFonts w:ascii="Times New Roman" w:hAnsi="Times New Roman"/>
          <w:color w:val="000000"/>
          <w:spacing w:val="1"/>
          <w:sz w:val="24"/>
          <w:szCs w:val="24"/>
        </w:rPr>
        <w:t xml:space="preserve"> </w:t>
      </w:r>
      <w:r>
        <w:rPr>
          <w:rFonts w:ascii="Times New Roman" w:hAnsi="Times New Roman"/>
          <w:color w:val="000000"/>
          <w:sz w:val="24"/>
          <w:szCs w:val="24"/>
        </w:rPr>
        <w:t>le</w:t>
      </w:r>
      <w:r>
        <w:rPr>
          <w:rFonts w:ascii="Times New Roman" w:hAnsi="Times New Roman"/>
          <w:color w:val="000000"/>
          <w:spacing w:val="1"/>
          <w:sz w:val="24"/>
          <w:szCs w:val="24"/>
        </w:rPr>
        <w:t xml:space="preserve"> </w:t>
      </w:r>
      <w:r>
        <w:rPr>
          <w:rFonts w:ascii="Times New Roman" w:hAnsi="Times New Roman"/>
          <w:color w:val="000000"/>
          <w:sz w:val="24"/>
          <w:szCs w:val="24"/>
        </w:rPr>
        <w:t>persone</w:t>
      </w:r>
      <w:r>
        <w:rPr>
          <w:rFonts w:ascii="Times New Roman" w:hAnsi="Times New Roman"/>
          <w:color w:val="000000"/>
          <w:spacing w:val="1"/>
          <w:sz w:val="24"/>
          <w:szCs w:val="24"/>
        </w:rPr>
        <w:t xml:space="preserve"> </w:t>
      </w:r>
      <w:r>
        <w:rPr>
          <w:rFonts w:ascii="Times New Roman" w:hAnsi="Times New Roman"/>
          <w:color w:val="000000"/>
          <w:sz w:val="24"/>
          <w:szCs w:val="24"/>
        </w:rPr>
        <w:t>di</w:t>
      </w:r>
      <w:r>
        <w:rPr>
          <w:rFonts w:ascii="Times New Roman" w:hAnsi="Times New Roman"/>
          <w:color w:val="000000"/>
          <w:spacing w:val="1"/>
          <w:sz w:val="24"/>
          <w:szCs w:val="24"/>
        </w:rPr>
        <w:t xml:space="preserve"> </w:t>
      </w:r>
      <w:r>
        <w:rPr>
          <w:rFonts w:ascii="Times New Roman" w:hAnsi="Times New Roman"/>
          <w:color w:val="000000"/>
          <w:sz w:val="24"/>
          <w:szCs w:val="24"/>
        </w:rPr>
        <w:t>fa</w:t>
      </w:r>
      <w:r>
        <w:rPr>
          <w:rFonts w:ascii="Times New Roman" w:hAnsi="Times New Roman"/>
          <w:color w:val="000000"/>
          <w:spacing w:val="-2"/>
          <w:sz w:val="24"/>
          <w:szCs w:val="24"/>
        </w:rPr>
        <w:t>m</w:t>
      </w:r>
      <w:r>
        <w:rPr>
          <w:rFonts w:ascii="Times New Roman" w:hAnsi="Times New Roman"/>
          <w:color w:val="000000"/>
          <w:spacing w:val="1"/>
          <w:sz w:val="24"/>
          <w:szCs w:val="24"/>
        </w:rPr>
        <w:t>i</w:t>
      </w:r>
      <w:r>
        <w:rPr>
          <w:rFonts w:ascii="Times New Roman" w:hAnsi="Times New Roman"/>
          <w:color w:val="000000"/>
          <w:sz w:val="24"/>
          <w:szCs w:val="24"/>
        </w:rPr>
        <w:t>glia</w:t>
      </w:r>
      <w:r>
        <w:rPr>
          <w:rFonts w:ascii="Times New Roman" w:hAnsi="Times New Roman"/>
          <w:color w:val="000000"/>
          <w:spacing w:val="1"/>
          <w:sz w:val="24"/>
          <w:szCs w:val="24"/>
        </w:rPr>
        <w:t xml:space="preserve"> </w:t>
      </w:r>
      <w:r>
        <w:rPr>
          <w:rFonts w:ascii="Times New Roman" w:hAnsi="Times New Roman"/>
          <w:color w:val="000000"/>
          <w:sz w:val="24"/>
          <w:szCs w:val="24"/>
        </w:rPr>
        <w:t>conviventi</w:t>
      </w:r>
      <w:r>
        <w:rPr>
          <w:rFonts w:ascii="Times New Roman" w:hAnsi="Times New Roman"/>
          <w:color w:val="000000"/>
          <w:spacing w:val="1"/>
          <w:sz w:val="24"/>
          <w:szCs w:val="24"/>
        </w:rPr>
        <w:t xml:space="preserve"> </w:t>
      </w:r>
      <w:r>
        <w:rPr>
          <w:rFonts w:ascii="Times New Roman" w:hAnsi="Times New Roman"/>
          <w:color w:val="000000"/>
          <w:sz w:val="24"/>
          <w:szCs w:val="24"/>
        </w:rPr>
        <w:t>a carico 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 xml:space="preserve"> </w:t>
      </w:r>
      <w:r>
        <w:rPr>
          <w:rFonts w:ascii="Times New Roman" w:hAnsi="Times New Roman"/>
          <w:color w:val="000000"/>
          <w:sz w:val="24"/>
          <w:szCs w:val="24"/>
        </w:rPr>
        <w:t>gli</w:t>
      </w:r>
      <w:r>
        <w:rPr>
          <w:rFonts w:ascii="Times New Roman" w:hAnsi="Times New Roman"/>
          <w:color w:val="000000"/>
          <w:spacing w:val="1"/>
          <w:sz w:val="24"/>
          <w:szCs w:val="24"/>
        </w:rPr>
        <w:t xml:space="preserve"> </w:t>
      </w:r>
      <w:r>
        <w:rPr>
          <w:rFonts w:ascii="Times New Roman" w:hAnsi="Times New Roman"/>
          <w:color w:val="000000"/>
          <w:sz w:val="24"/>
          <w:szCs w:val="24"/>
        </w:rPr>
        <w:t>effet</w:t>
      </w:r>
      <w:r>
        <w:rPr>
          <w:rFonts w:ascii="Times New Roman" w:hAnsi="Times New Roman"/>
          <w:color w:val="000000"/>
          <w:spacing w:val="-2"/>
          <w:sz w:val="24"/>
          <w:szCs w:val="24"/>
        </w:rPr>
        <w:t>t</w:t>
      </w:r>
      <w:r>
        <w:rPr>
          <w:rFonts w:ascii="Times New Roman" w:hAnsi="Times New Roman"/>
          <w:color w:val="000000"/>
          <w:sz w:val="24"/>
          <w:szCs w:val="24"/>
        </w:rPr>
        <w:t>i</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2"/>
          <w:sz w:val="24"/>
          <w:szCs w:val="24"/>
        </w:rPr>
        <w:t>m</w:t>
      </w:r>
      <w:r>
        <w:rPr>
          <w:rFonts w:ascii="Times New Roman" w:hAnsi="Times New Roman"/>
          <w:color w:val="000000"/>
          <w:sz w:val="24"/>
          <w:szCs w:val="24"/>
        </w:rPr>
        <w:t>iliari (</w:t>
      </w:r>
      <w:r>
        <w:rPr>
          <w:rFonts w:ascii="Times New Roman" w:hAnsi="Times New Roman"/>
          <w:color w:val="000000"/>
          <w:spacing w:val="-2"/>
          <w:sz w:val="24"/>
          <w:szCs w:val="24"/>
        </w:rPr>
        <w:t>m</w:t>
      </w:r>
      <w:r>
        <w:rPr>
          <w:rFonts w:ascii="Times New Roman" w:hAnsi="Times New Roman"/>
          <w:color w:val="000000"/>
          <w:sz w:val="24"/>
          <w:szCs w:val="24"/>
        </w:rPr>
        <w:t>obili,</w:t>
      </w:r>
      <w:r>
        <w:rPr>
          <w:rFonts w:ascii="Times New Roman" w:hAnsi="Times New Roman"/>
          <w:color w:val="000000"/>
          <w:spacing w:val="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g</w:t>
      </w:r>
      <w:r>
        <w:rPr>
          <w:rFonts w:ascii="Times New Roman" w:hAnsi="Times New Roman"/>
          <w:color w:val="000000"/>
          <w:sz w:val="24"/>
          <w:szCs w:val="24"/>
        </w:rPr>
        <w:t>agli, ecc</w:t>
      </w:r>
      <w:r>
        <w:rPr>
          <w:rFonts w:ascii="Times New Roman" w:hAnsi="Times New Roman"/>
          <w:color w:val="000000"/>
          <w:spacing w:val="-1"/>
          <w:sz w:val="24"/>
          <w:szCs w:val="24"/>
        </w:rPr>
        <w:t>.</w:t>
      </w:r>
      <w:r>
        <w:rPr>
          <w:rFonts w:ascii="Times New Roman" w:hAnsi="Times New Roman"/>
          <w:color w:val="000000"/>
          <w:sz w:val="24"/>
          <w:szCs w:val="24"/>
        </w:rPr>
        <w:t>) previo</w:t>
      </w:r>
      <w:r>
        <w:rPr>
          <w:rFonts w:ascii="Times New Roman" w:hAnsi="Times New Roman"/>
          <w:color w:val="000000"/>
          <w:spacing w:val="1"/>
          <w:sz w:val="24"/>
          <w:szCs w:val="24"/>
        </w:rPr>
        <w:t xml:space="preserve"> </w:t>
      </w:r>
      <w:r>
        <w:rPr>
          <w:rFonts w:ascii="Times New Roman" w:hAnsi="Times New Roman"/>
          <w:color w:val="000000"/>
          <w:sz w:val="24"/>
          <w:szCs w:val="24"/>
        </w:rPr>
        <w:t>acc</w:t>
      </w:r>
      <w:r>
        <w:rPr>
          <w:rFonts w:ascii="Times New Roman" w:hAnsi="Times New Roman"/>
          <w:color w:val="000000"/>
          <w:spacing w:val="-1"/>
          <w:sz w:val="24"/>
          <w:szCs w:val="24"/>
        </w:rPr>
        <w:t>o</w:t>
      </w:r>
      <w:r>
        <w:rPr>
          <w:rFonts w:ascii="Times New Roman" w:hAnsi="Times New Roman"/>
          <w:color w:val="000000"/>
          <w:sz w:val="24"/>
          <w:szCs w:val="24"/>
        </w:rPr>
        <w:t>rdo</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 xml:space="preserve"> </w:t>
      </w:r>
      <w:r>
        <w:rPr>
          <w:rFonts w:ascii="Times New Roman" w:hAnsi="Times New Roman"/>
          <w:color w:val="000000"/>
          <w:sz w:val="24"/>
          <w:szCs w:val="24"/>
        </w:rPr>
        <w:t>prendersi</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 xml:space="preserve"> </w:t>
      </w:r>
      <w:r>
        <w:rPr>
          <w:rFonts w:ascii="Times New Roman" w:hAnsi="Times New Roman"/>
          <w:color w:val="000000"/>
          <w:sz w:val="24"/>
          <w:szCs w:val="24"/>
        </w:rPr>
        <w:t>la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ocietà.</w:t>
      </w:r>
      <w:r>
        <w:rPr>
          <w:rFonts w:ascii="Times New Roman" w:hAnsi="Times New Roman"/>
          <w:color w:val="000000"/>
          <w:spacing w:val="1"/>
          <w:sz w:val="24"/>
          <w:szCs w:val="24"/>
        </w:rPr>
        <w:t xml:space="preserve"> </w:t>
      </w:r>
      <w:r>
        <w:rPr>
          <w:rFonts w:ascii="Times New Roman" w:hAnsi="Times New Roman"/>
          <w:color w:val="000000"/>
          <w:sz w:val="24"/>
          <w:szCs w:val="24"/>
        </w:rPr>
        <w:t>Il</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rasporto</w:t>
      </w:r>
      <w:r>
        <w:rPr>
          <w:rFonts w:ascii="Times New Roman" w:hAnsi="Times New Roman"/>
          <w:color w:val="000000"/>
          <w:spacing w:val="1"/>
          <w:sz w:val="24"/>
          <w:szCs w:val="24"/>
        </w:rPr>
        <w:t xml:space="preserve"> </w:t>
      </w:r>
      <w:r>
        <w:rPr>
          <w:rFonts w:ascii="Times New Roman" w:hAnsi="Times New Roman"/>
          <w:color w:val="000000"/>
          <w:sz w:val="24"/>
          <w:szCs w:val="24"/>
        </w:rPr>
        <w:t>dei</w:t>
      </w:r>
      <w:r>
        <w:rPr>
          <w:rFonts w:ascii="Times New Roman" w:hAnsi="Times New Roman"/>
          <w:color w:val="000000"/>
          <w:spacing w:val="1"/>
          <w:sz w:val="24"/>
          <w:szCs w:val="24"/>
        </w:rPr>
        <w:t xml:space="preserve"> </w:t>
      </w:r>
      <w:r>
        <w:rPr>
          <w:rFonts w:ascii="Times New Roman" w:hAnsi="Times New Roman"/>
          <w:color w:val="000000"/>
          <w:spacing w:val="-1"/>
          <w:sz w:val="24"/>
          <w:szCs w:val="24"/>
        </w:rPr>
        <w:t>mo</w:t>
      </w:r>
      <w:r>
        <w:rPr>
          <w:rFonts w:ascii="Times New Roman" w:hAnsi="Times New Roman"/>
          <w:color w:val="000000"/>
          <w:sz w:val="24"/>
          <w:szCs w:val="24"/>
        </w:rPr>
        <w:t>bili</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z w:val="24"/>
          <w:szCs w:val="24"/>
        </w:rPr>
        <w:t xml:space="preserve">lle </w:t>
      </w:r>
      <w:r>
        <w:rPr>
          <w:rFonts w:ascii="Times New Roman" w:hAnsi="Times New Roman"/>
          <w:color w:val="000000"/>
          <w:spacing w:val="-2"/>
          <w:sz w:val="24"/>
          <w:szCs w:val="24"/>
        </w:rPr>
        <w:t>m</w:t>
      </w:r>
      <w:r>
        <w:rPr>
          <w:rFonts w:ascii="Times New Roman" w:hAnsi="Times New Roman"/>
          <w:color w:val="000000"/>
          <w:sz w:val="24"/>
          <w:szCs w:val="24"/>
        </w:rPr>
        <w:t>asserizie</w:t>
      </w:r>
      <w:r>
        <w:rPr>
          <w:rFonts w:ascii="Times New Roman" w:hAnsi="Times New Roman"/>
          <w:color w:val="000000"/>
          <w:spacing w:val="1"/>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eve</w:t>
      </w:r>
      <w:r>
        <w:rPr>
          <w:rFonts w:ascii="Times New Roman" w:hAnsi="Times New Roman"/>
          <w:color w:val="000000"/>
          <w:spacing w:val="1"/>
          <w:sz w:val="24"/>
          <w:szCs w:val="24"/>
        </w:rPr>
        <w:t xml:space="preserve"> </w:t>
      </w:r>
      <w:r>
        <w:rPr>
          <w:rFonts w:ascii="Times New Roman" w:hAnsi="Times New Roman"/>
          <w:color w:val="000000"/>
          <w:sz w:val="24"/>
          <w:szCs w:val="24"/>
        </w:rPr>
        <w:t>esse</w:t>
      </w:r>
      <w:r>
        <w:rPr>
          <w:rFonts w:ascii="Times New Roman" w:hAnsi="Times New Roman"/>
          <w:color w:val="000000"/>
          <w:spacing w:val="-1"/>
          <w:sz w:val="24"/>
          <w:szCs w:val="24"/>
        </w:rPr>
        <w:t>r</w:t>
      </w:r>
      <w:r>
        <w:rPr>
          <w:rFonts w:ascii="Times New Roman" w:hAnsi="Times New Roman"/>
          <w:color w:val="000000"/>
          <w:sz w:val="24"/>
          <w:szCs w:val="24"/>
        </w:rPr>
        <w:t>e assicurato a carico della Socie</w:t>
      </w:r>
      <w:r>
        <w:rPr>
          <w:rFonts w:ascii="Times New Roman" w:hAnsi="Times New Roman"/>
          <w:color w:val="000000"/>
          <w:spacing w:val="-1"/>
          <w:sz w:val="24"/>
          <w:szCs w:val="24"/>
        </w:rPr>
        <w:t>t</w:t>
      </w:r>
      <w:r>
        <w:rPr>
          <w:rFonts w:ascii="Times New Roman" w:hAnsi="Times New Roman"/>
          <w:color w:val="000000"/>
          <w:sz w:val="24"/>
          <w:szCs w:val="24"/>
        </w:rPr>
        <w:t>à contro il rischio dei danni.</w:t>
      </w:r>
    </w:p>
    <w:p w:rsidR="008D5A6C" w:rsidRDefault="008D5A6C">
      <w:pPr>
        <w:widowControl w:val="0"/>
        <w:autoSpaceDE w:val="0"/>
        <w:autoSpaceDN w:val="0"/>
        <w:adjustRightInd w:val="0"/>
        <w:spacing w:after="0" w:line="240" w:lineRule="auto"/>
        <w:ind w:left="397" w:right="52" w:hanging="283"/>
        <w:jc w:val="both"/>
        <w:rPr>
          <w:rFonts w:ascii="Times New Roman" w:hAnsi="Times New Roman"/>
          <w:color w:val="000000"/>
          <w:sz w:val="24"/>
          <w:szCs w:val="24"/>
        </w:rPr>
      </w:pPr>
      <w:r>
        <w:rPr>
          <w:rFonts w:ascii="Times New Roman" w:hAnsi="Times New Roman"/>
          <w:color w:val="000000"/>
          <w:sz w:val="24"/>
          <w:szCs w:val="24"/>
        </w:rPr>
        <w:t>10.Viene,</w:t>
      </w:r>
      <w:r>
        <w:rPr>
          <w:rFonts w:ascii="Times New Roman" w:hAnsi="Times New Roman"/>
          <w:color w:val="000000"/>
          <w:spacing w:val="1"/>
          <w:sz w:val="24"/>
          <w:szCs w:val="24"/>
        </w:rPr>
        <w:t xml:space="preserve"> </w:t>
      </w:r>
      <w:r>
        <w:rPr>
          <w:rFonts w:ascii="Times New Roman" w:hAnsi="Times New Roman"/>
          <w:color w:val="000000"/>
          <w:sz w:val="24"/>
          <w:szCs w:val="24"/>
        </w:rPr>
        <w:t>altresì,</w:t>
      </w:r>
      <w:r>
        <w:rPr>
          <w:rFonts w:ascii="Times New Roman" w:hAnsi="Times New Roman"/>
          <w:color w:val="000000"/>
          <w:spacing w:val="1"/>
          <w:sz w:val="24"/>
          <w:szCs w:val="24"/>
        </w:rPr>
        <w:t xml:space="preserve"> </w:t>
      </w:r>
      <w:r>
        <w:rPr>
          <w:rFonts w:ascii="Times New Roman" w:hAnsi="Times New Roman"/>
          <w:color w:val="000000"/>
          <w:sz w:val="24"/>
          <w:szCs w:val="24"/>
        </w:rPr>
        <w:t>corrisposto</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 xml:space="preserve"> </w:t>
      </w:r>
      <w:r>
        <w:rPr>
          <w:rFonts w:ascii="Times New Roman" w:hAnsi="Times New Roman"/>
          <w:color w:val="000000"/>
          <w:sz w:val="24"/>
          <w:szCs w:val="24"/>
        </w:rPr>
        <w:t>i soli</w:t>
      </w:r>
      <w:r>
        <w:rPr>
          <w:rFonts w:ascii="Times New Roman" w:hAnsi="Times New Roman"/>
          <w:color w:val="000000"/>
          <w:spacing w:val="1"/>
          <w:sz w:val="24"/>
          <w:szCs w:val="24"/>
        </w:rPr>
        <w:t xml:space="preserve"> </w:t>
      </w:r>
      <w:r>
        <w:rPr>
          <w:rFonts w:ascii="Times New Roman" w:hAnsi="Times New Roman"/>
          <w:color w:val="000000"/>
          <w:sz w:val="24"/>
          <w:szCs w:val="24"/>
        </w:rPr>
        <w:t>trasferi</w:t>
      </w:r>
      <w:r>
        <w:rPr>
          <w:rFonts w:ascii="Times New Roman" w:hAnsi="Times New Roman"/>
          <w:color w:val="000000"/>
          <w:spacing w:val="-2"/>
          <w:sz w:val="24"/>
          <w:szCs w:val="24"/>
        </w:rPr>
        <w:t>m</w:t>
      </w:r>
      <w:r>
        <w:rPr>
          <w:rFonts w:ascii="Times New Roman" w:hAnsi="Times New Roman"/>
          <w:color w:val="000000"/>
          <w:sz w:val="24"/>
          <w:szCs w:val="24"/>
        </w:rPr>
        <w:t>enti</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w:t>
      </w:r>
      <w:r>
        <w:rPr>
          <w:rFonts w:ascii="Times New Roman" w:hAnsi="Times New Roman"/>
          <w:color w:val="000000"/>
          <w:sz w:val="24"/>
          <w:szCs w:val="24"/>
        </w:rPr>
        <w:t>uf</w:t>
      </w:r>
      <w:r>
        <w:rPr>
          <w:rFonts w:ascii="Times New Roman" w:hAnsi="Times New Roman"/>
          <w:color w:val="000000"/>
          <w:spacing w:val="-1"/>
          <w:sz w:val="24"/>
          <w:szCs w:val="24"/>
        </w:rPr>
        <w:t>f</w:t>
      </w:r>
      <w:r>
        <w:rPr>
          <w:rFonts w:ascii="Times New Roman" w:hAnsi="Times New Roman"/>
          <w:color w:val="000000"/>
          <w:sz w:val="24"/>
          <w:szCs w:val="24"/>
        </w:rPr>
        <w:t>icio</w:t>
      </w:r>
      <w:r>
        <w:rPr>
          <w:rFonts w:ascii="Times New Roman" w:hAnsi="Times New Roman"/>
          <w:color w:val="000000"/>
          <w:spacing w:val="1"/>
          <w:sz w:val="24"/>
          <w:szCs w:val="24"/>
        </w:rPr>
        <w:t xml:space="preserve"> </w:t>
      </w:r>
      <w:r>
        <w:rPr>
          <w:rFonts w:ascii="Times New Roman" w:hAnsi="Times New Roman"/>
          <w:color w:val="000000"/>
          <w:sz w:val="24"/>
          <w:szCs w:val="24"/>
        </w:rPr>
        <w:t>- un</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m</w:t>
      </w:r>
      <w:r>
        <w:rPr>
          <w:rFonts w:ascii="Times New Roman" w:hAnsi="Times New Roman"/>
          <w:color w:val="000000"/>
          <w:sz w:val="24"/>
          <w:szCs w:val="24"/>
        </w:rPr>
        <w:t>penso</w:t>
      </w:r>
      <w:r>
        <w:rPr>
          <w:rFonts w:ascii="Times New Roman" w:hAnsi="Times New Roman"/>
          <w:color w:val="000000"/>
          <w:spacing w:val="1"/>
          <w:sz w:val="24"/>
          <w:szCs w:val="24"/>
        </w:rPr>
        <w:t xml:space="preserve"> </w:t>
      </w:r>
      <w:r>
        <w:rPr>
          <w:rFonts w:ascii="Times New Roman" w:hAnsi="Times New Roman"/>
          <w:color w:val="000000"/>
          <w:sz w:val="24"/>
          <w:szCs w:val="24"/>
        </w:rPr>
        <w:t>aggiuntivo</w:t>
      </w:r>
      <w:r>
        <w:rPr>
          <w:rFonts w:ascii="Times New Roman" w:hAnsi="Times New Roman"/>
          <w:color w:val="000000"/>
          <w:spacing w:val="1"/>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isura fissa forfetizzata di € 51,65 per le</w:t>
      </w:r>
      <w:r>
        <w:rPr>
          <w:rFonts w:ascii="Times New Roman" w:hAnsi="Times New Roman"/>
          <w:color w:val="000000"/>
          <w:spacing w:val="-1"/>
          <w:sz w:val="24"/>
          <w:szCs w:val="24"/>
        </w:rPr>
        <w:t xml:space="preserve"> </w:t>
      </w:r>
      <w:r>
        <w:rPr>
          <w:rFonts w:ascii="Times New Roman" w:hAnsi="Times New Roman"/>
          <w:color w:val="000000"/>
          <w:sz w:val="24"/>
          <w:szCs w:val="24"/>
        </w:rPr>
        <w:t>spese di carattere generale attinenti al trasloco,</w:t>
      </w:r>
    </w:p>
    <w:p w:rsidR="008D5A6C" w:rsidRPr="00DC125D" w:rsidRDefault="008D5A6C">
      <w:pPr>
        <w:widowControl w:val="0"/>
        <w:autoSpaceDE w:val="0"/>
        <w:autoSpaceDN w:val="0"/>
        <w:adjustRightInd w:val="0"/>
        <w:spacing w:after="0" w:line="240" w:lineRule="auto"/>
        <w:ind w:left="397" w:right="51" w:hanging="283"/>
        <w:jc w:val="both"/>
        <w:rPr>
          <w:rFonts w:ascii="Times New Roman" w:hAnsi="Times New Roman"/>
          <w:strike/>
          <w:color w:val="000000"/>
          <w:sz w:val="24"/>
          <w:szCs w:val="24"/>
        </w:rPr>
      </w:pPr>
      <w:r>
        <w:rPr>
          <w:rFonts w:ascii="Times New Roman" w:hAnsi="Times New Roman"/>
          <w:color w:val="000000"/>
          <w:sz w:val="24"/>
          <w:szCs w:val="24"/>
        </w:rPr>
        <w:t>11.</w:t>
      </w:r>
      <w:r w:rsidRPr="00DC125D">
        <w:rPr>
          <w:rFonts w:ascii="Times New Roman" w:hAnsi="Times New Roman"/>
          <w:strike/>
          <w:color w:val="FF0000"/>
          <w:sz w:val="24"/>
          <w:szCs w:val="24"/>
          <w:highlight w:val="yellow"/>
        </w:rPr>
        <w:t>Al</w:t>
      </w:r>
      <w:r w:rsidRPr="00DC125D">
        <w:rPr>
          <w:rFonts w:ascii="Times New Roman" w:hAnsi="Times New Roman"/>
          <w:strike/>
          <w:color w:val="FF0000"/>
          <w:spacing w:val="2"/>
          <w:sz w:val="24"/>
          <w:szCs w:val="24"/>
          <w:highlight w:val="yellow"/>
        </w:rPr>
        <w:t xml:space="preserve"> </w:t>
      </w:r>
      <w:r w:rsidRPr="00DC125D">
        <w:rPr>
          <w:rFonts w:ascii="Times New Roman" w:hAnsi="Times New Roman"/>
          <w:strike/>
          <w:color w:val="FF0000"/>
          <w:sz w:val="24"/>
          <w:szCs w:val="24"/>
          <w:highlight w:val="yellow"/>
        </w:rPr>
        <w:t>lavoratore</w:t>
      </w:r>
      <w:r w:rsidRPr="00DC125D">
        <w:rPr>
          <w:rFonts w:ascii="Times New Roman" w:hAnsi="Times New Roman"/>
          <w:strike/>
          <w:color w:val="FF0000"/>
          <w:spacing w:val="2"/>
          <w:sz w:val="24"/>
          <w:szCs w:val="24"/>
          <w:highlight w:val="yellow"/>
        </w:rPr>
        <w:t xml:space="preserve"> </w:t>
      </w:r>
      <w:r w:rsidRPr="00DC125D">
        <w:rPr>
          <w:rFonts w:ascii="Times New Roman" w:hAnsi="Times New Roman"/>
          <w:strike/>
          <w:color w:val="FF0000"/>
          <w:sz w:val="24"/>
          <w:szCs w:val="24"/>
          <w:highlight w:val="yellow"/>
        </w:rPr>
        <w:t>trasferito</w:t>
      </w:r>
      <w:r w:rsidRPr="00DC125D">
        <w:rPr>
          <w:rFonts w:ascii="Times New Roman" w:hAnsi="Times New Roman"/>
          <w:strike/>
          <w:color w:val="FF0000"/>
          <w:spacing w:val="1"/>
          <w:sz w:val="24"/>
          <w:szCs w:val="24"/>
          <w:highlight w:val="yellow"/>
        </w:rPr>
        <w:t xml:space="preserve"> </w:t>
      </w:r>
      <w:r w:rsidRPr="00DC125D">
        <w:rPr>
          <w:rFonts w:ascii="Times New Roman" w:hAnsi="Times New Roman"/>
          <w:strike/>
          <w:color w:val="FF0000"/>
          <w:sz w:val="24"/>
          <w:szCs w:val="24"/>
          <w:highlight w:val="yellow"/>
        </w:rPr>
        <w:t>a</w:t>
      </w:r>
      <w:r w:rsidRPr="00DC125D">
        <w:rPr>
          <w:rFonts w:ascii="Times New Roman" w:hAnsi="Times New Roman"/>
          <w:strike/>
          <w:color w:val="FF0000"/>
          <w:spacing w:val="1"/>
          <w:sz w:val="24"/>
          <w:szCs w:val="24"/>
          <w:highlight w:val="yellow"/>
        </w:rPr>
        <w:t xml:space="preserve"> </w:t>
      </w:r>
      <w:r w:rsidRPr="00DC125D">
        <w:rPr>
          <w:rFonts w:ascii="Times New Roman" w:hAnsi="Times New Roman"/>
          <w:strike/>
          <w:color w:val="FF0000"/>
          <w:sz w:val="24"/>
          <w:szCs w:val="24"/>
          <w:highlight w:val="yellow"/>
        </w:rPr>
        <w:t>do</w:t>
      </w:r>
      <w:r w:rsidRPr="00DC125D">
        <w:rPr>
          <w:rFonts w:ascii="Times New Roman" w:hAnsi="Times New Roman"/>
          <w:strike/>
          <w:color w:val="FF0000"/>
          <w:spacing w:val="-2"/>
          <w:sz w:val="24"/>
          <w:szCs w:val="24"/>
          <w:highlight w:val="yellow"/>
        </w:rPr>
        <w:t>m</w:t>
      </w:r>
      <w:r w:rsidRPr="00DC125D">
        <w:rPr>
          <w:rFonts w:ascii="Times New Roman" w:hAnsi="Times New Roman"/>
          <w:strike/>
          <w:color w:val="FF0000"/>
          <w:sz w:val="24"/>
          <w:szCs w:val="24"/>
          <w:highlight w:val="yellow"/>
        </w:rPr>
        <w:t>anda</w:t>
      </w:r>
      <w:r w:rsidRPr="00DC125D">
        <w:rPr>
          <w:rFonts w:ascii="Times New Roman" w:hAnsi="Times New Roman"/>
          <w:strike/>
          <w:color w:val="FF0000"/>
          <w:spacing w:val="2"/>
          <w:sz w:val="24"/>
          <w:szCs w:val="24"/>
          <w:highlight w:val="yellow"/>
        </w:rPr>
        <w:t xml:space="preserve"> </w:t>
      </w:r>
      <w:r w:rsidR="000E44F0" w:rsidRPr="00DC125D">
        <w:rPr>
          <w:rFonts w:ascii="Times New Roman" w:hAnsi="Times New Roman"/>
          <w:strike/>
          <w:color w:val="FF0000"/>
          <w:spacing w:val="1"/>
          <w:sz w:val="24"/>
          <w:szCs w:val="24"/>
          <w:highlight w:val="yellow"/>
        </w:rPr>
        <w:t>spettando due giornate di permesso retribuito in occasione dell’eventuale trasloco</w:t>
      </w:r>
      <w:r w:rsidR="000E44F0" w:rsidRPr="00DC125D">
        <w:rPr>
          <w:rFonts w:ascii="Times New Roman" w:hAnsi="Times New Roman"/>
          <w:strike/>
          <w:color w:val="000000"/>
          <w:spacing w:val="1"/>
          <w:sz w:val="24"/>
          <w:szCs w:val="24"/>
          <w:highlight w:val="yellow"/>
        </w:rPr>
        <w:t>.</w:t>
      </w:r>
    </w:p>
    <w:p w:rsidR="008D5A6C" w:rsidRDefault="008D5A6C">
      <w:pPr>
        <w:widowControl w:val="0"/>
        <w:autoSpaceDE w:val="0"/>
        <w:autoSpaceDN w:val="0"/>
        <w:adjustRightInd w:val="0"/>
        <w:spacing w:after="0" w:line="240" w:lineRule="auto"/>
        <w:ind w:left="397" w:right="50" w:hanging="283"/>
        <w:jc w:val="both"/>
        <w:rPr>
          <w:rFonts w:ascii="Times New Roman" w:hAnsi="Times New Roman"/>
          <w:color w:val="000000"/>
          <w:sz w:val="24"/>
          <w:szCs w:val="24"/>
        </w:rPr>
      </w:pPr>
      <w:r>
        <w:rPr>
          <w:rFonts w:ascii="Times New Roman" w:hAnsi="Times New Roman"/>
          <w:color w:val="000000"/>
          <w:sz w:val="24"/>
          <w:szCs w:val="24"/>
        </w:rPr>
        <w:t>12.Al</w:t>
      </w:r>
      <w:r>
        <w:rPr>
          <w:rFonts w:ascii="Times New Roman" w:hAnsi="Times New Roman"/>
          <w:color w:val="000000"/>
          <w:spacing w:val="3"/>
          <w:sz w:val="24"/>
          <w:szCs w:val="24"/>
        </w:rPr>
        <w:t xml:space="preserve"> </w:t>
      </w:r>
      <w:r>
        <w:rPr>
          <w:rFonts w:ascii="Times New Roman" w:hAnsi="Times New Roman"/>
          <w:color w:val="000000"/>
          <w:sz w:val="24"/>
          <w:szCs w:val="24"/>
        </w:rPr>
        <w:t>lavoratore</w:t>
      </w:r>
      <w:r>
        <w:rPr>
          <w:rFonts w:ascii="Times New Roman" w:hAnsi="Times New Roman"/>
          <w:color w:val="000000"/>
          <w:spacing w:val="3"/>
          <w:sz w:val="24"/>
          <w:szCs w:val="24"/>
        </w:rPr>
        <w:t xml:space="preserve"> </w:t>
      </w:r>
      <w:r>
        <w:rPr>
          <w:rFonts w:ascii="Times New Roman" w:hAnsi="Times New Roman"/>
          <w:color w:val="000000"/>
          <w:sz w:val="24"/>
          <w:szCs w:val="24"/>
        </w:rPr>
        <w:t>trasferito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z w:val="24"/>
          <w:szCs w:val="24"/>
        </w:rPr>
        <w:t>do</w:t>
      </w:r>
      <w:r>
        <w:rPr>
          <w:rFonts w:ascii="Times New Roman" w:hAnsi="Times New Roman"/>
          <w:color w:val="000000"/>
          <w:spacing w:val="-2"/>
          <w:sz w:val="24"/>
          <w:szCs w:val="24"/>
        </w:rPr>
        <w:t>m</w:t>
      </w:r>
      <w:r>
        <w:rPr>
          <w:rFonts w:ascii="Times New Roman" w:hAnsi="Times New Roman"/>
          <w:color w:val="000000"/>
          <w:sz w:val="24"/>
          <w:szCs w:val="24"/>
        </w:rPr>
        <w:t>anda</w:t>
      </w:r>
      <w:r>
        <w:rPr>
          <w:rFonts w:ascii="Times New Roman" w:hAnsi="Times New Roman"/>
          <w:color w:val="000000"/>
          <w:spacing w:val="4"/>
          <w:sz w:val="24"/>
          <w:szCs w:val="24"/>
        </w:rPr>
        <w:t xml:space="preserve"> </w:t>
      </w:r>
      <w:r>
        <w:rPr>
          <w:rFonts w:ascii="Times New Roman" w:hAnsi="Times New Roman"/>
          <w:color w:val="000000"/>
          <w:sz w:val="24"/>
          <w:szCs w:val="24"/>
        </w:rPr>
        <w:t>nell</w:t>
      </w:r>
      <w:r>
        <w:rPr>
          <w:rFonts w:ascii="Times New Roman" w:hAnsi="Times New Roman"/>
          <w:color w:val="000000"/>
          <w:spacing w:val="-1"/>
          <w:sz w:val="24"/>
          <w:szCs w:val="24"/>
        </w:rPr>
        <w:t>'</w:t>
      </w:r>
      <w:r>
        <w:rPr>
          <w:rFonts w:ascii="Times New Roman" w:hAnsi="Times New Roman"/>
          <w:color w:val="000000"/>
          <w:sz w:val="24"/>
          <w:szCs w:val="24"/>
        </w:rPr>
        <w:t>a</w:t>
      </w:r>
      <w:r>
        <w:rPr>
          <w:rFonts w:ascii="Times New Roman" w:hAnsi="Times New Roman"/>
          <w:color w:val="000000"/>
          <w:spacing w:val="-2"/>
          <w:sz w:val="24"/>
          <w:szCs w:val="24"/>
        </w:rPr>
        <w:t>m</w:t>
      </w:r>
      <w:r>
        <w:rPr>
          <w:rFonts w:ascii="Times New Roman" w:hAnsi="Times New Roman"/>
          <w:color w:val="000000"/>
          <w:sz w:val="24"/>
          <w:szCs w:val="24"/>
        </w:rPr>
        <w:t>bito</w:t>
      </w:r>
      <w:r>
        <w:rPr>
          <w:rFonts w:ascii="Times New Roman" w:hAnsi="Times New Roman"/>
          <w:color w:val="000000"/>
          <w:spacing w:val="3"/>
          <w:sz w:val="24"/>
          <w:szCs w:val="24"/>
        </w:rPr>
        <w:t xml:space="preserve"> </w:t>
      </w:r>
      <w:r>
        <w:rPr>
          <w:rFonts w:ascii="Times New Roman" w:hAnsi="Times New Roman"/>
          <w:color w:val="000000"/>
          <w:sz w:val="24"/>
          <w:szCs w:val="24"/>
        </w:rPr>
        <w:t>della</w:t>
      </w:r>
      <w:r>
        <w:rPr>
          <w:rFonts w:ascii="Times New Roman" w:hAnsi="Times New Roman"/>
          <w:color w:val="000000"/>
          <w:spacing w:val="2"/>
          <w:sz w:val="24"/>
          <w:szCs w:val="24"/>
        </w:rPr>
        <w:t xml:space="preserve"> </w:t>
      </w:r>
      <w:r>
        <w:rPr>
          <w:rFonts w:ascii="Times New Roman" w:hAnsi="Times New Roman"/>
          <w:color w:val="000000"/>
          <w:sz w:val="24"/>
          <w:szCs w:val="24"/>
        </w:rPr>
        <w:t>stessa unità</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roduttiva</w:t>
      </w:r>
      <w:r>
        <w:rPr>
          <w:rFonts w:ascii="Times New Roman" w:hAnsi="Times New Roman"/>
          <w:color w:val="000000"/>
          <w:spacing w:val="3"/>
          <w:sz w:val="24"/>
          <w:szCs w:val="24"/>
        </w:rPr>
        <w:t xml:space="preserve"> </w:t>
      </w:r>
      <w:r>
        <w:rPr>
          <w:rFonts w:ascii="Times New Roman" w:hAnsi="Times New Roman"/>
          <w:color w:val="000000"/>
          <w:sz w:val="24"/>
          <w:szCs w:val="24"/>
        </w:rPr>
        <w:t>vengono</w:t>
      </w:r>
      <w:r>
        <w:rPr>
          <w:rFonts w:ascii="Times New Roman" w:hAnsi="Times New Roman"/>
          <w:color w:val="000000"/>
          <w:spacing w:val="3"/>
          <w:sz w:val="24"/>
          <w:szCs w:val="24"/>
        </w:rPr>
        <w:t xml:space="preserve"> </w:t>
      </w:r>
      <w:r>
        <w:rPr>
          <w:rFonts w:ascii="Times New Roman" w:hAnsi="Times New Roman"/>
          <w:color w:val="000000"/>
          <w:sz w:val="24"/>
          <w:szCs w:val="24"/>
        </w:rPr>
        <w:t>ri</w:t>
      </w:r>
      <w:r>
        <w:rPr>
          <w:rFonts w:ascii="Times New Roman" w:hAnsi="Times New Roman"/>
          <w:color w:val="000000"/>
          <w:spacing w:val="-2"/>
          <w:sz w:val="24"/>
          <w:szCs w:val="24"/>
        </w:rPr>
        <w:t>m</w:t>
      </w:r>
      <w:r>
        <w:rPr>
          <w:rFonts w:ascii="Times New Roman" w:hAnsi="Times New Roman"/>
          <w:color w:val="000000"/>
          <w:sz w:val="24"/>
          <w:szCs w:val="24"/>
        </w:rPr>
        <w:t>borsate solo</w:t>
      </w:r>
      <w:r>
        <w:rPr>
          <w:rFonts w:ascii="Times New Roman" w:hAnsi="Times New Roman"/>
          <w:color w:val="000000"/>
          <w:spacing w:val="1"/>
          <w:sz w:val="24"/>
          <w:szCs w:val="24"/>
        </w:rPr>
        <w:t xml:space="preserve"> 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spese</w:t>
      </w:r>
      <w:r>
        <w:rPr>
          <w:rFonts w:ascii="Times New Roman" w:hAnsi="Times New Roman"/>
          <w:color w:val="000000"/>
          <w:spacing w:val="1"/>
          <w:sz w:val="24"/>
          <w:szCs w:val="24"/>
        </w:rPr>
        <w:t xml:space="preserve"> </w:t>
      </w:r>
      <w:r>
        <w:rPr>
          <w:rFonts w:ascii="Times New Roman" w:hAnsi="Times New Roman"/>
          <w:color w:val="000000"/>
          <w:sz w:val="24"/>
          <w:szCs w:val="24"/>
        </w:rPr>
        <w:t>dell</w:t>
      </w:r>
      <w:r>
        <w:rPr>
          <w:rFonts w:ascii="Times New Roman" w:hAnsi="Times New Roman"/>
          <w:color w:val="000000"/>
          <w:spacing w:val="-1"/>
          <w:sz w:val="24"/>
          <w:szCs w:val="24"/>
        </w:rPr>
        <w:t>'</w:t>
      </w:r>
      <w:r>
        <w:rPr>
          <w:rFonts w:ascii="Times New Roman" w:hAnsi="Times New Roman"/>
          <w:color w:val="000000"/>
          <w:sz w:val="24"/>
          <w:szCs w:val="24"/>
        </w:rPr>
        <w:t>effettivo</w:t>
      </w:r>
      <w:r>
        <w:rPr>
          <w:rFonts w:ascii="Times New Roman" w:hAnsi="Times New Roman"/>
          <w:color w:val="000000"/>
          <w:spacing w:val="1"/>
          <w:sz w:val="24"/>
          <w:szCs w:val="24"/>
        </w:rPr>
        <w:t xml:space="preserve"> </w:t>
      </w:r>
      <w:r>
        <w:rPr>
          <w:rFonts w:ascii="Times New Roman" w:hAnsi="Times New Roman"/>
          <w:color w:val="000000"/>
          <w:sz w:val="24"/>
          <w:szCs w:val="24"/>
        </w:rPr>
        <w:t>trasloco,</w:t>
      </w:r>
      <w:r>
        <w:rPr>
          <w:rFonts w:ascii="Times New Roman" w:hAnsi="Times New Roman"/>
          <w:color w:val="000000"/>
          <w:spacing w:val="1"/>
          <w:sz w:val="24"/>
          <w:szCs w:val="24"/>
        </w:rPr>
        <w:t xml:space="preserve"> </w:t>
      </w:r>
      <w:r>
        <w:rPr>
          <w:rFonts w:ascii="Times New Roman" w:hAnsi="Times New Roman"/>
          <w:color w:val="000000"/>
          <w:sz w:val="24"/>
          <w:szCs w:val="24"/>
        </w:rPr>
        <w:t>secondo</w:t>
      </w:r>
      <w:r>
        <w:rPr>
          <w:rFonts w:ascii="Times New Roman" w:hAnsi="Times New Roman"/>
          <w:color w:val="000000"/>
          <w:spacing w:val="1"/>
          <w:sz w:val="24"/>
          <w:szCs w:val="24"/>
        </w:rPr>
        <w:t xml:space="preserve"> </w:t>
      </w:r>
      <w:r>
        <w:rPr>
          <w:rFonts w:ascii="Times New Roman" w:hAnsi="Times New Roman"/>
          <w:color w:val="000000"/>
          <w:sz w:val="24"/>
          <w:szCs w:val="24"/>
        </w:rPr>
        <w:t>quanto</w:t>
      </w:r>
      <w:r>
        <w:rPr>
          <w:rFonts w:ascii="Times New Roman" w:hAnsi="Times New Roman"/>
          <w:color w:val="000000"/>
          <w:spacing w:val="1"/>
          <w:sz w:val="24"/>
          <w:szCs w:val="24"/>
        </w:rPr>
        <w:t xml:space="preserve"> </w:t>
      </w:r>
      <w:r>
        <w:rPr>
          <w:rFonts w:ascii="Times New Roman" w:hAnsi="Times New Roman"/>
          <w:color w:val="000000"/>
          <w:sz w:val="24"/>
          <w:szCs w:val="24"/>
        </w:rPr>
        <w:t>previsto al</w:t>
      </w:r>
      <w:r>
        <w:rPr>
          <w:rFonts w:ascii="Times New Roman" w:hAnsi="Times New Roman"/>
          <w:color w:val="000000"/>
          <w:spacing w:val="1"/>
          <w:sz w:val="24"/>
          <w:szCs w:val="24"/>
        </w:rPr>
        <w:t xml:space="preserve"> </w:t>
      </w:r>
      <w:r>
        <w:rPr>
          <w:rFonts w:ascii="Times New Roman" w:hAnsi="Times New Roman"/>
          <w:color w:val="000000"/>
          <w:sz w:val="24"/>
          <w:szCs w:val="24"/>
        </w:rPr>
        <w:t>precedente</w:t>
      </w:r>
      <w:r>
        <w:rPr>
          <w:rFonts w:ascii="Times New Roman" w:hAnsi="Times New Roman"/>
          <w:color w:val="000000"/>
          <w:spacing w:val="1"/>
          <w:sz w:val="24"/>
          <w:szCs w:val="24"/>
        </w:rPr>
        <w:t xml:space="preserve"> </w:t>
      </w:r>
      <w:r>
        <w:rPr>
          <w:rFonts w:ascii="Times New Roman" w:hAnsi="Times New Roman"/>
          <w:color w:val="000000"/>
          <w:sz w:val="24"/>
          <w:szCs w:val="24"/>
        </w:rPr>
        <w:t>punto 9.</w:t>
      </w:r>
      <w:r>
        <w:rPr>
          <w:rFonts w:ascii="Times New Roman" w:hAnsi="Times New Roman"/>
          <w:color w:val="000000"/>
          <w:spacing w:val="1"/>
          <w:sz w:val="24"/>
          <w:szCs w:val="24"/>
        </w:rPr>
        <w:t xml:space="preserve"> </w:t>
      </w:r>
      <w:r>
        <w:rPr>
          <w:rFonts w:ascii="Times New Roman" w:hAnsi="Times New Roman"/>
          <w:color w:val="000000"/>
          <w:sz w:val="24"/>
          <w:szCs w:val="24"/>
        </w:rPr>
        <w:t>Lo</w:t>
      </w:r>
      <w:r>
        <w:rPr>
          <w:rFonts w:ascii="Times New Roman" w:hAnsi="Times New Roman"/>
          <w:color w:val="000000"/>
          <w:spacing w:val="1"/>
          <w:sz w:val="24"/>
          <w:szCs w:val="24"/>
        </w:rPr>
        <w:t xml:space="preserve"> </w:t>
      </w:r>
      <w:r>
        <w:rPr>
          <w:rFonts w:ascii="Times New Roman" w:hAnsi="Times New Roman"/>
          <w:color w:val="000000"/>
          <w:sz w:val="24"/>
          <w:szCs w:val="24"/>
        </w:rPr>
        <w:t>stesso tratta</w:t>
      </w:r>
      <w:r>
        <w:rPr>
          <w:rFonts w:ascii="Times New Roman" w:hAnsi="Times New Roman"/>
          <w:color w:val="000000"/>
          <w:spacing w:val="-2"/>
          <w:sz w:val="24"/>
          <w:szCs w:val="24"/>
        </w:rPr>
        <w:t>m</w:t>
      </w:r>
      <w:r>
        <w:rPr>
          <w:rFonts w:ascii="Times New Roman" w:hAnsi="Times New Roman"/>
          <w:color w:val="000000"/>
          <w:sz w:val="24"/>
          <w:szCs w:val="24"/>
        </w:rPr>
        <w:t>ento si applica ai lavora</w:t>
      </w:r>
      <w:r>
        <w:rPr>
          <w:rFonts w:ascii="Times New Roman" w:hAnsi="Times New Roman"/>
          <w:color w:val="000000"/>
          <w:spacing w:val="1"/>
          <w:sz w:val="24"/>
          <w:szCs w:val="24"/>
        </w:rPr>
        <w:t>to</w:t>
      </w:r>
      <w:r>
        <w:rPr>
          <w:rFonts w:ascii="Times New Roman" w:hAnsi="Times New Roman"/>
          <w:color w:val="000000"/>
          <w:spacing w:val="-1"/>
          <w:sz w:val="24"/>
          <w:szCs w:val="24"/>
        </w:rPr>
        <w:t>r</w:t>
      </w:r>
      <w:r>
        <w:rPr>
          <w:rFonts w:ascii="Times New Roman" w:hAnsi="Times New Roman"/>
          <w:color w:val="000000"/>
          <w:sz w:val="24"/>
          <w:szCs w:val="24"/>
        </w:rPr>
        <w:t>i</w:t>
      </w:r>
      <w:r>
        <w:rPr>
          <w:rFonts w:ascii="Times New Roman" w:hAnsi="Times New Roman"/>
          <w:color w:val="000000"/>
          <w:spacing w:val="1"/>
          <w:sz w:val="24"/>
          <w:szCs w:val="24"/>
        </w:rPr>
        <w:t xml:space="preserve"> t</w:t>
      </w:r>
      <w:r>
        <w:rPr>
          <w:rFonts w:ascii="Times New Roman" w:hAnsi="Times New Roman"/>
          <w:color w:val="000000"/>
          <w:spacing w:val="-1"/>
          <w:sz w:val="24"/>
          <w:szCs w:val="24"/>
        </w:rPr>
        <w:t>r</w:t>
      </w:r>
      <w:r>
        <w:rPr>
          <w:rFonts w:ascii="Times New Roman" w:hAnsi="Times New Roman"/>
          <w:color w:val="000000"/>
          <w:spacing w:val="1"/>
          <w:sz w:val="24"/>
          <w:szCs w:val="24"/>
        </w:rPr>
        <w:t>as</w:t>
      </w:r>
      <w:r>
        <w:rPr>
          <w:rFonts w:ascii="Times New Roman" w:hAnsi="Times New Roman"/>
          <w:color w:val="000000"/>
          <w:spacing w:val="-1"/>
          <w:sz w:val="24"/>
          <w:szCs w:val="24"/>
        </w:rPr>
        <w:t>f</w:t>
      </w:r>
      <w:r>
        <w:rPr>
          <w:rFonts w:ascii="Times New Roman" w:hAnsi="Times New Roman"/>
          <w:color w:val="000000"/>
          <w:sz w:val="24"/>
          <w:szCs w:val="24"/>
        </w:rPr>
        <w:t>e</w:t>
      </w:r>
      <w:r>
        <w:rPr>
          <w:rFonts w:ascii="Times New Roman" w:hAnsi="Times New Roman"/>
          <w:color w:val="000000"/>
          <w:spacing w:val="1"/>
          <w:sz w:val="24"/>
          <w:szCs w:val="24"/>
        </w:rPr>
        <w:t>ri</w:t>
      </w:r>
      <w:r>
        <w:rPr>
          <w:rFonts w:ascii="Times New Roman" w:hAnsi="Times New Roman"/>
          <w:color w:val="000000"/>
          <w:spacing w:val="-1"/>
          <w:sz w:val="24"/>
          <w:szCs w:val="24"/>
        </w:rPr>
        <w:t>t</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d</w:t>
      </w:r>
      <w:r>
        <w:rPr>
          <w:rFonts w:ascii="Times New Roman" w:hAnsi="Times New Roman"/>
          <w:color w:val="000000"/>
          <w:spacing w:val="-1"/>
          <w:sz w:val="24"/>
          <w:szCs w:val="24"/>
        </w:rPr>
        <w:t>o</w:t>
      </w:r>
      <w:r>
        <w:rPr>
          <w:rFonts w:ascii="Times New Roman" w:hAnsi="Times New Roman"/>
          <w:color w:val="000000"/>
          <w:spacing w:val="-2"/>
          <w:sz w:val="24"/>
          <w:szCs w:val="24"/>
        </w:rPr>
        <w:t>m</w:t>
      </w:r>
      <w:r>
        <w:rPr>
          <w:rFonts w:ascii="Times New Roman" w:hAnsi="Times New Roman"/>
          <w:color w:val="000000"/>
          <w:spacing w:val="1"/>
          <w:sz w:val="24"/>
          <w:szCs w:val="24"/>
        </w:rPr>
        <w:t>and</w:t>
      </w:r>
      <w:r>
        <w:rPr>
          <w:rFonts w:ascii="Times New Roman" w:hAnsi="Times New Roman"/>
          <w:color w:val="000000"/>
          <w:sz w:val="24"/>
          <w:szCs w:val="24"/>
        </w:rPr>
        <w:t>a</w:t>
      </w:r>
      <w:r>
        <w:rPr>
          <w:rFonts w:ascii="Times New Roman" w:hAnsi="Times New Roman"/>
          <w:color w:val="000000"/>
          <w:spacing w:val="1"/>
          <w:sz w:val="24"/>
          <w:szCs w:val="24"/>
        </w:rPr>
        <w:t xml:space="preserve"> tr</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ue diverse unità produttive, purché la distanza tra la sede di provenienza</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e </w:t>
      </w:r>
      <w:r>
        <w:rPr>
          <w:rFonts w:ascii="Times New Roman" w:hAnsi="Times New Roman"/>
          <w:color w:val="000000"/>
          <w:spacing w:val="-1"/>
          <w:sz w:val="24"/>
          <w:szCs w:val="24"/>
        </w:rPr>
        <w:t>q</w:t>
      </w:r>
      <w:r>
        <w:rPr>
          <w:rFonts w:ascii="Times New Roman" w:hAnsi="Times New Roman"/>
          <w:color w:val="000000"/>
          <w:sz w:val="24"/>
          <w:szCs w:val="24"/>
        </w:rPr>
        <w:t xml:space="preserve">uella </w:t>
      </w:r>
      <w:r>
        <w:rPr>
          <w:rFonts w:ascii="Times New Roman" w:hAnsi="Times New Roman"/>
          <w:color w:val="000000"/>
          <w:spacing w:val="-1"/>
          <w:sz w:val="24"/>
          <w:szCs w:val="24"/>
        </w:rPr>
        <w:t>d</w:t>
      </w:r>
      <w:r>
        <w:rPr>
          <w:rFonts w:ascii="Times New Roman" w:hAnsi="Times New Roman"/>
          <w:color w:val="000000"/>
          <w:sz w:val="24"/>
          <w:szCs w:val="24"/>
        </w:rPr>
        <w:t>i de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inazione n</w:t>
      </w:r>
      <w:r>
        <w:rPr>
          <w:rFonts w:ascii="Times New Roman" w:hAnsi="Times New Roman"/>
          <w:color w:val="000000"/>
          <w:spacing w:val="-1"/>
          <w:sz w:val="24"/>
          <w:szCs w:val="24"/>
        </w:rPr>
        <w:t>o</w:t>
      </w:r>
      <w:r>
        <w:rPr>
          <w:rFonts w:ascii="Times New Roman" w:hAnsi="Times New Roman"/>
          <w:color w:val="000000"/>
          <w:sz w:val="24"/>
          <w:szCs w:val="24"/>
        </w:rPr>
        <w:t>n sia superiore ad 80 chilo</w:t>
      </w:r>
      <w:r>
        <w:rPr>
          <w:rFonts w:ascii="Times New Roman" w:hAnsi="Times New Roman"/>
          <w:color w:val="000000"/>
          <w:spacing w:val="-2"/>
          <w:sz w:val="24"/>
          <w:szCs w:val="24"/>
        </w:rPr>
        <w:t>m</w:t>
      </w:r>
      <w:r>
        <w:rPr>
          <w:rFonts w:ascii="Times New Roman" w:hAnsi="Times New Roman"/>
          <w:color w:val="000000"/>
          <w:sz w:val="24"/>
          <w:szCs w:val="24"/>
        </w:rPr>
        <w:t>etri.</w:t>
      </w:r>
    </w:p>
    <w:p w:rsidR="008D5A6C" w:rsidRDefault="008D5A6C">
      <w:pPr>
        <w:widowControl w:val="0"/>
        <w:autoSpaceDE w:val="0"/>
        <w:autoSpaceDN w:val="0"/>
        <w:adjustRightInd w:val="0"/>
        <w:spacing w:after="0" w:line="240" w:lineRule="auto"/>
        <w:ind w:left="397" w:right="50" w:hanging="283"/>
        <w:jc w:val="both"/>
        <w:rPr>
          <w:rFonts w:ascii="Times New Roman" w:hAnsi="Times New Roman"/>
          <w:color w:val="000000"/>
          <w:sz w:val="24"/>
          <w:szCs w:val="24"/>
        </w:rPr>
      </w:pPr>
      <w:r>
        <w:rPr>
          <w:rFonts w:ascii="Times New Roman" w:hAnsi="Times New Roman"/>
          <w:color w:val="000000"/>
          <w:sz w:val="24"/>
          <w:szCs w:val="24"/>
        </w:rPr>
        <w:t>13.Se</w:t>
      </w:r>
      <w:r>
        <w:rPr>
          <w:rFonts w:ascii="Times New Roman" w:hAnsi="Times New Roman"/>
          <w:color w:val="000000"/>
          <w:spacing w:val="7"/>
          <w:sz w:val="24"/>
          <w:szCs w:val="24"/>
        </w:rPr>
        <w:t xml:space="preserve"> </w:t>
      </w:r>
      <w:r>
        <w:rPr>
          <w:rFonts w:ascii="Times New Roman" w:hAnsi="Times New Roman"/>
          <w:color w:val="000000"/>
          <w:sz w:val="24"/>
          <w:szCs w:val="24"/>
        </w:rPr>
        <w:t>entro</w:t>
      </w:r>
      <w:r>
        <w:rPr>
          <w:rFonts w:ascii="Times New Roman" w:hAnsi="Times New Roman"/>
          <w:color w:val="000000"/>
          <w:spacing w:val="7"/>
          <w:sz w:val="24"/>
          <w:szCs w:val="24"/>
        </w:rPr>
        <w:t xml:space="preserve"> </w:t>
      </w:r>
      <w:r>
        <w:rPr>
          <w:rFonts w:ascii="Times New Roman" w:hAnsi="Times New Roman"/>
          <w:color w:val="000000"/>
          <w:sz w:val="24"/>
          <w:szCs w:val="24"/>
        </w:rPr>
        <w:t>un</w:t>
      </w:r>
      <w:r>
        <w:rPr>
          <w:rFonts w:ascii="Times New Roman" w:hAnsi="Times New Roman"/>
          <w:color w:val="000000"/>
          <w:spacing w:val="6"/>
          <w:sz w:val="24"/>
          <w:szCs w:val="24"/>
        </w:rPr>
        <w:t xml:space="preserve"> </w:t>
      </w:r>
      <w:r>
        <w:rPr>
          <w:rFonts w:ascii="Times New Roman" w:hAnsi="Times New Roman"/>
          <w:color w:val="000000"/>
          <w:sz w:val="24"/>
          <w:szCs w:val="24"/>
        </w:rPr>
        <w:t>anno</w:t>
      </w:r>
      <w:r>
        <w:rPr>
          <w:rFonts w:ascii="Times New Roman" w:hAnsi="Times New Roman"/>
          <w:color w:val="000000"/>
          <w:spacing w:val="7"/>
          <w:sz w:val="24"/>
          <w:szCs w:val="24"/>
        </w:rPr>
        <w:t xml:space="preserve"> </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ezzo</w:t>
      </w:r>
      <w:r>
        <w:rPr>
          <w:rFonts w:ascii="Times New Roman" w:hAnsi="Times New Roman"/>
          <w:color w:val="000000"/>
          <w:spacing w:val="7"/>
          <w:sz w:val="24"/>
          <w:szCs w:val="24"/>
        </w:rPr>
        <w:t xml:space="preserve"> </w:t>
      </w:r>
      <w:r>
        <w:rPr>
          <w:rFonts w:ascii="Times New Roman" w:hAnsi="Times New Roman"/>
          <w:color w:val="000000"/>
          <w:sz w:val="24"/>
          <w:szCs w:val="24"/>
        </w:rPr>
        <w:t>dalla</w:t>
      </w:r>
      <w:r>
        <w:rPr>
          <w:rFonts w:ascii="Times New Roman" w:hAnsi="Times New Roman"/>
          <w:color w:val="000000"/>
          <w:spacing w:val="7"/>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ata</w:t>
      </w:r>
      <w:r>
        <w:rPr>
          <w:rFonts w:ascii="Times New Roman" w:hAnsi="Times New Roman"/>
          <w:color w:val="000000"/>
          <w:spacing w:val="6"/>
          <w:sz w:val="24"/>
          <w:szCs w:val="24"/>
        </w:rPr>
        <w:t xml:space="preserve"> </w:t>
      </w:r>
      <w:r>
        <w:rPr>
          <w:rFonts w:ascii="Times New Roman" w:hAnsi="Times New Roman"/>
          <w:color w:val="000000"/>
          <w:sz w:val="24"/>
          <w:szCs w:val="24"/>
        </w:rPr>
        <w:t>di</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rasferi</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7"/>
          <w:sz w:val="24"/>
          <w:szCs w:val="24"/>
        </w:rPr>
        <w:t xml:space="preserve"> </w:t>
      </w:r>
      <w:r>
        <w:rPr>
          <w:rFonts w:ascii="Times New Roman" w:hAnsi="Times New Roman"/>
          <w:color w:val="000000"/>
          <w:sz w:val="24"/>
          <w:szCs w:val="24"/>
        </w:rPr>
        <w:t>il</w:t>
      </w:r>
      <w:r>
        <w:rPr>
          <w:rFonts w:ascii="Times New Roman" w:hAnsi="Times New Roman"/>
          <w:color w:val="000000"/>
          <w:spacing w:val="6"/>
          <w:sz w:val="24"/>
          <w:szCs w:val="24"/>
        </w:rPr>
        <w:t xml:space="preserve"> </w:t>
      </w:r>
      <w:r>
        <w:rPr>
          <w:rFonts w:ascii="Times New Roman" w:hAnsi="Times New Roman"/>
          <w:color w:val="000000"/>
          <w:sz w:val="24"/>
          <w:szCs w:val="24"/>
        </w:rPr>
        <w:t>lav</w:t>
      </w:r>
      <w:r>
        <w:rPr>
          <w:rFonts w:ascii="Times New Roman" w:hAnsi="Times New Roman"/>
          <w:color w:val="000000"/>
          <w:spacing w:val="-1"/>
          <w:sz w:val="24"/>
          <w:szCs w:val="24"/>
        </w:rPr>
        <w:t>o</w:t>
      </w:r>
      <w:r>
        <w:rPr>
          <w:rFonts w:ascii="Times New Roman" w:hAnsi="Times New Roman"/>
          <w:color w:val="000000"/>
          <w:sz w:val="24"/>
          <w:szCs w:val="24"/>
        </w:rPr>
        <w:t>ratore</w:t>
      </w:r>
      <w:r>
        <w:rPr>
          <w:rFonts w:ascii="Times New Roman" w:hAnsi="Times New Roman"/>
          <w:color w:val="000000"/>
          <w:spacing w:val="7"/>
          <w:sz w:val="24"/>
          <w:szCs w:val="24"/>
        </w:rPr>
        <w:t xml:space="preserve"> </w:t>
      </w:r>
      <w:r>
        <w:rPr>
          <w:rFonts w:ascii="Times New Roman" w:hAnsi="Times New Roman"/>
          <w:color w:val="000000"/>
          <w:sz w:val="24"/>
          <w:szCs w:val="24"/>
        </w:rPr>
        <w:t>non</w:t>
      </w:r>
      <w:r>
        <w:rPr>
          <w:rFonts w:ascii="Times New Roman" w:hAnsi="Times New Roman"/>
          <w:color w:val="000000"/>
          <w:spacing w:val="7"/>
          <w:sz w:val="24"/>
          <w:szCs w:val="24"/>
        </w:rPr>
        <w:t xml:space="preserve"> </w:t>
      </w:r>
      <w:r>
        <w:rPr>
          <w:rFonts w:ascii="Times New Roman" w:hAnsi="Times New Roman"/>
          <w:color w:val="000000"/>
          <w:sz w:val="24"/>
          <w:szCs w:val="24"/>
        </w:rPr>
        <w:t>ha</w:t>
      </w:r>
      <w:r>
        <w:rPr>
          <w:rFonts w:ascii="Times New Roman" w:hAnsi="Times New Roman"/>
          <w:color w:val="000000"/>
          <w:spacing w:val="6"/>
          <w:sz w:val="24"/>
          <w:szCs w:val="24"/>
        </w:rPr>
        <w:t xml:space="preserve"> </w:t>
      </w:r>
      <w:r>
        <w:rPr>
          <w:rFonts w:ascii="Times New Roman" w:hAnsi="Times New Roman"/>
          <w:color w:val="000000"/>
          <w:sz w:val="24"/>
          <w:szCs w:val="24"/>
        </w:rPr>
        <w:t>provveduto</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trasferire i</w:t>
      </w:r>
      <w:r>
        <w:rPr>
          <w:rFonts w:ascii="Times New Roman" w:hAnsi="Times New Roman"/>
          <w:color w:val="000000"/>
          <w:spacing w:val="30"/>
          <w:sz w:val="24"/>
          <w:szCs w:val="24"/>
        </w:rPr>
        <w:t xml:space="preserve"> </w:t>
      </w:r>
      <w:r>
        <w:rPr>
          <w:rFonts w:ascii="Times New Roman" w:hAnsi="Times New Roman"/>
          <w:color w:val="000000"/>
          <w:sz w:val="24"/>
          <w:szCs w:val="24"/>
        </w:rPr>
        <w:t>congiunti</w:t>
      </w:r>
      <w:r>
        <w:rPr>
          <w:rFonts w:ascii="Times New Roman" w:hAnsi="Times New Roman"/>
          <w:color w:val="000000"/>
          <w:spacing w:val="29"/>
          <w:sz w:val="24"/>
          <w:szCs w:val="24"/>
        </w:rPr>
        <w:t xml:space="preserve"> </w:t>
      </w:r>
      <w:r>
        <w:rPr>
          <w:rFonts w:ascii="Times New Roman" w:hAnsi="Times New Roman"/>
          <w:color w:val="000000"/>
          <w:sz w:val="24"/>
          <w:szCs w:val="24"/>
        </w:rPr>
        <w:t>conviventi</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0"/>
          <w:sz w:val="24"/>
          <w:szCs w:val="24"/>
        </w:rPr>
        <w:t xml:space="preserve"> </w:t>
      </w:r>
      <w:r>
        <w:rPr>
          <w:rFonts w:ascii="Times New Roman" w:hAnsi="Times New Roman"/>
          <w:color w:val="000000"/>
          <w:sz w:val="24"/>
          <w:szCs w:val="24"/>
        </w:rPr>
        <w:t>carico</w:t>
      </w:r>
      <w:r>
        <w:rPr>
          <w:rFonts w:ascii="Times New Roman" w:hAnsi="Times New Roman"/>
          <w:color w:val="000000"/>
          <w:spacing w:val="30"/>
          <w:sz w:val="24"/>
          <w:szCs w:val="24"/>
        </w:rPr>
        <w:t xml:space="preserve"> </w:t>
      </w:r>
      <w:r>
        <w:rPr>
          <w:rFonts w:ascii="Times New Roman" w:hAnsi="Times New Roman"/>
          <w:color w:val="000000"/>
          <w:sz w:val="24"/>
          <w:szCs w:val="24"/>
        </w:rPr>
        <w:t>perde</w:t>
      </w:r>
      <w:r>
        <w:rPr>
          <w:rFonts w:ascii="Times New Roman" w:hAnsi="Times New Roman"/>
          <w:color w:val="000000"/>
          <w:spacing w:val="30"/>
          <w:sz w:val="24"/>
          <w:szCs w:val="24"/>
        </w:rPr>
        <w:t xml:space="preserve"> </w:t>
      </w:r>
      <w:r>
        <w:rPr>
          <w:rFonts w:ascii="Times New Roman" w:hAnsi="Times New Roman"/>
          <w:color w:val="000000"/>
          <w:sz w:val="24"/>
          <w:szCs w:val="24"/>
        </w:rPr>
        <w:t>il</w:t>
      </w:r>
      <w:r>
        <w:rPr>
          <w:rFonts w:ascii="Times New Roman" w:hAnsi="Times New Roman"/>
          <w:color w:val="000000"/>
          <w:spacing w:val="30"/>
          <w:sz w:val="24"/>
          <w:szCs w:val="24"/>
        </w:rPr>
        <w:t xml:space="preserve"> </w:t>
      </w:r>
      <w:r>
        <w:rPr>
          <w:rFonts w:ascii="Times New Roman" w:hAnsi="Times New Roman"/>
          <w:color w:val="000000"/>
          <w:sz w:val="24"/>
          <w:szCs w:val="24"/>
        </w:rPr>
        <w:t>diritto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0"/>
          <w:sz w:val="24"/>
          <w:szCs w:val="24"/>
        </w:rPr>
        <w:t xml:space="preserve"> </w:t>
      </w:r>
      <w:r>
        <w:rPr>
          <w:rFonts w:ascii="Times New Roman" w:hAnsi="Times New Roman"/>
          <w:color w:val="000000"/>
          <w:sz w:val="24"/>
          <w:szCs w:val="24"/>
        </w:rPr>
        <w:t>tratta</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28"/>
          <w:sz w:val="24"/>
          <w:szCs w:val="24"/>
        </w:rPr>
        <w:t xml:space="preserve"> </w:t>
      </w:r>
      <w:r>
        <w:rPr>
          <w:rFonts w:ascii="Times New Roman" w:hAnsi="Times New Roman"/>
          <w:color w:val="000000"/>
          <w:sz w:val="24"/>
          <w:szCs w:val="24"/>
        </w:rPr>
        <w:t>econo</w:t>
      </w:r>
      <w:r>
        <w:rPr>
          <w:rFonts w:ascii="Times New Roman" w:hAnsi="Times New Roman"/>
          <w:color w:val="000000"/>
          <w:spacing w:val="-2"/>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co</w:t>
      </w:r>
      <w:r>
        <w:rPr>
          <w:rFonts w:ascii="Times New Roman" w:hAnsi="Times New Roman"/>
          <w:color w:val="000000"/>
          <w:spacing w:val="30"/>
          <w:sz w:val="24"/>
          <w:szCs w:val="24"/>
        </w:rPr>
        <w:t xml:space="preserve"> </w:t>
      </w:r>
      <w:r>
        <w:rPr>
          <w:rFonts w:ascii="Times New Roman" w:hAnsi="Times New Roman"/>
          <w:color w:val="000000"/>
          <w:sz w:val="24"/>
          <w:szCs w:val="24"/>
        </w:rPr>
        <w:t>e</w:t>
      </w:r>
      <w:r>
        <w:rPr>
          <w:rFonts w:ascii="Times New Roman" w:hAnsi="Times New Roman"/>
          <w:color w:val="000000"/>
          <w:spacing w:val="30"/>
          <w:sz w:val="24"/>
          <w:szCs w:val="24"/>
        </w:rPr>
        <w:t xml:space="preserve"> </w:t>
      </w:r>
      <w:r>
        <w:rPr>
          <w:rFonts w:ascii="Times New Roman" w:hAnsi="Times New Roman"/>
          <w:color w:val="000000"/>
          <w:sz w:val="24"/>
          <w:szCs w:val="24"/>
        </w:rPr>
        <w:t>no</w:t>
      </w:r>
      <w:r>
        <w:rPr>
          <w:rFonts w:ascii="Times New Roman" w:hAnsi="Times New Roman"/>
          <w:color w:val="000000"/>
          <w:spacing w:val="2"/>
          <w:sz w:val="24"/>
          <w:szCs w:val="24"/>
        </w:rPr>
        <w:t>r</w:t>
      </w:r>
      <w:r>
        <w:rPr>
          <w:rFonts w:ascii="Times New Roman" w:hAnsi="Times New Roman"/>
          <w:color w:val="000000"/>
          <w:spacing w:val="-2"/>
          <w:sz w:val="24"/>
          <w:szCs w:val="24"/>
        </w:rPr>
        <w:t>m</w:t>
      </w:r>
      <w:r>
        <w:rPr>
          <w:rFonts w:ascii="Times New Roman" w:hAnsi="Times New Roman"/>
          <w:color w:val="000000"/>
          <w:sz w:val="24"/>
          <w:szCs w:val="24"/>
        </w:rPr>
        <w:t>ativo</w:t>
      </w:r>
      <w:r>
        <w:rPr>
          <w:rFonts w:ascii="Times New Roman" w:hAnsi="Times New Roman"/>
          <w:color w:val="000000"/>
          <w:spacing w:val="30"/>
          <w:sz w:val="24"/>
          <w:szCs w:val="24"/>
        </w:rPr>
        <w:t xml:space="preserve"> </w:t>
      </w:r>
      <w:r>
        <w:rPr>
          <w:rFonts w:ascii="Times New Roman" w:hAnsi="Times New Roman"/>
          <w:color w:val="000000"/>
          <w:sz w:val="24"/>
          <w:szCs w:val="24"/>
        </w:rPr>
        <w:t>previsto, salvi</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2"/>
          <w:sz w:val="24"/>
          <w:szCs w:val="24"/>
        </w:rPr>
        <w:t xml:space="preserve"> </w:t>
      </w:r>
      <w:r>
        <w:rPr>
          <w:rFonts w:ascii="Times New Roman" w:hAnsi="Times New Roman"/>
          <w:color w:val="000000"/>
          <w:sz w:val="24"/>
          <w:szCs w:val="24"/>
        </w:rPr>
        <w:t>casi</w:t>
      </w:r>
      <w:r>
        <w:rPr>
          <w:rFonts w:ascii="Times New Roman" w:hAnsi="Times New Roman"/>
          <w:color w:val="000000"/>
          <w:spacing w:val="2"/>
          <w:sz w:val="24"/>
          <w:szCs w:val="24"/>
        </w:rPr>
        <w:t xml:space="preserve"> </w:t>
      </w:r>
      <w:r>
        <w:rPr>
          <w:rFonts w:ascii="Times New Roman" w:hAnsi="Times New Roman"/>
          <w:color w:val="000000"/>
          <w:sz w:val="24"/>
          <w:szCs w:val="24"/>
        </w:rPr>
        <w:t>di</w:t>
      </w:r>
      <w:r>
        <w:rPr>
          <w:rFonts w:ascii="Times New Roman" w:hAnsi="Times New Roman"/>
          <w:color w:val="000000"/>
          <w:spacing w:val="2"/>
          <w:sz w:val="24"/>
          <w:szCs w:val="24"/>
        </w:rPr>
        <w:t xml:space="preserve"> </w:t>
      </w:r>
      <w:r>
        <w:rPr>
          <w:rFonts w:ascii="Times New Roman" w:hAnsi="Times New Roman"/>
          <w:color w:val="000000"/>
          <w:sz w:val="24"/>
          <w:szCs w:val="24"/>
        </w:rPr>
        <w:t>giustificato</w:t>
      </w:r>
      <w:r>
        <w:rPr>
          <w:rFonts w:ascii="Times New Roman" w:hAnsi="Times New Roman"/>
          <w:color w:val="000000"/>
          <w:spacing w:val="2"/>
          <w:sz w:val="24"/>
          <w:szCs w:val="24"/>
        </w:rPr>
        <w:t xml:space="preserve"> i</w:t>
      </w:r>
      <w:r>
        <w:rPr>
          <w:rFonts w:ascii="Times New Roman" w:hAnsi="Times New Roman"/>
          <w:color w:val="000000"/>
          <w:spacing w:val="-2"/>
          <w:sz w:val="24"/>
          <w:szCs w:val="24"/>
        </w:rPr>
        <w:t>m</w:t>
      </w:r>
      <w:r>
        <w:rPr>
          <w:rFonts w:ascii="Times New Roman" w:hAnsi="Times New Roman"/>
          <w:color w:val="000000"/>
          <w:sz w:val="24"/>
          <w:szCs w:val="24"/>
        </w:rPr>
        <w:t>pedi</w:t>
      </w:r>
      <w:r>
        <w:rPr>
          <w:rFonts w:ascii="Times New Roman" w:hAnsi="Times New Roman"/>
          <w:color w:val="000000"/>
          <w:spacing w:val="-2"/>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che</w:t>
      </w:r>
      <w:r>
        <w:rPr>
          <w:rFonts w:ascii="Times New Roman" w:hAnsi="Times New Roman"/>
          <w:color w:val="000000"/>
          <w:spacing w:val="2"/>
          <w:sz w:val="24"/>
          <w:szCs w:val="24"/>
        </w:rPr>
        <w:t xml:space="preserve"> </w:t>
      </w:r>
      <w:r>
        <w:rPr>
          <w:rFonts w:ascii="Times New Roman" w:hAnsi="Times New Roman"/>
          <w:color w:val="000000"/>
          <w:sz w:val="24"/>
          <w:szCs w:val="24"/>
        </w:rPr>
        <w:t>devono</w:t>
      </w:r>
      <w:r>
        <w:rPr>
          <w:rFonts w:ascii="Times New Roman" w:hAnsi="Times New Roman"/>
          <w:color w:val="000000"/>
          <w:spacing w:val="2"/>
          <w:sz w:val="24"/>
          <w:szCs w:val="24"/>
        </w:rPr>
        <w:t xml:space="preserve"> </w:t>
      </w:r>
      <w:r>
        <w:rPr>
          <w:rFonts w:ascii="Times New Roman" w:hAnsi="Times New Roman"/>
          <w:color w:val="000000"/>
          <w:sz w:val="24"/>
          <w:szCs w:val="24"/>
        </w:rPr>
        <w:t>essere</w:t>
      </w:r>
      <w:r>
        <w:rPr>
          <w:rFonts w:ascii="Times New Roman" w:hAnsi="Times New Roman"/>
          <w:color w:val="000000"/>
          <w:spacing w:val="2"/>
          <w:sz w:val="24"/>
          <w:szCs w:val="24"/>
        </w:rPr>
        <w:t xml:space="preserve"> </w:t>
      </w:r>
      <w:r>
        <w:rPr>
          <w:rFonts w:ascii="Times New Roman" w:hAnsi="Times New Roman"/>
          <w:color w:val="000000"/>
          <w:sz w:val="24"/>
          <w:szCs w:val="24"/>
        </w:rPr>
        <w:t>resi noti</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entro</w:t>
      </w:r>
      <w:r>
        <w:rPr>
          <w:rFonts w:ascii="Times New Roman" w:hAnsi="Times New Roman"/>
          <w:color w:val="000000"/>
          <w:spacing w:val="2"/>
          <w:sz w:val="24"/>
          <w:szCs w:val="24"/>
        </w:rPr>
        <w:t xml:space="preserve"> </w:t>
      </w:r>
      <w:r>
        <w:rPr>
          <w:rFonts w:ascii="Times New Roman" w:hAnsi="Times New Roman"/>
          <w:color w:val="000000"/>
          <w:sz w:val="24"/>
          <w:szCs w:val="24"/>
        </w:rPr>
        <w:t>lo</w:t>
      </w:r>
      <w:r>
        <w:rPr>
          <w:rFonts w:ascii="Times New Roman" w:hAnsi="Times New Roman"/>
          <w:color w:val="000000"/>
          <w:spacing w:val="2"/>
          <w:sz w:val="24"/>
          <w:szCs w:val="24"/>
        </w:rPr>
        <w:t xml:space="preserve"> </w:t>
      </w:r>
      <w:r>
        <w:rPr>
          <w:rFonts w:ascii="Times New Roman" w:hAnsi="Times New Roman"/>
          <w:color w:val="000000"/>
          <w:sz w:val="24"/>
          <w:szCs w:val="24"/>
        </w:rPr>
        <w:t>stesso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er</w:t>
      </w:r>
      <w:r>
        <w:rPr>
          <w:rFonts w:ascii="Times New Roman" w:hAnsi="Times New Roman"/>
          <w:color w:val="000000"/>
          <w:spacing w:val="-2"/>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alla Direzio</w:t>
      </w:r>
      <w:r>
        <w:rPr>
          <w:rFonts w:ascii="Times New Roman" w:hAnsi="Times New Roman"/>
          <w:color w:val="000000"/>
          <w:spacing w:val="-1"/>
          <w:sz w:val="24"/>
          <w:szCs w:val="24"/>
        </w:rPr>
        <w:t>n</w:t>
      </w:r>
      <w:r>
        <w:rPr>
          <w:rFonts w:ascii="Times New Roman" w:hAnsi="Times New Roman"/>
          <w:color w:val="000000"/>
          <w:sz w:val="24"/>
          <w:szCs w:val="24"/>
        </w:rPr>
        <w:t>e i</w:t>
      </w:r>
      <w:r>
        <w:rPr>
          <w:rFonts w:ascii="Times New Roman" w:hAnsi="Times New Roman"/>
          <w:color w:val="000000"/>
          <w:spacing w:val="-1"/>
          <w:sz w:val="24"/>
          <w:szCs w:val="24"/>
        </w:rPr>
        <w:t>n</w:t>
      </w:r>
      <w:r>
        <w:rPr>
          <w:rFonts w:ascii="Times New Roman" w:hAnsi="Times New Roman"/>
          <w:color w:val="000000"/>
          <w:sz w:val="24"/>
          <w:szCs w:val="24"/>
        </w:rPr>
        <w:t>tere</w:t>
      </w:r>
      <w:r>
        <w:rPr>
          <w:rFonts w:ascii="Times New Roman" w:hAnsi="Times New Roman"/>
          <w:color w:val="000000"/>
          <w:spacing w:val="-1"/>
          <w:sz w:val="24"/>
          <w:szCs w:val="24"/>
        </w:rPr>
        <w:t>s</w:t>
      </w:r>
      <w:r>
        <w:rPr>
          <w:rFonts w:ascii="Times New Roman" w:hAnsi="Times New Roman"/>
          <w:color w:val="000000"/>
          <w:sz w:val="24"/>
          <w:szCs w:val="24"/>
        </w:rPr>
        <w:t xml:space="preserve">sata a </w:t>
      </w:r>
      <w:r>
        <w:rPr>
          <w:rFonts w:ascii="Times New Roman" w:hAnsi="Times New Roman"/>
          <w:color w:val="000000"/>
          <w:spacing w:val="-1"/>
          <w:sz w:val="24"/>
          <w:szCs w:val="24"/>
        </w:rPr>
        <w:t>p</w:t>
      </w:r>
      <w:r>
        <w:rPr>
          <w:rFonts w:ascii="Times New Roman" w:hAnsi="Times New Roman"/>
          <w:color w:val="000000"/>
          <w:sz w:val="24"/>
          <w:szCs w:val="24"/>
        </w:rPr>
        <w:t>ena di decadenza dal diritto stesso.</w:t>
      </w:r>
    </w:p>
    <w:p w:rsidR="008D5A6C" w:rsidRDefault="008D5A6C" w:rsidP="00106499">
      <w:pPr>
        <w:widowControl w:val="0"/>
        <w:autoSpaceDE w:val="0"/>
        <w:autoSpaceDN w:val="0"/>
        <w:adjustRightInd w:val="0"/>
        <w:spacing w:after="0" w:line="240" w:lineRule="auto"/>
        <w:ind w:left="397" w:right="49" w:hanging="283"/>
        <w:jc w:val="both"/>
        <w:rPr>
          <w:rFonts w:ascii="Times New Roman" w:hAnsi="Times New Roman"/>
          <w:color w:val="000000"/>
          <w:sz w:val="23"/>
          <w:szCs w:val="23"/>
        </w:rPr>
      </w:pPr>
      <w:r>
        <w:rPr>
          <w:rFonts w:ascii="Times New Roman" w:hAnsi="Times New Roman"/>
          <w:color w:val="000000"/>
          <w:sz w:val="24"/>
          <w:szCs w:val="24"/>
        </w:rPr>
        <w:t xml:space="preserve">14.Al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lavoratore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trasferito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non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do</w:t>
      </w:r>
      <w:r>
        <w:rPr>
          <w:rFonts w:ascii="Times New Roman" w:hAnsi="Times New Roman"/>
          <w:color w:val="000000"/>
          <w:spacing w:val="-2"/>
          <w:sz w:val="24"/>
          <w:szCs w:val="24"/>
        </w:rPr>
        <w:t>m</w:t>
      </w:r>
      <w:r>
        <w:rPr>
          <w:rFonts w:ascii="Times New Roman" w:hAnsi="Times New Roman"/>
          <w:color w:val="000000"/>
          <w:sz w:val="24"/>
          <w:szCs w:val="24"/>
        </w:rPr>
        <w:t xml:space="preserve">anda,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venga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icenziato  non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 </w:t>
      </w:r>
      <w:r>
        <w:rPr>
          <w:rFonts w:ascii="Times New Roman" w:hAnsi="Times New Roman"/>
          <w:color w:val="000000"/>
          <w:spacing w:val="3"/>
          <w:sz w:val="24"/>
          <w:szCs w:val="24"/>
        </w:rPr>
        <w:t xml:space="preserve"> </w:t>
      </w:r>
      <w:r>
        <w:rPr>
          <w:rFonts w:ascii="Times New Roman" w:hAnsi="Times New Roman"/>
          <w:color w:val="000000"/>
          <w:spacing w:val="-2"/>
          <w:sz w:val="24"/>
          <w:szCs w:val="24"/>
        </w:rPr>
        <w:t>m</w:t>
      </w:r>
      <w:r>
        <w:rPr>
          <w:rFonts w:ascii="Times New Roman" w:hAnsi="Times New Roman"/>
          <w:color w:val="000000"/>
          <w:sz w:val="24"/>
          <w:szCs w:val="24"/>
        </w:rPr>
        <w:t xml:space="preserve">otivi </w:t>
      </w:r>
      <w:r>
        <w:rPr>
          <w:rFonts w:ascii="Times New Roman" w:hAnsi="Times New Roman"/>
          <w:color w:val="000000"/>
          <w:spacing w:val="2"/>
          <w:sz w:val="24"/>
          <w:szCs w:val="24"/>
        </w:rPr>
        <w:t xml:space="preserve"> </w:t>
      </w:r>
      <w:r>
        <w:rPr>
          <w:rFonts w:ascii="Times New Roman" w:hAnsi="Times New Roman"/>
          <w:color w:val="000000"/>
          <w:sz w:val="24"/>
          <w:szCs w:val="24"/>
        </w:rPr>
        <w:t>disciplinari, co</w:t>
      </w:r>
      <w:r>
        <w:rPr>
          <w:rFonts w:ascii="Times New Roman" w:hAnsi="Times New Roman"/>
          <w:color w:val="000000"/>
          <w:spacing w:val="-2"/>
          <w:sz w:val="24"/>
          <w:szCs w:val="24"/>
        </w:rPr>
        <w:t>m</w:t>
      </w:r>
      <w:r>
        <w:rPr>
          <w:rFonts w:ascii="Times New Roman" w:hAnsi="Times New Roman"/>
          <w:color w:val="000000"/>
          <w:sz w:val="24"/>
          <w:szCs w:val="24"/>
        </w:rPr>
        <w:t>pete,</w:t>
      </w:r>
      <w:r>
        <w:rPr>
          <w:rFonts w:ascii="Times New Roman" w:hAnsi="Times New Roman"/>
          <w:color w:val="000000"/>
          <w:spacing w:val="2"/>
          <w:sz w:val="24"/>
          <w:szCs w:val="24"/>
        </w:rPr>
        <w:t xml:space="preserve"> </w:t>
      </w:r>
      <w:r>
        <w:rPr>
          <w:rFonts w:ascii="Times New Roman" w:hAnsi="Times New Roman"/>
          <w:color w:val="000000"/>
          <w:sz w:val="24"/>
          <w:szCs w:val="24"/>
        </w:rPr>
        <w:t>oltre</w:t>
      </w:r>
      <w:r>
        <w:rPr>
          <w:rFonts w:ascii="Times New Roman" w:hAnsi="Times New Roman"/>
          <w:color w:val="000000"/>
          <w:spacing w:val="2"/>
          <w:sz w:val="24"/>
          <w:szCs w:val="24"/>
        </w:rPr>
        <w:t xml:space="preserve"> </w:t>
      </w:r>
      <w:r>
        <w:rPr>
          <w:rFonts w:ascii="Times New Roman" w:hAnsi="Times New Roman"/>
          <w:color w:val="000000"/>
          <w:sz w:val="24"/>
          <w:szCs w:val="24"/>
        </w:rPr>
        <w:t>al</w:t>
      </w:r>
      <w:r>
        <w:rPr>
          <w:rFonts w:ascii="Times New Roman" w:hAnsi="Times New Roman"/>
          <w:color w:val="000000"/>
          <w:spacing w:val="1"/>
          <w:sz w:val="24"/>
          <w:szCs w:val="24"/>
        </w:rPr>
        <w:t xml:space="preserve"> t</w:t>
      </w:r>
      <w:r>
        <w:rPr>
          <w:rFonts w:ascii="Times New Roman" w:hAnsi="Times New Roman"/>
          <w:color w:val="000000"/>
          <w:sz w:val="24"/>
          <w:szCs w:val="24"/>
        </w:rPr>
        <w:t>ratta</w:t>
      </w:r>
      <w:r>
        <w:rPr>
          <w:rFonts w:ascii="Times New Roman" w:hAnsi="Times New Roman"/>
          <w:color w:val="000000"/>
          <w:spacing w:val="-2"/>
          <w:sz w:val="24"/>
          <w:szCs w:val="24"/>
        </w:rPr>
        <w:t>m</w:t>
      </w:r>
      <w:r>
        <w:rPr>
          <w:rFonts w:ascii="Times New Roman" w:hAnsi="Times New Roman"/>
          <w:color w:val="000000"/>
          <w:sz w:val="24"/>
          <w:szCs w:val="24"/>
        </w:rPr>
        <w:t>ento</w:t>
      </w:r>
      <w:r>
        <w:rPr>
          <w:rFonts w:ascii="Times New Roman" w:hAnsi="Times New Roman"/>
          <w:color w:val="000000"/>
          <w:spacing w:val="2"/>
          <w:sz w:val="24"/>
          <w:szCs w:val="24"/>
        </w:rPr>
        <w:t xml:space="preserve"> </w:t>
      </w:r>
      <w:r>
        <w:rPr>
          <w:rFonts w:ascii="Times New Roman" w:hAnsi="Times New Roman"/>
          <w:color w:val="000000"/>
          <w:sz w:val="24"/>
          <w:szCs w:val="24"/>
        </w:rPr>
        <w:t>di</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ine</w:t>
      </w:r>
      <w:r>
        <w:rPr>
          <w:rFonts w:ascii="Times New Roman" w:hAnsi="Times New Roman"/>
          <w:color w:val="000000"/>
          <w:spacing w:val="1"/>
          <w:sz w:val="24"/>
          <w:szCs w:val="24"/>
        </w:rPr>
        <w:t xml:space="preserve"> </w:t>
      </w:r>
      <w:r>
        <w:rPr>
          <w:rFonts w:ascii="Times New Roman" w:hAnsi="Times New Roman"/>
          <w:color w:val="000000"/>
          <w:sz w:val="24"/>
          <w:szCs w:val="24"/>
        </w:rPr>
        <w:t>rapporto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i</w:t>
      </w:r>
      <w:r>
        <w:rPr>
          <w:rFonts w:ascii="Times New Roman" w:hAnsi="Times New Roman"/>
          <w:color w:val="000000"/>
          <w:spacing w:val="1"/>
          <w:sz w:val="24"/>
          <w:szCs w:val="24"/>
        </w:rPr>
        <w:t xml:space="preserve"> </w:t>
      </w:r>
      <w:r>
        <w:rPr>
          <w:rFonts w:ascii="Times New Roman" w:hAnsi="Times New Roman"/>
          <w:color w:val="000000"/>
          <w:sz w:val="24"/>
          <w:szCs w:val="24"/>
        </w:rPr>
        <w:t>cui</w:t>
      </w:r>
      <w:r>
        <w:rPr>
          <w:rFonts w:ascii="Times New Roman" w:hAnsi="Times New Roman"/>
          <w:color w:val="000000"/>
          <w:spacing w:val="2"/>
          <w:sz w:val="24"/>
          <w:szCs w:val="24"/>
        </w:rPr>
        <w:t xml:space="preserve"> </w:t>
      </w:r>
      <w:r>
        <w:rPr>
          <w:rFonts w:ascii="Times New Roman" w:hAnsi="Times New Roman"/>
          <w:color w:val="000000"/>
          <w:sz w:val="24"/>
          <w:szCs w:val="24"/>
        </w:rPr>
        <w:t>all</w:t>
      </w:r>
      <w:r>
        <w:rPr>
          <w:rFonts w:ascii="Times New Roman" w:hAnsi="Times New Roman"/>
          <w:color w:val="000000"/>
          <w:spacing w:val="-1"/>
          <w:sz w:val="24"/>
          <w:szCs w:val="24"/>
        </w:rPr>
        <w:t>'</w:t>
      </w:r>
      <w:r>
        <w:rPr>
          <w:rFonts w:ascii="Times New Roman" w:hAnsi="Times New Roman"/>
          <w:color w:val="000000"/>
          <w:sz w:val="24"/>
          <w:szCs w:val="24"/>
        </w:rPr>
        <w:t xml:space="preserve">art. </w:t>
      </w:r>
      <w:r>
        <w:rPr>
          <w:rFonts w:ascii="Times New Roman" w:hAnsi="Times New Roman"/>
          <w:color w:val="000000"/>
          <w:spacing w:val="-1"/>
          <w:sz w:val="24"/>
          <w:szCs w:val="24"/>
        </w:rPr>
        <w:t>40</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il</w:t>
      </w:r>
      <w:r>
        <w:rPr>
          <w:rFonts w:ascii="Times New Roman" w:hAnsi="Times New Roman"/>
          <w:color w:val="000000"/>
          <w:spacing w:val="2"/>
          <w:sz w:val="24"/>
          <w:szCs w:val="24"/>
        </w:rPr>
        <w:t xml:space="preserve"> </w:t>
      </w:r>
      <w:r>
        <w:rPr>
          <w:rFonts w:ascii="Times New Roman" w:hAnsi="Times New Roman"/>
          <w:color w:val="000000"/>
          <w:spacing w:val="-1"/>
          <w:sz w:val="24"/>
          <w:szCs w:val="24"/>
        </w:rPr>
        <w:t>r</w:t>
      </w:r>
      <w:r>
        <w:rPr>
          <w:rFonts w:ascii="Times New Roman" w:hAnsi="Times New Roman"/>
          <w:color w:val="000000"/>
          <w:spacing w:val="1"/>
          <w:sz w:val="24"/>
          <w:szCs w:val="24"/>
        </w:rPr>
        <w:t>i</w:t>
      </w:r>
      <w:r>
        <w:rPr>
          <w:rFonts w:ascii="Times New Roman" w:hAnsi="Times New Roman"/>
          <w:color w:val="000000"/>
          <w:spacing w:val="-2"/>
          <w:sz w:val="24"/>
          <w:szCs w:val="24"/>
        </w:rPr>
        <w:t>m</w:t>
      </w:r>
      <w:r>
        <w:rPr>
          <w:rFonts w:ascii="Times New Roman" w:hAnsi="Times New Roman"/>
          <w:color w:val="000000"/>
          <w:sz w:val="24"/>
          <w:szCs w:val="24"/>
        </w:rPr>
        <w:t>borso</w:t>
      </w:r>
      <w:r>
        <w:rPr>
          <w:rFonts w:ascii="Times New Roman" w:hAnsi="Times New Roman"/>
          <w:color w:val="000000"/>
          <w:spacing w:val="2"/>
          <w:sz w:val="24"/>
          <w:szCs w:val="24"/>
        </w:rPr>
        <w:t xml:space="preserve"> </w:t>
      </w:r>
      <w:r>
        <w:rPr>
          <w:rFonts w:ascii="Times New Roman" w:hAnsi="Times New Roman"/>
          <w:color w:val="000000"/>
          <w:sz w:val="24"/>
          <w:szCs w:val="24"/>
        </w:rPr>
        <w:t>delle</w:t>
      </w:r>
      <w:r>
        <w:rPr>
          <w:rFonts w:ascii="Times New Roman" w:hAnsi="Times New Roman"/>
          <w:color w:val="000000"/>
          <w:spacing w:val="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di</w:t>
      </w:r>
      <w:r>
        <w:rPr>
          <w:rFonts w:ascii="Times New Roman" w:hAnsi="Times New Roman"/>
          <w:color w:val="000000"/>
          <w:spacing w:val="2"/>
          <w:sz w:val="24"/>
          <w:szCs w:val="24"/>
        </w:rPr>
        <w:t xml:space="preserve"> </w:t>
      </w:r>
      <w:r>
        <w:rPr>
          <w:rFonts w:ascii="Times New Roman" w:hAnsi="Times New Roman"/>
          <w:color w:val="000000"/>
          <w:sz w:val="24"/>
          <w:szCs w:val="24"/>
        </w:rPr>
        <w:t>viag</w:t>
      </w:r>
      <w:r>
        <w:rPr>
          <w:rFonts w:ascii="Times New Roman" w:hAnsi="Times New Roman"/>
          <w:color w:val="000000"/>
          <w:spacing w:val="-1"/>
          <w:sz w:val="24"/>
          <w:szCs w:val="24"/>
        </w:rPr>
        <w:t>g</w:t>
      </w:r>
      <w:r>
        <w:rPr>
          <w:rFonts w:ascii="Times New Roman" w:hAnsi="Times New Roman"/>
          <w:color w:val="000000"/>
          <w:spacing w:val="1"/>
          <w:sz w:val="24"/>
          <w:szCs w:val="24"/>
        </w:rPr>
        <w:t>i</w:t>
      </w:r>
      <w:r>
        <w:rPr>
          <w:rFonts w:ascii="Times New Roman" w:hAnsi="Times New Roman"/>
          <w:color w:val="000000"/>
          <w:sz w:val="24"/>
          <w:szCs w:val="24"/>
        </w:rPr>
        <w:t>o e</w:t>
      </w:r>
      <w:r>
        <w:rPr>
          <w:rFonts w:ascii="Times New Roman" w:hAnsi="Times New Roman"/>
          <w:color w:val="000000"/>
          <w:spacing w:val="-1"/>
          <w:sz w:val="24"/>
          <w:szCs w:val="24"/>
        </w:rPr>
        <w:t>ff</w:t>
      </w:r>
      <w:r>
        <w:rPr>
          <w:rFonts w:ascii="Times New Roman" w:hAnsi="Times New Roman"/>
          <w:color w:val="000000"/>
          <w:sz w:val="24"/>
          <w:szCs w:val="24"/>
        </w:rPr>
        <w:t>ettiva</w:t>
      </w:r>
      <w:r>
        <w:rPr>
          <w:rFonts w:ascii="Times New Roman" w:hAnsi="Times New Roman"/>
          <w:color w:val="000000"/>
          <w:spacing w:val="-2"/>
          <w:sz w:val="24"/>
          <w:szCs w:val="24"/>
        </w:rPr>
        <w:t>m</w:t>
      </w:r>
      <w:r>
        <w:rPr>
          <w:rFonts w:ascii="Times New Roman" w:hAnsi="Times New Roman"/>
          <w:color w:val="000000"/>
          <w:sz w:val="24"/>
          <w:szCs w:val="24"/>
        </w:rPr>
        <w:t>ente</w:t>
      </w:r>
      <w:r>
        <w:rPr>
          <w:rFonts w:ascii="Times New Roman" w:hAnsi="Times New Roman"/>
          <w:color w:val="000000"/>
          <w:spacing w:val="2"/>
          <w:sz w:val="24"/>
          <w:szCs w:val="24"/>
        </w:rPr>
        <w:t xml:space="preserve"> </w:t>
      </w:r>
      <w:r>
        <w:rPr>
          <w:rFonts w:ascii="Times New Roman" w:hAnsi="Times New Roman"/>
          <w:color w:val="000000"/>
          <w:sz w:val="24"/>
          <w:szCs w:val="24"/>
        </w:rPr>
        <w:t>sostenute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2"/>
          <w:sz w:val="24"/>
          <w:szCs w:val="24"/>
        </w:rPr>
        <w:t xml:space="preserve"> </w:t>
      </w:r>
      <w:r>
        <w:rPr>
          <w:rFonts w:ascii="Times New Roman" w:hAnsi="Times New Roman"/>
          <w:color w:val="000000"/>
          <w:sz w:val="24"/>
          <w:szCs w:val="24"/>
        </w:rPr>
        <w:t>sé</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er</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3"/>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a</w:t>
      </w:r>
      <w:r>
        <w:rPr>
          <w:rFonts w:ascii="Times New Roman" w:hAnsi="Times New Roman"/>
          <w:color w:val="000000"/>
          <w:spacing w:val="-2"/>
          <w:sz w:val="24"/>
          <w:szCs w:val="24"/>
        </w:rPr>
        <w:t>m</w:t>
      </w:r>
      <w:r>
        <w:rPr>
          <w:rFonts w:ascii="Times New Roman" w:hAnsi="Times New Roman"/>
          <w:color w:val="000000"/>
          <w:sz w:val="24"/>
          <w:szCs w:val="24"/>
        </w:rPr>
        <w:t>iliari</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carico</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 </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ro</w:t>
      </w:r>
      <w:r>
        <w:rPr>
          <w:rFonts w:ascii="Times New Roman" w:hAnsi="Times New Roman"/>
          <w:color w:val="000000"/>
          <w:spacing w:val="2"/>
          <w:sz w:val="24"/>
          <w:szCs w:val="24"/>
        </w:rPr>
        <w:t xml:space="preserve"> </w:t>
      </w:r>
      <w:r>
        <w:rPr>
          <w:rFonts w:ascii="Times New Roman" w:hAnsi="Times New Roman"/>
          <w:color w:val="000000"/>
          <w:sz w:val="24"/>
          <w:szCs w:val="24"/>
        </w:rPr>
        <w:t>n</w:t>
      </w:r>
      <w:r>
        <w:rPr>
          <w:rFonts w:ascii="Times New Roman" w:hAnsi="Times New Roman"/>
          <w:color w:val="000000"/>
          <w:spacing w:val="-1"/>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prece</w:t>
      </w:r>
      <w:r>
        <w:rPr>
          <w:rFonts w:ascii="Times New Roman" w:hAnsi="Times New Roman"/>
          <w:color w:val="000000"/>
          <w:spacing w:val="-1"/>
          <w:sz w:val="24"/>
          <w:szCs w:val="24"/>
        </w:rPr>
        <w:t>d</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res</w:t>
      </w:r>
      <w:r>
        <w:rPr>
          <w:rFonts w:ascii="Times New Roman" w:hAnsi="Times New Roman"/>
          <w:color w:val="000000"/>
          <w:spacing w:val="1"/>
          <w:sz w:val="24"/>
          <w:szCs w:val="24"/>
        </w:rPr>
        <w:t>i</w:t>
      </w:r>
      <w:r>
        <w:rPr>
          <w:rFonts w:ascii="Times New Roman" w:hAnsi="Times New Roman"/>
          <w:color w:val="000000"/>
          <w:spacing w:val="-1"/>
          <w:sz w:val="24"/>
          <w:szCs w:val="24"/>
        </w:rPr>
        <w:t>d</w:t>
      </w:r>
      <w:r>
        <w:rPr>
          <w:rFonts w:ascii="Times New Roman" w:hAnsi="Times New Roman"/>
          <w:color w:val="000000"/>
          <w:sz w:val="24"/>
          <w:szCs w:val="24"/>
        </w:rPr>
        <w:t>en</w:t>
      </w:r>
      <w:r>
        <w:rPr>
          <w:rFonts w:ascii="Times New Roman" w:hAnsi="Times New Roman"/>
          <w:color w:val="000000"/>
          <w:spacing w:val="-1"/>
          <w:sz w:val="24"/>
          <w:szCs w:val="24"/>
        </w:rPr>
        <w:t>z</w:t>
      </w:r>
      <w:r>
        <w:rPr>
          <w:rFonts w:ascii="Times New Roman" w:hAnsi="Times New Roman"/>
          <w:color w:val="000000"/>
          <w:sz w:val="24"/>
          <w:szCs w:val="24"/>
        </w:rPr>
        <w:t>a quando</w:t>
      </w:r>
      <w:r>
        <w:rPr>
          <w:rFonts w:ascii="Times New Roman" w:hAnsi="Times New Roman"/>
          <w:color w:val="000000"/>
          <w:spacing w:val="25"/>
          <w:sz w:val="24"/>
          <w:szCs w:val="24"/>
        </w:rPr>
        <w:t xml:space="preserve"> </w:t>
      </w:r>
      <w:r>
        <w:rPr>
          <w:rFonts w:ascii="Times New Roman" w:hAnsi="Times New Roman"/>
          <w:color w:val="000000"/>
          <w:sz w:val="24"/>
          <w:szCs w:val="24"/>
        </w:rPr>
        <w:t>tale</w:t>
      </w:r>
      <w:r>
        <w:rPr>
          <w:rFonts w:ascii="Times New Roman" w:hAnsi="Times New Roman"/>
          <w:color w:val="000000"/>
          <w:spacing w:val="24"/>
          <w:sz w:val="24"/>
          <w:szCs w:val="24"/>
        </w:rPr>
        <w:t xml:space="preserve"> </w:t>
      </w:r>
      <w:r>
        <w:rPr>
          <w:rFonts w:ascii="Times New Roman" w:hAnsi="Times New Roman"/>
          <w:color w:val="000000"/>
          <w:sz w:val="24"/>
          <w:szCs w:val="24"/>
        </w:rPr>
        <w:t>rie</w:t>
      </w:r>
      <w:r>
        <w:rPr>
          <w:rFonts w:ascii="Times New Roman" w:hAnsi="Times New Roman"/>
          <w:color w:val="000000"/>
          <w:spacing w:val="-1"/>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ro</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ia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ffettiva</w:t>
      </w:r>
      <w:r>
        <w:rPr>
          <w:rFonts w:ascii="Times New Roman" w:hAnsi="Times New Roman"/>
          <w:color w:val="000000"/>
          <w:spacing w:val="-2"/>
          <w:sz w:val="24"/>
          <w:szCs w:val="24"/>
        </w:rPr>
        <w:t>m</w:t>
      </w:r>
      <w:r>
        <w:rPr>
          <w:rFonts w:ascii="Times New Roman" w:hAnsi="Times New Roman"/>
          <w:color w:val="000000"/>
          <w:sz w:val="24"/>
          <w:szCs w:val="24"/>
        </w:rPr>
        <w:t>ente</w:t>
      </w:r>
      <w:r>
        <w:rPr>
          <w:rFonts w:ascii="Times New Roman" w:hAnsi="Times New Roman"/>
          <w:color w:val="000000"/>
          <w:spacing w:val="25"/>
          <w:sz w:val="24"/>
          <w:szCs w:val="24"/>
        </w:rPr>
        <w:t xml:space="preserve"> </w:t>
      </w:r>
      <w:r>
        <w:rPr>
          <w:rFonts w:ascii="Times New Roman" w:hAnsi="Times New Roman"/>
          <w:color w:val="000000"/>
          <w:sz w:val="24"/>
          <w:szCs w:val="24"/>
        </w:rPr>
        <w:t>avvenuto.</w:t>
      </w:r>
      <w:r>
        <w:rPr>
          <w:rFonts w:ascii="Times New Roman" w:hAnsi="Times New Roman"/>
          <w:color w:val="000000"/>
          <w:spacing w:val="24"/>
          <w:sz w:val="24"/>
          <w:szCs w:val="24"/>
        </w:rPr>
        <w:t xml:space="preserve"> </w:t>
      </w:r>
      <w:r>
        <w:rPr>
          <w:rFonts w:ascii="Times New Roman" w:hAnsi="Times New Roman"/>
          <w:color w:val="000000"/>
          <w:sz w:val="24"/>
          <w:szCs w:val="24"/>
        </w:rPr>
        <w:t>Inoltre,</w:t>
      </w:r>
      <w:r>
        <w:rPr>
          <w:rFonts w:ascii="Times New Roman" w:hAnsi="Times New Roman"/>
          <w:color w:val="000000"/>
          <w:spacing w:val="25"/>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d</w:t>
      </w:r>
      <w:r>
        <w:rPr>
          <w:rFonts w:ascii="Times New Roman" w:hAnsi="Times New Roman"/>
          <w:color w:val="000000"/>
          <w:sz w:val="24"/>
          <w:szCs w:val="24"/>
        </w:rPr>
        <w:t>o</w:t>
      </w:r>
      <w:r>
        <w:rPr>
          <w:rFonts w:ascii="Times New Roman" w:hAnsi="Times New Roman"/>
          <w:color w:val="000000"/>
          <w:spacing w:val="25"/>
          <w:sz w:val="24"/>
          <w:szCs w:val="24"/>
        </w:rPr>
        <w:t xml:space="preserve"> </w:t>
      </w:r>
      <w:r>
        <w:rPr>
          <w:rFonts w:ascii="Times New Roman" w:hAnsi="Times New Roman"/>
          <w:color w:val="000000"/>
          <w:sz w:val="24"/>
          <w:szCs w:val="24"/>
        </w:rPr>
        <w:t>il</w:t>
      </w:r>
      <w:r>
        <w:rPr>
          <w:rFonts w:ascii="Times New Roman" w:hAnsi="Times New Roman"/>
          <w:color w:val="000000"/>
          <w:spacing w:val="24"/>
          <w:sz w:val="24"/>
          <w:szCs w:val="24"/>
        </w:rPr>
        <w:t xml:space="preserve"> </w:t>
      </w:r>
      <w:r>
        <w:rPr>
          <w:rFonts w:ascii="Times New Roman" w:hAnsi="Times New Roman"/>
          <w:color w:val="000000"/>
          <w:sz w:val="24"/>
          <w:szCs w:val="24"/>
        </w:rPr>
        <w:t>lavoratore</w:t>
      </w:r>
      <w:r>
        <w:rPr>
          <w:rFonts w:ascii="Times New Roman" w:hAnsi="Times New Roman"/>
          <w:color w:val="000000"/>
          <w:spacing w:val="25"/>
          <w:sz w:val="24"/>
          <w:szCs w:val="24"/>
        </w:rPr>
        <w:t xml:space="preserve"> </w:t>
      </w:r>
      <w:r>
        <w:rPr>
          <w:rFonts w:ascii="Times New Roman" w:hAnsi="Times New Roman"/>
          <w:color w:val="000000"/>
          <w:sz w:val="24"/>
          <w:szCs w:val="24"/>
        </w:rPr>
        <w:t>di</w:t>
      </w:r>
      <w:r>
        <w:rPr>
          <w:rFonts w:ascii="Times New Roman" w:hAnsi="Times New Roman"/>
          <w:color w:val="000000"/>
          <w:spacing w:val="25"/>
          <w:sz w:val="24"/>
          <w:szCs w:val="24"/>
        </w:rPr>
        <w:t xml:space="preserve"> </w:t>
      </w:r>
      <w:r>
        <w:rPr>
          <w:rFonts w:ascii="Times New Roman" w:hAnsi="Times New Roman"/>
          <w:color w:val="000000"/>
          <w:sz w:val="24"/>
          <w:szCs w:val="24"/>
        </w:rPr>
        <w:t>cui</w:t>
      </w:r>
      <w:r>
        <w:rPr>
          <w:rFonts w:ascii="Times New Roman" w:hAnsi="Times New Roman"/>
          <w:color w:val="000000"/>
          <w:spacing w:val="24"/>
          <w:sz w:val="24"/>
          <w:szCs w:val="24"/>
        </w:rPr>
        <w:t xml:space="preserve"> </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presente</w:t>
      </w:r>
      <w:r w:rsidR="00106499">
        <w:rPr>
          <w:rFonts w:ascii="Times New Roman" w:hAnsi="Times New Roman"/>
          <w:color w:val="000000"/>
          <w:sz w:val="24"/>
          <w:szCs w:val="24"/>
        </w:rPr>
        <w:t xml:space="preserve"> </w:t>
      </w:r>
      <w:r>
        <w:rPr>
          <w:rFonts w:ascii="Times New Roman" w:hAnsi="Times New Roman"/>
          <w:color w:val="000000"/>
          <w:sz w:val="23"/>
          <w:szCs w:val="23"/>
        </w:rPr>
        <w:t xml:space="preserve">punto </w:t>
      </w:r>
      <w:r>
        <w:rPr>
          <w:rFonts w:ascii="Times New Roman" w:hAnsi="Times New Roman"/>
          <w:color w:val="000000"/>
          <w:spacing w:val="26"/>
          <w:sz w:val="23"/>
          <w:szCs w:val="23"/>
        </w:rPr>
        <w:t xml:space="preserve"> </w:t>
      </w:r>
      <w:r>
        <w:rPr>
          <w:rFonts w:ascii="Times New Roman" w:hAnsi="Times New Roman"/>
          <w:color w:val="000000"/>
          <w:sz w:val="23"/>
          <w:szCs w:val="23"/>
        </w:rPr>
        <w:t xml:space="preserve">abbia </w:t>
      </w:r>
      <w:r>
        <w:rPr>
          <w:rFonts w:ascii="Times New Roman" w:hAnsi="Times New Roman"/>
          <w:color w:val="000000"/>
          <w:spacing w:val="32"/>
          <w:sz w:val="23"/>
          <w:szCs w:val="23"/>
        </w:rPr>
        <w:t xml:space="preserve"> </w:t>
      </w:r>
      <w:r>
        <w:rPr>
          <w:rFonts w:ascii="Times New Roman" w:hAnsi="Times New Roman"/>
          <w:color w:val="000000"/>
          <w:sz w:val="23"/>
          <w:szCs w:val="23"/>
        </w:rPr>
        <w:t xml:space="preserve">provveduto </w:t>
      </w:r>
      <w:r>
        <w:rPr>
          <w:rFonts w:ascii="Times New Roman" w:hAnsi="Times New Roman"/>
          <w:color w:val="000000"/>
          <w:spacing w:val="46"/>
          <w:sz w:val="23"/>
          <w:szCs w:val="23"/>
        </w:rPr>
        <w:t xml:space="preserve"> </w:t>
      </w:r>
      <w:r>
        <w:rPr>
          <w:rFonts w:ascii="Times New Roman" w:hAnsi="Times New Roman"/>
          <w:color w:val="000000"/>
          <w:sz w:val="23"/>
          <w:szCs w:val="23"/>
        </w:rPr>
        <w:t xml:space="preserve">entro </w:t>
      </w:r>
      <w:r>
        <w:rPr>
          <w:rFonts w:ascii="Times New Roman" w:hAnsi="Times New Roman"/>
          <w:color w:val="000000"/>
          <w:spacing w:val="25"/>
          <w:sz w:val="23"/>
          <w:szCs w:val="23"/>
        </w:rPr>
        <w:t xml:space="preserve"> </w:t>
      </w:r>
      <w:r>
        <w:rPr>
          <w:rFonts w:ascii="Times New Roman" w:hAnsi="Times New Roman"/>
          <w:color w:val="000000"/>
          <w:sz w:val="23"/>
          <w:szCs w:val="23"/>
        </w:rPr>
        <w:t xml:space="preserve">sei </w:t>
      </w:r>
      <w:r>
        <w:rPr>
          <w:rFonts w:ascii="Times New Roman" w:hAnsi="Times New Roman"/>
          <w:color w:val="000000"/>
          <w:spacing w:val="20"/>
          <w:sz w:val="23"/>
          <w:szCs w:val="23"/>
        </w:rPr>
        <w:t xml:space="preserve"> </w:t>
      </w:r>
      <w:r>
        <w:rPr>
          <w:rFonts w:ascii="Times New Roman" w:hAnsi="Times New Roman"/>
          <w:color w:val="000000"/>
          <w:sz w:val="23"/>
          <w:szCs w:val="23"/>
        </w:rPr>
        <w:t xml:space="preserve">mesi </w:t>
      </w:r>
      <w:r>
        <w:rPr>
          <w:rFonts w:ascii="Times New Roman" w:hAnsi="Times New Roman"/>
          <w:color w:val="000000"/>
          <w:spacing w:val="25"/>
          <w:sz w:val="23"/>
          <w:szCs w:val="23"/>
        </w:rPr>
        <w:t xml:space="preserve"> </w:t>
      </w:r>
      <w:r>
        <w:rPr>
          <w:rFonts w:ascii="Times New Roman" w:hAnsi="Times New Roman"/>
          <w:color w:val="000000"/>
          <w:sz w:val="23"/>
          <w:szCs w:val="23"/>
        </w:rPr>
        <w:t xml:space="preserve">dalla </w:t>
      </w:r>
      <w:r>
        <w:rPr>
          <w:rFonts w:ascii="Times New Roman" w:hAnsi="Times New Roman"/>
          <w:color w:val="000000"/>
          <w:spacing w:val="24"/>
          <w:sz w:val="23"/>
          <w:szCs w:val="23"/>
        </w:rPr>
        <w:t xml:space="preserve"> </w:t>
      </w:r>
      <w:r>
        <w:rPr>
          <w:rFonts w:ascii="Times New Roman" w:hAnsi="Times New Roman"/>
          <w:color w:val="000000"/>
          <w:sz w:val="23"/>
          <w:szCs w:val="23"/>
        </w:rPr>
        <w:t xml:space="preserve">data </w:t>
      </w:r>
      <w:r>
        <w:rPr>
          <w:rFonts w:ascii="Times New Roman" w:hAnsi="Times New Roman"/>
          <w:color w:val="000000"/>
          <w:spacing w:val="25"/>
          <w:sz w:val="23"/>
          <w:szCs w:val="23"/>
        </w:rPr>
        <w:t xml:space="preserve"> </w:t>
      </w:r>
      <w:r>
        <w:rPr>
          <w:rFonts w:ascii="Times New Roman" w:hAnsi="Times New Roman"/>
          <w:color w:val="000000"/>
          <w:sz w:val="23"/>
          <w:szCs w:val="23"/>
        </w:rPr>
        <w:t xml:space="preserve">della </w:t>
      </w:r>
      <w:r>
        <w:rPr>
          <w:rFonts w:ascii="Times New Roman" w:hAnsi="Times New Roman"/>
          <w:color w:val="000000"/>
          <w:spacing w:val="23"/>
          <w:sz w:val="23"/>
          <w:szCs w:val="23"/>
        </w:rPr>
        <w:t xml:space="preserve"> </w:t>
      </w:r>
      <w:r>
        <w:rPr>
          <w:rFonts w:ascii="Times New Roman" w:hAnsi="Times New Roman"/>
          <w:color w:val="000000"/>
          <w:sz w:val="23"/>
          <w:szCs w:val="23"/>
        </w:rPr>
        <w:t xml:space="preserve">risoluzione </w:t>
      </w:r>
      <w:r>
        <w:rPr>
          <w:rFonts w:ascii="Times New Roman" w:hAnsi="Times New Roman"/>
          <w:color w:val="000000"/>
          <w:spacing w:val="46"/>
          <w:sz w:val="23"/>
          <w:szCs w:val="23"/>
        </w:rPr>
        <w:t xml:space="preserve"> </w:t>
      </w:r>
      <w:r>
        <w:rPr>
          <w:rFonts w:ascii="Times New Roman" w:hAnsi="Times New Roman"/>
          <w:color w:val="000000"/>
          <w:sz w:val="23"/>
          <w:szCs w:val="23"/>
        </w:rPr>
        <w:t xml:space="preserve">del </w:t>
      </w:r>
      <w:r>
        <w:rPr>
          <w:rFonts w:ascii="Times New Roman" w:hAnsi="Times New Roman"/>
          <w:color w:val="000000"/>
          <w:spacing w:val="19"/>
          <w:sz w:val="23"/>
          <w:szCs w:val="23"/>
        </w:rPr>
        <w:t xml:space="preserve"> </w:t>
      </w:r>
      <w:r>
        <w:rPr>
          <w:rFonts w:ascii="Times New Roman" w:hAnsi="Times New Roman"/>
          <w:color w:val="000000"/>
          <w:sz w:val="23"/>
          <w:szCs w:val="23"/>
        </w:rPr>
        <w:t xml:space="preserve">rapporto </w:t>
      </w:r>
      <w:r>
        <w:rPr>
          <w:rFonts w:ascii="Times New Roman" w:hAnsi="Times New Roman"/>
          <w:color w:val="000000"/>
          <w:spacing w:val="38"/>
          <w:sz w:val="23"/>
          <w:szCs w:val="23"/>
        </w:rPr>
        <w:t xml:space="preserve"> </w:t>
      </w:r>
      <w:r>
        <w:rPr>
          <w:rFonts w:ascii="Times New Roman" w:hAnsi="Times New Roman"/>
          <w:color w:val="000000"/>
          <w:sz w:val="23"/>
          <w:szCs w:val="23"/>
        </w:rPr>
        <w:t xml:space="preserve">di </w:t>
      </w:r>
      <w:r>
        <w:rPr>
          <w:rFonts w:ascii="Times New Roman" w:hAnsi="Times New Roman"/>
          <w:color w:val="000000"/>
          <w:spacing w:val="15"/>
          <w:sz w:val="23"/>
          <w:szCs w:val="23"/>
        </w:rPr>
        <w:t xml:space="preserve"> </w:t>
      </w:r>
      <w:r>
        <w:rPr>
          <w:rFonts w:ascii="Times New Roman" w:hAnsi="Times New Roman"/>
          <w:color w:val="000000"/>
          <w:w w:val="102"/>
          <w:sz w:val="23"/>
          <w:szCs w:val="23"/>
        </w:rPr>
        <w:t xml:space="preserve">lavoro, </w:t>
      </w:r>
      <w:r>
        <w:rPr>
          <w:rFonts w:ascii="Times New Roman" w:hAnsi="Times New Roman"/>
          <w:color w:val="000000"/>
          <w:sz w:val="23"/>
          <w:szCs w:val="23"/>
        </w:rPr>
        <w:t xml:space="preserve">all'effettivo </w:t>
      </w:r>
      <w:r>
        <w:rPr>
          <w:rFonts w:ascii="Times New Roman" w:hAnsi="Times New Roman"/>
          <w:color w:val="000000"/>
          <w:spacing w:val="45"/>
          <w:sz w:val="23"/>
          <w:szCs w:val="23"/>
        </w:rPr>
        <w:t xml:space="preserve"> </w:t>
      </w:r>
      <w:r>
        <w:rPr>
          <w:rFonts w:ascii="Times New Roman" w:hAnsi="Times New Roman"/>
          <w:color w:val="000000"/>
          <w:sz w:val="23"/>
          <w:szCs w:val="23"/>
        </w:rPr>
        <w:t xml:space="preserve">movimento </w:t>
      </w:r>
      <w:r>
        <w:rPr>
          <w:rFonts w:ascii="Times New Roman" w:hAnsi="Times New Roman"/>
          <w:color w:val="000000"/>
          <w:spacing w:val="57"/>
          <w:sz w:val="23"/>
          <w:szCs w:val="23"/>
        </w:rPr>
        <w:t xml:space="preserve"> </w:t>
      </w:r>
      <w:r>
        <w:rPr>
          <w:rFonts w:ascii="Times New Roman" w:hAnsi="Times New Roman"/>
          <w:color w:val="000000"/>
          <w:sz w:val="23"/>
          <w:szCs w:val="23"/>
        </w:rPr>
        <w:t xml:space="preserve">delle </w:t>
      </w:r>
      <w:r>
        <w:rPr>
          <w:rFonts w:ascii="Times New Roman" w:hAnsi="Times New Roman"/>
          <w:color w:val="000000"/>
          <w:spacing w:val="30"/>
          <w:sz w:val="23"/>
          <w:szCs w:val="23"/>
        </w:rPr>
        <w:t xml:space="preserve"> </w:t>
      </w:r>
      <w:r>
        <w:rPr>
          <w:rFonts w:ascii="Times New Roman" w:hAnsi="Times New Roman"/>
          <w:color w:val="000000"/>
          <w:sz w:val="23"/>
          <w:szCs w:val="23"/>
        </w:rPr>
        <w:t xml:space="preserve">masserizie, </w:t>
      </w:r>
      <w:r>
        <w:rPr>
          <w:rFonts w:ascii="Times New Roman" w:hAnsi="Times New Roman"/>
          <w:color w:val="000000"/>
          <w:spacing w:val="52"/>
          <w:sz w:val="23"/>
          <w:szCs w:val="23"/>
        </w:rPr>
        <w:t xml:space="preserve"> </w:t>
      </w:r>
      <w:r>
        <w:rPr>
          <w:rFonts w:ascii="Times New Roman" w:hAnsi="Times New Roman"/>
          <w:color w:val="000000"/>
          <w:sz w:val="23"/>
          <w:szCs w:val="23"/>
        </w:rPr>
        <w:t xml:space="preserve">ha </w:t>
      </w:r>
      <w:r>
        <w:rPr>
          <w:rFonts w:ascii="Times New Roman" w:hAnsi="Times New Roman"/>
          <w:color w:val="000000"/>
          <w:spacing w:val="22"/>
          <w:sz w:val="23"/>
          <w:szCs w:val="23"/>
        </w:rPr>
        <w:t xml:space="preserve"> </w:t>
      </w:r>
      <w:r>
        <w:rPr>
          <w:rFonts w:ascii="Times New Roman" w:hAnsi="Times New Roman"/>
          <w:color w:val="000000"/>
          <w:sz w:val="23"/>
          <w:szCs w:val="23"/>
        </w:rPr>
        <w:t xml:space="preserve">pure </w:t>
      </w:r>
      <w:r>
        <w:rPr>
          <w:rFonts w:ascii="Times New Roman" w:hAnsi="Times New Roman"/>
          <w:color w:val="000000"/>
          <w:spacing w:val="38"/>
          <w:sz w:val="23"/>
          <w:szCs w:val="23"/>
        </w:rPr>
        <w:t xml:space="preserve"> </w:t>
      </w:r>
      <w:r>
        <w:rPr>
          <w:rFonts w:ascii="Times New Roman" w:hAnsi="Times New Roman"/>
          <w:color w:val="000000"/>
          <w:sz w:val="23"/>
          <w:szCs w:val="23"/>
        </w:rPr>
        <w:t xml:space="preserve">diritto </w:t>
      </w:r>
      <w:r>
        <w:rPr>
          <w:rFonts w:ascii="Times New Roman" w:hAnsi="Times New Roman"/>
          <w:color w:val="000000"/>
          <w:spacing w:val="39"/>
          <w:sz w:val="23"/>
          <w:szCs w:val="23"/>
        </w:rPr>
        <w:t xml:space="preserve"> </w:t>
      </w:r>
      <w:r>
        <w:rPr>
          <w:rFonts w:ascii="Times New Roman" w:hAnsi="Times New Roman"/>
          <w:color w:val="000000"/>
          <w:sz w:val="23"/>
          <w:szCs w:val="23"/>
        </w:rPr>
        <w:t>a!</w:t>
      </w:r>
      <w:r>
        <w:rPr>
          <w:rFonts w:ascii="Times New Roman" w:hAnsi="Times New Roman"/>
          <w:color w:val="000000"/>
          <w:spacing w:val="15"/>
          <w:sz w:val="23"/>
          <w:szCs w:val="23"/>
        </w:rPr>
        <w:t xml:space="preserve"> </w:t>
      </w:r>
      <w:r>
        <w:rPr>
          <w:rFonts w:ascii="Times New Roman" w:hAnsi="Times New Roman"/>
          <w:color w:val="000000"/>
          <w:sz w:val="23"/>
          <w:szCs w:val="23"/>
        </w:rPr>
        <w:t xml:space="preserve">rimborso, </w:t>
      </w:r>
      <w:r>
        <w:rPr>
          <w:rFonts w:ascii="Times New Roman" w:hAnsi="Times New Roman"/>
          <w:color w:val="000000"/>
          <w:spacing w:val="39"/>
          <w:sz w:val="23"/>
          <w:szCs w:val="23"/>
        </w:rPr>
        <w:t xml:space="preserve"> </w:t>
      </w:r>
      <w:r>
        <w:rPr>
          <w:rFonts w:ascii="Times New Roman" w:hAnsi="Times New Roman"/>
          <w:color w:val="000000"/>
          <w:sz w:val="23"/>
          <w:szCs w:val="23"/>
        </w:rPr>
        <w:t xml:space="preserve">sulla </w:t>
      </w:r>
      <w:r>
        <w:rPr>
          <w:rFonts w:ascii="Times New Roman" w:hAnsi="Times New Roman"/>
          <w:color w:val="000000"/>
          <w:spacing w:val="33"/>
          <w:sz w:val="23"/>
          <w:szCs w:val="23"/>
        </w:rPr>
        <w:t xml:space="preserve"> </w:t>
      </w:r>
      <w:r>
        <w:rPr>
          <w:rFonts w:ascii="Times New Roman" w:hAnsi="Times New Roman"/>
          <w:color w:val="000000"/>
          <w:sz w:val="23"/>
          <w:szCs w:val="23"/>
        </w:rPr>
        <w:t xml:space="preserve">base </w:t>
      </w:r>
      <w:r>
        <w:rPr>
          <w:rFonts w:ascii="Times New Roman" w:hAnsi="Times New Roman"/>
          <w:color w:val="000000"/>
          <w:spacing w:val="35"/>
          <w:sz w:val="23"/>
          <w:szCs w:val="23"/>
        </w:rPr>
        <w:t xml:space="preserve"> </w:t>
      </w:r>
      <w:r>
        <w:rPr>
          <w:rFonts w:ascii="Times New Roman" w:hAnsi="Times New Roman"/>
          <w:color w:val="000000"/>
          <w:sz w:val="23"/>
          <w:szCs w:val="23"/>
        </w:rPr>
        <w:t xml:space="preserve">di </w:t>
      </w:r>
      <w:r>
        <w:rPr>
          <w:rFonts w:ascii="Times New Roman" w:hAnsi="Times New Roman"/>
          <w:color w:val="000000"/>
          <w:spacing w:val="22"/>
          <w:sz w:val="23"/>
          <w:szCs w:val="23"/>
        </w:rPr>
        <w:t xml:space="preserve"> </w:t>
      </w:r>
      <w:r>
        <w:rPr>
          <w:rFonts w:ascii="Times New Roman" w:hAnsi="Times New Roman"/>
          <w:color w:val="000000"/>
          <w:w w:val="103"/>
          <w:sz w:val="23"/>
          <w:szCs w:val="23"/>
        </w:rPr>
        <w:t xml:space="preserve">quanto </w:t>
      </w:r>
      <w:r>
        <w:rPr>
          <w:rFonts w:ascii="Times New Roman" w:hAnsi="Times New Roman"/>
          <w:color w:val="000000"/>
          <w:sz w:val="23"/>
          <w:szCs w:val="23"/>
        </w:rPr>
        <w:lastRenderedPageBreak/>
        <w:t xml:space="preserve">preventivamente </w:t>
      </w:r>
      <w:r>
        <w:rPr>
          <w:rFonts w:ascii="Times New Roman" w:hAnsi="Times New Roman"/>
          <w:color w:val="000000"/>
          <w:spacing w:val="39"/>
          <w:sz w:val="23"/>
          <w:szCs w:val="23"/>
        </w:rPr>
        <w:t xml:space="preserve"> </w:t>
      </w:r>
      <w:r>
        <w:rPr>
          <w:rFonts w:ascii="Times New Roman" w:hAnsi="Times New Roman"/>
          <w:color w:val="000000"/>
          <w:sz w:val="23"/>
          <w:szCs w:val="23"/>
        </w:rPr>
        <w:t xml:space="preserve">concordato </w:t>
      </w:r>
      <w:r>
        <w:rPr>
          <w:rFonts w:ascii="Times New Roman" w:hAnsi="Times New Roman"/>
          <w:color w:val="000000"/>
          <w:spacing w:val="24"/>
          <w:sz w:val="23"/>
          <w:szCs w:val="23"/>
        </w:rPr>
        <w:t xml:space="preserve"> </w:t>
      </w:r>
      <w:r>
        <w:rPr>
          <w:rFonts w:ascii="Times New Roman" w:hAnsi="Times New Roman"/>
          <w:color w:val="000000"/>
          <w:sz w:val="23"/>
          <w:szCs w:val="23"/>
        </w:rPr>
        <w:t xml:space="preserve">con </w:t>
      </w:r>
      <w:r>
        <w:rPr>
          <w:rFonts w:ascii="Times New Roman" w:hAnsi="Times New Roman"/>
          <w:color w:val="000000"/>
          <w:spacing w:val="2"/>
          <w:sz w:val="23"/>
          <w:szCs w:val="23"/>
        </w:rPr>
        <w:t xml:space="preserve"> </w:t>
      </w:r>
      <w:proofErr w:type="spellStart"/>
      <w:r>
        <w:rPr>
          <w:rFonts w:ascii="Times New Roman" w:hAnsi="Times New Roman"/>
          <w:color w:val="000000"/>
          <w:sz w:val="23"/>
          <w:szCs w:val="23"/>
        </w:rPr>
        <w:t>Ia</w:t>
      </w:r>
      <w:proofErr w:type="spellEnd"/>
      <w:r>
        <w:rPr>
          <w:rFonts w:ascii="Times New Roman" w:hAnsi="Times New Roman"/>
          <w:color w:val="000000"/>
          <w:spacing w:val="26"/>
          <w:sz w:val="23"/>
          <w:szCs w:val="23"/>
        </w:rPr>
        <w:t xml:space="preserve"> </w:t>
      </w:r>
      <w:r w:rsidR="00797A13">
        <w:rPr>
          <w:rFonts w:ascii="Times New Roman" w:hAnsi="Times New Roman"/>
          <w:color w:val="000000"/>
          <w:sz w:val="23"/>
          <w:szCs w:val="23"/>
        </w:rPr>
        <w:t>Società</w:t>
      </w:r>
      <w:r>
        <w:rPr>
          <w:rFonts w:ascii="Times New Roman" w:hAnsi="Times New Roman"/>
          <w:color w:val="000000"/>
          <w:sz w:val="23"/>
          <w:szCs w:val="23"/>
        </w:rPr>
        <w:t xml:space="preserve">, </w:t>
      </w:r>
      <w:r>
        <w:rPr>
          <w:rFonts w:ascii="Times New Roman" w:hAnsi="Times New Roman"/>
          <w:color w:val="000000"/>
          <w:spacing w:val="10"/>
          <w:sz w:val="23"/>
          <w:szCs w:val="23"/>
        </w:rPr>
        <w:t xml:space="preserve"> </w:t>
      </w:r>
      <w:r>
        <w:rPr>
          <w:rFonts w:ascii="Times New Roman" w:hAnsi="Times New Roman"/>
          <w:color w:val="000000"/>
          <w:sz w:val="23"/>
          <w:szCs w:val="23"/>
        </w:rPr>
        <w:t>delle</w:t>
      </w:r>
      <w:r>
        <w:rPr>
          <w:rFonts w:ascii="Times New Roman" w:hAnsi="Times New Roman"/>
          <w:color w:val="000000"/>
          <w:spacing w:val="56"/>
          <w:sz w:val="23"/>
          <w:szCs w:val="23"/>
        </w:rPr>
        <w:t xml:space="preserve"> </w:t>
      </w:r>
      <w:r>
        <w:rPr>
          <w:rFonts w:ascii="Times New Roman" w:hAnsi="Times New Roman"/>
          <w:color w:val="000000"/>
          <w:sz w:val="23"/>
          <w:szCs w:val="23"/>
        </w:rPr>
        <w:t>spese</w:t>
      </w:r>
      <w:r>
        <w:rPr>
          <w:rFonts w:ascii="Times New Roman" w:hAnsi="Times New Roman"/>
          <w:color w:val="000000"/>
          <w:spacing w:val="57"/>
          <w:sz w:val="23"/>
          <w:szCs w:val="23"/>
        </w:rPr>
        <w:t xml:space="preserve"> </w:t>
      </w:r>
      <w:r>
        <w:rPr>
          <w:rFonts w:ascii="Times New Roman" w:hAnsi="Times New Roman"/>
          <w:color w:val="000000"/>
          <w:sz w:val="23"/>
          <w:szCs w:val="23"/>
        </w:rPr>
        <w:t xml:space="preserve">sopportate </w:t>
      </w:r>
      <w:r>
        <w:rPr>
          <w:rFonts w:ascii="Times New Roman" w:hAnsi="Times New Roman"/>
          <w:color w:val="000000"/>
          <w:spacing w:val="17"/>
          <w:sz w:val="23"/>
          <w:szCs w:val="23"/>
        </w:rPr>
        <w:t xml:space="preserve"> </w:t>
      </w:r>
      <w:r>
        <w:rPr>
          <w:rFonts w:ascii="Times New Roman" w:hAnsi="Times New Roman"/>
          <w:color w:val="000000"/>
          <w:sz w:val="23"/>
          <w:szCs w:val="23"/>
        </w:rPr>
        <w:t>per</w:t>
      </w:r>
      <w:r>
        <w:rPr>
          <w:rFonts w:ascii="Times New Roman" w:hAnsi="Times New Roman"/>
          <w:color w:val="000000"/>
          <w:spacing w:val="48"/>
          <w:sz w:val="23"/>
          <w:szCs w:val="23"/>
        </w:rPr>
        <w:t xml:space="preserve"> </w:t>
      </w:r>
      <w:r>
        <w:rPr>
          <w:rFonts w:ascii="Times New Roman" w:hAnsi="Times New Roman"/>
          <w:color w:val="000000"/>
          <w:sz w:val="23"/>
          <w:szCs w:val="23"/>
        </w:rPr>
        <w:t>il</w:t>
      </w:r>
      <w:r>
        <w:rPr>
          <w:rFonts w:ascii="Times New Roman" w:hAnsi="Times New Roman"/>
          <w:color w:val="000000"/>
          <w:spacing w:val="44"/>
          <w:sz w:val="23"/>
          <w:szCs w:val="23"/>
        </w:rPr>
        <w:t xml:space="preserve"> </w:t>
      </w:r>
      <w:r>
        <w:rPr>
          <w:rFonts w:ascii="Times New Roman" w:hAnsi="Times New Roman"/>
          <w:color w:val="000000"/>
          <w:sz w:val="23"/>
          <w:szCs w:val="23"/>
        </w:rPr>
        <w:t>detto</w:t>
      </w:r>
      <w:r>
        <w:rPr>
          <w:rFonts w:ascii="Times New Roman" w:hAnsi="Times New Roman"/>
          <w:color w:val="000000"/>
          <w:spacing w:val="55"/>
          <w:sz w:val="23"/>
          <w:szCs w:val="23"/>
        </w:rPr>
        <w:t xml:space="preserve"> </w:t>
      </w:r>
      <w:r>
        <w:rPr>
          <w:rFonts w:ascii="Times New Roman" w:hAnsi="Times New Roman"/>
          <w:color w:val="000000"/>
          <w:sz w:val="23"/>
          <w:szCs w:val="23"/>
        </w:rPr>
        <w:t xml:space="preserve">trasporto </w:t>
      </w:r>
      <w:r>
        <w:rPr>
          <w:rFonts w:ascii="Times New Roman" w:hAnsi="Times New Roman"/>
          <w:color w:val="000000"/>
          <w:spacing w:val="19"/>
          <w:sz w:val="23"/>
          <w:szCs w:val="23"/>
        </w:rPr>
        <w:t xml:space="preserve"> </w:t>
      </w:r>
      <w:r>
        <w:rPr>
          <w:rFonts w:ascii="Times New Roman" w:hAnsi="Times New Roman"/>
          <w:color w:val="000000"/>
          <w:w w:val="104"/>
          <w:sz w:val="23"/>
          <w:szCs w:val="23"/>
        </w:rPr>
        <w:t xml:space="preserve">dalla </w:t>
      </w:r>
      <w:r w:rsidR="00797A13">
        <w:rPr>
          <w:rFonts w:ascii="Times New Roman" w:hAnsi="Times New Roman"/>
          <w:color w:val="000000"/>
          <w:sz w:val="23"/>
          <w:szCs w:val="23"/>
        </w:rPr>
        <w:t>località</w:t>
      </w:r>
      <w:r>
        <w:rPr>
          <w:rFonts w:ascii="Times New Roman" w:hAnsi="Times New Roman"/>
          <w:color w:val="000000"/>
          <w:spacing w:val="26"/>
          <w:sz w:val="23"/>
          <w:szCs w:val="23"/>
        </w:rPr>
        <w:t xml:space="preserve"> </w:t>
      </w:r>
      <w:r>
        <w:rPr>
          <w:rFonts w:ascii="Times New Roman" w:hAnsi="Times New Roman"/>
          <w:color w:val="000000"/>
          <w:sz w:val="23"/>
          <w:szCs w:val="23"/>
        </w:rPr>
        <w:t>di</w:t>
      </w:r>
      <w:r>
        <w:rPr>
          <w:rFonts w:ascii="Times New Roman" w:hAnsi="Times New Roman"/>
          <w:color w:val="000000"/>
          <w:spacing w:val="-1"/>
          <w:sz w:val="23"/>
          <w:szCs w:val="23"/>
        </w:rPr>
        <w:t xml:space="preserve"> </w:t>
      </w:r>
      <w:r>
        <w:rPr>
          <w:rFonts w:ascii="Times New Roman" w:hAnsi="Times New Roman"/>
          <w:color w:val="000000"/>
          <w:sz w:val="23"/>
          <w:szCs w:val="23"/>
        </w:rPr>
        <w:t>trasferimento</w:t>
      </w:r>
      <w:r>
        <w:rPr>
          <w:rFonts w:ascii="Times New Roman" w:hAnsi="Times New Roman"/>
          <w:color w:val="000000"/>
          <w:spacing w:val="56"/>
          <w:sz w:val="23"/>
          <w:szCs w:val="23"/>
        </w:rPr>
        <w:t xml:space="preserve"> </w:t>
      </w:r>
      <w:r>
        <w:rPr>
          <w:rFonts w:ascii="Times New Roman" w:hAnsi="Times New Roman"/>
          <w:color w:val="000000"/>
          <w:sz w:val="23"/>
          <w:szCs w:val="23"/>
        </w:rPr>
        <w:t>alla</w:t>
      </w:r>
      <w:r>
        <w:rPr>
          <w:rFonts w:ascii="Times New Roman" w:hAnsi="Times New Roman"/>
          <w:color w:val="000000"/>
          <w:spacing w:val="13"/>
          <w:sz w:val="23"/>
          <w:szCs w:val="23"/>
        </w:rPr>
        <w:t xml:space="preserve"> </w:t>
      </w:r>
      <w:r>
        <w:rPr>
          <w:rFonts w:ascii="Times New Roman" w:hAnsi="Times New Roman"/>
          <w:color w:val="000000"/>
          <w:sz w:val="23"/>
          <w:szCs w:val="23"/>
        </w:rPr>
        <w:t>precedente</w:t>
      </w:r>
      <w:r>
        <w:rPr>
          <w:rFonts w:ascii="Times New Roman" w:hAnsi="Times New Roman"/>
          <w:color w:val="000000"/>
          <w:spacing w:val="37"/>
          <w:sz w:val="23"/>
          <w:szCs w:val="23"/>
        </w:rPr>
        <w:t xml:space="preserve"> </w:t>
      </w:r>
      <w:r>
        <w:rPr>
          <w:rFonts w:ascii="Times New Roman" w:hAnsi="Times New Roman"/>
          <w:color w:val="000000"/>
          <w:w w:val="103"/>
          <w:sz w:val="23"/>
          <w:szCs w:val="23"/>
        </w:rPr>
        <w:t>residenza.</w:t>
      </w:r>
    </w:p>
    <w:p w:rsidR="00106499" w:rsidRDefault="00106499">
      <w:pPr>
        <w:widowControl w:val="0"/>
        <w:autoSpaceDE w:val="0"/>
        <w:autoSpaceDN w:val="0"/>
        <w:adjustRightInd w:val="0"/>
        <w:spacing w:before="72" w:after="0" w:line="240" w:lineRule="auto"/>
        <w:ind w:left="2666" w:right="-20"/>
        <w:rPr>
          <w:rFonts w:ascii="Arial" w:hAnsi="Arial" w:cs="Arial"/>
          <w:b/>
          <w:bCs/>
          <w:color w:val="000000"/>
          <w:sz w:val="24"/>
          <w:szCs w:val="24"/>
        </w:rPr>
      </w:pPr>
    </w:p>
    <w:p w:rsidR="008D5A6C" w:rsidRDefault="008D5A6C">
      <w:pPr>
        <w:widowControl w:val="0"/>
        <w:autoSpaceDE w:val="0"/>
        <w:autoSpaceDN w:val="0"/>
        <w:adjustRightInd w:val="0"/>
        <w:spacing w:before="72" w:after="0" w:line="240" w:lineRule="auto"/>
        <w:ind w:left="2666" w:right="-20"/>
        <w:rPr>
          <w:rFonts w:ascii="Arial" w:hAnsi="Arial" w:cs="Arial"/>
          <w:b/>
          <w:bCs/>
          <w:color w:val="000000"/>
          <w:sz w:val="24"/>
          <w:szCs w:val="24"/>
        </w:rPr>
      </w:pPr>
      <w:r>
        <w:rPr>
          <w:rFonts w:ascii="Arial" w:hAnsi="Arial" w:cs="Arial"/>
          <w:b/>
          <w:bCs/>
          <w:color w:val="000000"/>
          <w:sz w:val="24"/>
          <w:szCs w:val="24"/>
        </w:rPr>
        <w:t>ART. 32 - TRAT</w:t>
      </w:r>
      <w:r>
        <w:rPr>
          <w:rFonts w:ascii="Arial" w:hAnsi="Arial" w:cs="Arial"/>
          <w:b/>
          <w:bCs/>
          <w:color w:val="000000"/>
          <w:spacing w:val="1"/>
          <w:sz w:val="24"/>
          <w:szCs w:val="24"/>
        </w:rPr>
        <w:t>T</w:t>
      </w:r>
      <w:r>
        <w:rPr>
          <w:rFonts w:ascii="Arial" w:hAnsi="Arial" w:cs="Arial"/>
          <w:b/>
          <w:bCs/>
          <w:color w:val="000000"/>
          <w:spacing w:val="-1"/>
          <w:sz w:val="24"/>
          <w:szCs w:val="24"/>
        </w:rPr>
        <w:t>A</w:t>
      </w:r>
      <w:r>
        <w:rPr>
          <w:rFonts w:ascii="Arial" w:hAnsi="Arial" w:cs="Arial"/>
          <w:b/>
          <w:bCs/>
          <w:color w:val="000000"/>
          <w:sz w:val="24"/>
          <w:szCs w:val="24"/>
        </w:rPr>
        <w:t>MENTO DI MALATTIA</w:t>
      </w:r>
    </w:p>
    <w:p w:rsidR="00B57A60" w:rsidRDefault="00B57A60">
      <w:pPr>
        <w:widowControl w:val="0"/>
        <w:autoSpaceDE w:val="0"/>
        <w:autoSpaceDN w:val="0"/>
        <w:adjustRightInd w:val="0"/>
        <w:spacing w:before="72" w:after="0" w:line="240" w:lineRule="auto"/>
        <w:ind w:left="2666" w:right="-20"/>
        <w:rPr>
          <w:rFonts w:ascii="Arial" w:hAnsi="Arial" w:cs="Arial"/>
          <w:color w:val="000000"/>
          <w:sz w:val="24"/>
          <w:szCs w:val="24"/>
        </w:rPr>
      </w:pPr>
    </w:p>
    <w:p w:rsidR="008D5A6C" w:rsidRDefault="008D5A6C">
      <w:pPr>
        <w:widowControl w:val="0"/>
        <w:autoSpaceDE w:val="0"/>
        <w:autoSpaceDN w:val="0"/>
        <w:adjustRightInd w:val="0"/>
        <w:spacing w:before="5" w:after="0" w:line="200" w:lineRule="exact"/>
        <w:rPr>
          <w:rFonts w:ascii="Arial" w:hAnsi="Arial" w:cs="Arial"/>
          <w:color w:val="000000"/>
          <w:sz w:val="20"/>
          <w:szCs w:val="20"/>
        </w:rPr>
      </w:pPr>
    </w:p>
    <w:p w:rsidR="00616A2F" w:rsidRDefault="00B57A60" w:rsidP="00B57A60">
      <w:pPr>
        <w:widowControl w:val="0"/>
        <w:tabs>
          <w:tab w:val="left" w:pos="980"/>
        </w:tabs>
        <w:autoSpaceDE w:val="0"/>
        <w:autoSpaceDN w:val="0"/>
        <w:adjustRightInd w:val="0"/>
        <w:spacing w:after="0" w:line="240" w:lineRule="auto"/>
        <w:ind w:left="397" w:right="51" w:hanging="283"/>
        <w:jc w:val="both"/>
        <w:rPr>
          <w:ins w:id="183" w:author="Parisi, Carlo" w:date="2016-07-15T09:34:00Z"/>
          <w:rFonts w:ascii="Arial" w:hAnsi="Arial" w:cs="Arial"/>
          <w:color w:val="0070C0"/>
          <w:spacing w:val="7"/>
          <w:sz w:val="24"/>
          <w:szCs w:val="24"/>
        </w:rPr>
      </w:pPr>
      <w:del w:id="184" w:author="Parisi, Carlo" w:date="2016-07-15T09:35:00Z">
        <w:r w:rsidRPr="008D106B" w:rsidDel="00B556A4">
          <w:rPr>
            <w:rFonts w:ascii="Arial" w:hAnsi="Arial" w:cs="Arial"/>
            <w:color w:val="0070C0"/>
            <w:spacing w:val="7"/>
            <w:sz w:val="24"/>
            <w:szCs w:val="24"/>
          </w:rPr>
          <w:delText>PROPOSTA</w:delText>
        </w:r>
        <w:r w:rsidR="008D106B" w:rsidDel="00B556A4">
          <w:rPr>
            <w:rFonts w:ascii="Arial" w:hAnsi="Arial" w:cs="Arial"/>
            <w:color w:val="0070C0"/>
            <w:spacing w:val="7"/>
            <w:sz w:val="24"/>
            <w:szCs w:val="24"/>
          </w:rPr>
          <w:delText xml:space="preserve"> OOSS</w:delText>
        </w:r>
      </w:del>
      <w:r w:rsidR="009D2C18">
        <w:rPr>
          <w:rFonts w:ascii="Arial" w:hAnsi="Arial" w:cs="Arial"/>
          <w:color w:val="0070C0"/>
          <w:spacing w:val="7"/>
          <w:sz w:val="24"/>
          <w:szCs w:val="24"/>
        </w:rPr>
        <w:t xml:space="preserve"> (COMPORTO: TRASFORMAZIONE MESI IN GIORNI</w:t>
      </w:r>
      <w:ins w:id="185" w:author="Parisi, Carlo" w:date="2016-07-15T09:35:00Z">
        <w:r w:rsidR="00B556A4">
          <w:rPr>
            <w:rFonts w:ascii="Arial" w:hAnsi="Arial" w:cs="Arial"/>
            <w:color w:val="0070C0"/>
            <w:spacing w:val="7"/>
            <w:sz w:val="24"/>
            <w:szCs w:val="24"/>
          </w:rPr>
          <w:t xml:space="preserve"> ok</w:t>
        </w:r>
      </w:ins>
      <w:r w:rsidR="009D2C18">
        <w:rPr>
          <w:rFonts w:ascii="Arial" w:hAnsi="Arial" w:cs="Arial"/>
          <w:color w:val="0070C0"/>
          <w:spacing w:val="7"/>
          <w:sz w:val="24"/>
          <w:szCs w:val="24"/>
        </w:rPr>
        <w:t>)</w:t>
      </w:r>
      <w:ins w:id="186" w:author="Parisi, Carlo" w:date="2016-07-15T09:34:00Z">
        <w:r w:rsidR="00B556A4">
          <w:rPr>
            <w:rFonts w:ascii="Arial" w:hAnsi="Arial" w:cs="Arial"/>
            <w:color w:val="0070C0"/>
            <w:spacing w:val="7"/>
            <w:sz w:val="24"/>
            <w:szCs w:val="24"/>
          </w:rPr>
          <w:t xml:space="preserve"> </w:t>
        </w:r>
      </w:ins>
    </w:p>
    <w:p w:rsidR="00B556A4" w:rsidRDefault="00B556A4" w:rsidP="00B57A60">
      <w:pPr>
        <w:widowControl w:val="0"/>
        <w:tabs>
          <w:tab w:val="left" w:pos="980"/>
        </w:tabs>
        <w:autoSpaceDE w:val="0"/>
        <w:autoSpaceDN w:val="0"/>
        <w:adjustRightInd w:val="0"/>
        <w:spacing w:after="0" w:line="240" w:lineRule="auto"/>
        <w:ind w:left="397" w:right="51" w:hanging="283"/>
        <w:jc w:val="both"/>
        <w:rPr>
          <w:ins w:id="187" w:author="Parisi, Carlo" w:date="2016-07-15T09:35:00Z"/>
          <w:rFonts w:ascii="Arial" w:hAnsi="Arial" w:cs="Arial"/>
          <w:color w:val="0070C0"/>
          <w:spacing w:val="7"/>
          <w:sz w:val="24"/>
          <w:szCs w:val="24"/>
        </w:rPr>
      </w:pPr>
      <w:ins w:id="188" w:author="Parisi, Carlo" w:date="2016-07-15T09:34:00Z">
        <w:r>
          <w:rPr>
            <w:rFonts w:ascii="Arial" w:hAnsi="Arial" w:cs="Arial"/>
            <w:color w:val="0070C0"/>
            <w:spacing w:val="7"/>
            <w:sz w:val="24"/>
            <w:szCs w:val="24"/>
          </w:rPr>
          <w:t xml:space="preserve">Esclusione </w:t>
        </w:r>
      </w:ins>
      <w:ins w:id="189" w:author="Parisi, Carlo" w:date="2016-07-15T09:35:00Z">
        <w:r>
          <w:rPr>
            <w:rFonts w:ascii="Arial" w:hAnsi="Arial" w:cs="Arial"/>
            <w:color w:val="0070C0"/>
            <w:spacing w:val="7"/>
            <w:sz w:val="24"/>
            <w:szCs w:val="24"/>
          </w:rPr>
          <w:t>dal periodo di comporto delle malattie gravi .</w:t>
        </w:r>
      </w:ins>
    </w:p>
    <w:p w:rsidR="00B556A4" w:rsidRPr="008D106B" w:rsidRDefault="00B556A4" w:rsidP="00B57A60">
      <w:pPr>
        <w:widowControl w:val="0"/>
        <w:tabs>
          <w:tab w:val="left" w:pos="980"/>
        </w:tabs>
        <w:autoSpaceDE w:val="0"/>
        <w:autoSpaceDN w:val="0"/>
        <w:adjustRightInd w:val="0"/>
        <w:spacing w:after="0" w:line="240" w:lineRule="auto"/>
        <w:ind w:left="397" w:right="51" w:hanging="283"/>
        <w:jc w:val="both"/>
        <w:rPr>
          <w:rFonts w:ascii="Arial" w:hAnsi="Arial" w:cs="Arial"/>
          <w:color w:val="0070C0"/>
          <w:sz w:val="24"/>
          <w:szCs w:val="24"/>
        </w:rPr>
      </w:pPr>
      <w:ins w:id="190" w:author="Parisi, Carlo" w:date="2016-07-15T09:35:00Z">
        <w:r>
          <w:rPr>
            <w:rFonts w:ascii="Arial" w:hAnsi="Arial" w:cs="Arial"/>
            <w:color w:val="0070C0"/>
            <w:spacing w:val="7"/>
            <w:sz w:val="24"/>
            <w:szCs w:val="24"/>
          </w:rPr>
          <w:t>Intervento di penalizzazione economica per le assenze di breve durata</w:t>
        </w:r>
      </w:ins>
      <w:ins w:id="191" w:author="Moretti, Gregorio" w:date="2016-07-15T11:43:00Z">
        <w:r w:rsidR="00081790">
          <w:rPr>
            <w:rFonts w:ascii="Arial" w:hAnsi="Arial" w:cs="Arial"/>
            <w:color w:val="0070C0"/>
            <w:spacing w:val="7"/>
            <w:sz w:val="24"/>
            <w:szCs w:val="24"/>
          </w:rPr>
          <w:t xml:space="preserve"> </w:t>
        </w:r>
      </w:ins>
      <w:ins w:id="192" w:author="Moretti, Gregorio" w:date="2016-07-15T11:45:00Z">
        <w:r w:rsidR="00081790">
          <w:rPr>
            <w:rFonts w:ascii="Arial" w:hAnsi="Arial" w:cs="Arial"/>
            <w:color w:val="0070C0"/>
            <w:spacing w:val="7"/>
            <w:sz w:val="24"/>
            <w:szCs w:val="24"/>
          </w:rPr>
          <w:t>–</w:t>
        </w:r>
      </w:ins>
      <w:ins w:id="193" w:author="Moretti, Gregorio" w:date="2016-07-15T11:43:00Z">
        <w:r w:rsidR="00081790">
          <w:rPr>
            <w:rFonts w:ascii="Arial" w:hAnsi="Arial" w:cs="Arial"/>
            <w:color w:val="0070C0"/>
            <w:spacing w:val="7"/>
            <w:sz w:val="24"/>
            <w:szCs w:val="24"/>
          </w:rPr>
          <w:t xml:space="preserve"> </w:t>
        </w:r>
      </w:ins>
      <w:ins w:id="194" w:author="Moretti, Gregorio" w:date="2016-07-15T11:55:00Z">
        <w:r w:rsidR="002340AC">
          <w:rPr>
            <w:rFonts w:ascii="Arial" w:hAnsi="Arial" w:cs="Arial"/>
            <w:color w:val="0070C0"/>
            <w:spacing w:val="7"/>
            <w:sz w:val="24"/>
            <w:szCs w:val="24"/>
          </w:rPr>
          <w:t xml:space="preserve">i meccanismi di penalizzazione previsti dalla contrattazione di secondo livello </w:t>
        </w:r>
      </w:ins>
      <w:ins w:id="195" w:author="Moretti, Gregorio" w:date="2016-07-15T11:43:00Z">
        <w:r w:rsidR="00081790">
          <w:rPr>
            <w:rFonts w:ascii="Arial" w:hAnsi="Arial" w:cs="Arial"/>
            <w:color w:val="0070C0"/>
            <w:spacing w:val="7"/>
            <w:sz w:val="24"/>
            <w:szCs w:val="24"/>
          </w:rPr>
          <w:t xml:space="preserve">saranno triplicati per le assenze coincidenti con le giornate di </w:t>
        </w:r>
        <w:proofErr w:type="spellStart"/>
        <w:r w:rsidR="00081790">
          <w:rPr>
            <w:rFonts w:ascii="Arial" w:hAnsi="Arial" w:cs="Arial"/>
            <w:color w:val="0070C0"/>
            <w:spacing w:val="7"/>
            <w:sz w:val="24"/>
            <w:szCs w:val="24"/>
          </w:rPr>
          <w:t>venerdi</w:t>
        </w:r>
        <w:proofErr w:type="spellEnd"/>
        <w:r w:rsidR="00081790">
          <w:rPr>
            <w:rFonts w:ascii="Arial" w:hAnsi="Arial" w:cs="Arial"/>
            <w:color w:val="0070C0"/>
            <w:spacing w:val="7"/>
            <w:sz w:val="24"/>
            <w:szCs w:val="24"/>
          </w:rPr>
          <w:t xml:space="preserve">, sabato, domenica e </w:t>
        </w:r>
        <w:proofErr w:type="spellStart"/>
        <w:r w:rsidR="00081790">
          <w:rPr>
            <w:rFonts w:ascii="Arial" w:hAnsi="Arial" w:cs="Arial"/>
            <w:color w:val="0070C0"/>
            <w:spacing w:val="7"/>
            <w:sz w:val="24"/>
            <w:szCs w:val="24"/>
          </w:rPr>
          <w:t>luned</w:t>
        </w:r>
      </w:ins>
      <w:ins w:id="196" w:author="Moretti, Gregorio" w:date="2016-07-15T11:47:00Z">
        <w:r w:rsidR="00081790">
          <w:rPr>
            <w:rFonts w:ascii="Arial" w:hAnsi="Arial" w:cs="Arial"/>
            <w:color w:val="0070C0"/>
            <w:spacing w:val="7"/>
            <w:sz w:val="24"/>
            <w:szCs w:val="24"/>
          </w:rPr>
          <w:t>i</w:t>
        </w:r>
        <w:proofErr w:type="spellEnd"/>
        <w:r w:rsidR="00081790">
          <w:rPr>
            <w:rFonts w:ascii="Arial" w:hAnsi="Arial" w:cs="Arial"/>
            <w:color w:val="0070C0"/>
            <w:spacing w:val="7"/>
            <w:sz w:val="24"/>
            <w:szCs w:val="24"/>
          </w:rPr>
          <w:t xml:space="preserve"> (franchigia primo evento anno sul calendario solare)</w:t>
        </w:r>
      </w:ins>
      <w:ins w:id="197" w:author="Parisi, Carlo" w:date="2016-07-15T09:35:00Z">
        <w:del w:id="198" w:author="Moretti, Gregorio" w:date="2016-07-15T11:47:00Z">
          <w:r w:rsidDel="00081790">
            <w:rPr>
              <w:rFonts w:ascii="Arial" w:hAnsi="Arial" w:cs="Arial"/>
              <w:color w:val="0070C0"/>
              <w:spacing w:val="7"/>
              <w:sz w:val="24"/>
              <w:szCs w:val="24"/>
            </w:rPr>
            <w:delText>.</w:delText>
          </w:r>
        </w:del>
      </w:ins>
    </w:p>
    <w:p w:rsidR="00616A2F" w:rsidRDefault="00616A2F">
      <w:pPr>
        <w:widowControl w:val="0"/>
        <w:autoSpaceDE w:val="0"/>
        <w:autoSpaceDN w:val="0"/>
        <w:adjustRightInd w:val="0"/>
        <w:spacing w:after="0" w:line="240" w:lineRule="auto"/>
        <w:ind w:left="474" w:right="51" w:hanging="360"/>
        <w:jc w:val="both"/>
        <w:rPr>
          <w:rFonts w:ascii="Arial" w:hAnsi="Arial" w:cs="Arial"/>
          <w:color w:val="000000"/>
          <w:sz w:val="24"/>
          <w:szCs w:val="24"/>
        </w:rPr>
      </w:pPr>
    </w:p>
    <w:p w:rsidR="00616A2F" w:rsidRDefault="00616A2F">
      <w:pPr>
        <w:widowControl w:val="0"/>
        <w:autoSpaceDE w:val="0"/>
        <w:autoSpaceDN w:val="0"/>
        <w:adjustRightInd w:val="0"/>
        <w:spacing w:after="0" w:line="240" w:lineRule="auto"/>
        <w:ind w:left="474" w:right="51" w:hanging="360"/>
        <w:jc w:val="both"/>
        <w:rPr>
          <w:rFonts w:ascii="Arial" w:hAnsi="Arial" w:cs="Arial"/>
          <w:color w:val="000000"/>
          <w:sz w:val="24"/>
          <w:szCs w:val="24"/>
        </w:rPr>
      </w:pPr>
    </w:p>
    <w:p w:rsidR="00616A2F" w:rsidRDefault="00616A2F" w:rsidP="00616A2F">
      <w:pPr>
        <w:pStyle w:val="Corpotesto1"/>
        <w:widowControl/>
        <w:pBdr>
          <w:top w:val="none" w:sz="0" w:space="0" w:color="auto"/>
          <w:left w:val="none" w:sz="0" w:space="0" w:color="auto"/>
          <w:bottom w:val="none" w:sz="0" w:space="0" w:color="auto"/>
          <w:right w:val="none" w:sz="0" w:space="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pPr>
      <w:r>
        <w:rPr>
          <w:b/>
          <w:bCs/>
        </w:rPr>
        <w:t>ART. 43 INDENNITA’</w:t>
      </w:r>
    </w:p>
    <w:p w:rsidR="00616A2F" w:rsidRDefault="00616A2F" w:rsidP="00616A2F">
      <w:pPr>
        <w:pStyle w:val="Corpotesto1"/>
        <w:widowControl/>
        <w:pBdr>
          <w:top w:val="none" w:sz="0" w:space="0" w:color="auto"/>
          <w:left w:val="none" w:sz="0" w:space="0" w:color="auto"/>
          <w:bottom w:val="none" w:sz="0" w:space="0" w:color="auto"/>
          <w:right w:val="none" w:sz="0" w:space="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left"/>
      </w:pPr>
      <w:r>
        <w:t>f) indennità di reperibilità</w:t>
      </w:r>
    </w:p>
    <w:p w:rsidR="00616A2F" w:rsidRDefault="00616A2F" w:rsidP="00616A2F">
      <w:pPr>
        <w:pStyle w:val="Corpotesto1"/>
        <w:widowControl/>
        <w:pBdr>
          <w:top w:val="none" w:sz="0" w:space="0" w:color="auto"/>
          <w:left w:val="none" w:sz="0" w:space="0" w:color="auto"/>
          <w:bottom w:val="none" w:sz="0" w:space="0" w:color="auto"/>
          <w:right w:val="none" w:sz="0" w:space="0" w:color="auto"/>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w:hAnsi="Calibri" w:cs="Calibri"/>
        </w:rPr>
      </w:pPr>
      <w:r>
        <w:rPr>
          <w:rFonts w:ascii="Calibri" w:hAnsi="Calibri" w:cs="Calibri"/>
        </w:rPr>
        <w:t>In relazione alle esigenze di servizio, la Società può richiedere al lavoratore, di essere reperibile (senza vincolo di rimanere nella propria abitazione ma con l'obbligo in tal caso di fornire alla Società le notizie atte a rintracciarlo) al fine di svolgere eventuali immediate prestazioni oltre il normale orario di lavoro. L'obbligo della reperibilità deve sempre risultare da precedente disposizione scritta e la Società nel richiederla seguirà di norma il criterio della rotazione tra il personale interessato.</w:t>
      </w:r>
    </w:p>
    <w:p w:rsidR="00616A2F" w:rsidRPr="00972391" w:rsidRDefault="00616A2F" w:rsidP="00616A2F">
      <w:pPr>
        <w:pStyle w:val="Corpotesto1"/>
        <w:widowControl/>
        <w:pBdr>
          <w:top w:val="none" w:sz="0" w:space="0" w:color="auto"/>
          <w:left w:val="none" w:sz="0" w:space="0" w:color="auto"/>
          <w:bottom w:val="none" w:sz="0" w:space="0" w:color="auto"/>
          <w:right w:val="none" w:sz="0" w:space="0" w:color="auto"/>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w:hAnsi="Calibri" w:cs="Calibri"/>
          <w:i/>
          <w:color w:val="FF0000"/>
        </w:rPr>
      </w:pPr>
      <w:del w:id="199" w:author="Parisi, Carlo" w:date="2016-07-15T09:37:00Z">
        <w:r w:rsidRPr="00972391" w:rsidDel="00064620">
          <w:rPr>
            <w:rFonts w:ascii="Calibri" w:hAnsi="Calibri" w:cs="Calibri"/>
            <w:i/>
            <w:color w:val="FF0000"/>
            <w:u w:color="FF0000"/>
            <w:shd w:val="clear" w:color="auto" w:fill="FFFFFF"/>
          </w:rPr>
          <w:delText xml:space="preserve">L'Azienda </w:delText>
        </w:r>
      </w:del>
      <w:ins w:id="200" w:author="Parisi, Carlo" w:date="2016-07-15T09:37:00Z">
        <w:r w:rsidR="00064620">
          <w:rPr>
            <w:rFonts w:ascii="Calibri" w:hAnsi="Calibri" w:cs="Calibri"/>
            <w:i/>
            <w:color w:val="FF0000"/>
            <w:u w:color="FF0000"/>
            <w:shd w:val="clear" w:color="auto" w:fill="FFFFFF"/>
          </w:rPr>
          <w:t xml:space="preserve">Le Parti </w:t>
        </w:r>
        <w:r w:rsidR="00064620" w:rsidRPr="00972391">
          <w:rPr>
            <w:rFonts w:ascii="Calibri" w:hAnsi="Calibri" w:cs="Calibri"/>
            <w:i/>
            <w:color w:val="FF0000"/>
            <w:u w:color="FF0000"/>
            <w:shd w:val="clear" w:color="auto" w:fill="FFFFFF"/>
          </w:rPr>
          <w:t xml:space="preserve"> </w:t>
        </w:r>
      </w:ins>
      <w:r w:rsidR="00B57A60" w:rsidRPr="00BB260C">
        <w:rPr>
          <w:rFonts w:ascii="Calibri" w:hAnsi="Calibri" w:cs="Calibri"/>
          <w:i/>
          <w:strike/>
          <w:color w:val="FF0000"/>
          <w:u w:color="FF0000"/>
          <w:shd w:val="clear" w:color="auto" w:fill="FFFFFF"/>
        </w:rPr>
        <w:t>comunicherà</w:t>
      </w:r>
      <w:r w:rsidRPr="00972391">
        <w:rPr>
          <w:rFonts w:ascii="Calibri" w:hAnsi="Calibri" w:cs="Calibri"/>
          <w:i/>
          <w:color w:val="FF0000"/>
          <w:u w:color="FF0000"/>
          <w:shd w:val="clear" w:color="auto" w:fill="FFFFFF"/>
        </w:rPr>
        <w:t xml:space="preserve"> </w:t>
      </w:r>
      <w:del w:id="201" w:author="Parisi, Carlo" w:date="2016-07-15T09:37:00Z">
        <w:r w:rsidR="00BB260C" w:rsidRPr="00BB260C" w:rsidDel="00064620">
          <w:rPr>
            <w:rFonts w:ascii="Calibri" w:hAnsi="Calibri" w:cs="Calibri"/>
            <w:i/>
            <w:color w:val="0070C0"/>
            <w:u w:color="FF0000"/>
            <w:shd w:val="clear" w:color="auto" w:fill="FFFFFF"/>
          </w:rPr>
          <w:delText>concorderà</w:delText>
        </w:r>
        <w:r w:rsidR="00BB260C" w:rsidDel="00064620">
          <w:rPr>
            <w:rFonts w:ascii="Calibri" w:hAnsi="Calibri" w:cs="Calibri"/>
            <w:i/>
            <w:color w:val="FF0000"/>
            <w:u w:color="FF0000"/>
            <w:shd w:val="clear" w:color="auto" w:fill="FFFFFF"/>
          </w:rPr>
          <w:delText xml:space="preserve"> </w:delText>
        </w:r>
      </w:del>
      <w:ins w:id="202" w:author="Parisi, Carlo" w:date="2016-07-15T09:37:00Z">
        <w:r w:rsidR="00064620">
          <w:rPr>
            <w:rFonts w:ascii="Calibri" w:hAnsi="Calibri" w:cs="Calibri"/>
            <w:i/>
            <w:color w:val="0070C0"/>
            <w:u w:color="FF0000"/>
            <w:shd w:val="clear" w:color="auto" w:fill="FFFFFF"/>
          </w:rPr>
          <w:t>esamineranno</w:t>
        </w:r>
        <w:r w:rsidR="00064620">
          <w:rPr>
            <w:rFonts w:ascii="Calibri" w:hAnsi="Calibri" w:cs="Calibri"/>
            <w:i/>
            <w:color w:val="FF0000"/>
            <w:u w:color="FF0000"/>
            <w:shd w:val="clear" w:color="auto" w:fill="FFFFFF"/>
          </w:rPr>
          <w:t xml:space="preserve"> </w:t>
        </w:r>
      </w:ins>
      <w:r w:rsidRPr="00972391">
        <w:rPr>
          <w:rFonts w:ascii="Calibri" w:hAnsi="Calibri" w:cs="Calibri"/>
          <w:i/>
          <w:color w:val="FF0000"/>
          <w:u w:color="FF0000"/>
          <w:shd w:val="clear" w:color="auto" w:fill="FFFFFF"/>
        </w:rPr>
        <w:t>in un apposito incontro</w:t>
      </w:r>
      <w:r w:rsidR="00B57A60" w:rsidRPr="00972391">
        <w:rPr>
          <w:rFonts w:ascii="Calibri" w:hAnsi="Calibri" w:cs="Calibri"/>
          <w:i/>
          <w:color w:val="FF0000"/>
          <w:u w:color="FF0000"/>
          <w:shd w:val="clear" w:color="auto" w:fill="FFFFFF"/>
        </w:rPr>
        <w:t xml:space="preserve"> </w:t>
      </w:r>
      <w:ins w:id="203" w:author="Moretti, Gregorio" w:date="2016-07-15T11:47:00Z">
        <w:r w:rsidR="00081790" w:rsidRPr="00972391">
          <w:rPr>
            <w:rFonts w:ascii="Calibri" w:hAnsi="Calibri" w:cs="Calibri"/>
            <w:i/>
            <w:color w:val="FF0000"/>
            <w:u w:color="FF0000"/>
            <w:shd w:val="clear" w:color="auto" w:fill="FFFFFF"/>
          </w:rPr>
          <w:t>le modalità applicative adottate</w:t>
        </w:r>
      </w:ins>
      <w:r w:rsidR="00644F95" w:rsidRPr="00644F95">
        <w:rPr>
          <w:rFonts w:ascii="Calibri" w:hAnsi="Calibri" w:cs="Calibri"/>
          <w:i/>
          <w:color w:val="FF0000"/>
          <w:u w:color="FF0000"/>
          <w:shd w:val="clear" w:color="auto" w:fill="FFFFFF"/>
          <w:rPrChange w:id="204" w:author="Moretti, Gregorio" w:date="2016-07-15T11:49:00Z">
            <w:rPr>
              <w:rFonts w:ascii="Calibri" w:hAnsi="Calibri" w:cs="Calibri"/>
              <w:i/>
              <w:strike/>
              <w:color w:val="FF0000"/>
              <w:u w:color="FF0000"/>
              <w:shd w:val="clear" w:color="auto" w:fill="FFFFFF"/>
            </w:rPr>
          </w:rPrChange>
        </w:rPr>
        <w:t xml:space="preserve"> ,</w:t>
      </w:r>
      <w:ins w:id="205" w:author="Moretti, Gregorio" w:date="2016-07-15T11:49:00Z">
        <w:r w:rsidR="00081790">
          <w:rPr>
            <w:rFonts w:ascii="Calibri" w:hAnsi="Calibri" w:cs="Calibri"/>
            <w:i/>
            <w:color w:val="FF0000"/>
            <w:u w:color="FF0000"/>
            <w:shd w:val="clear" w:color="auto" w:fill="FFFFFF"/>
          </w:rPr>
          <w:t>le professionalità impiegate</w:t>
        </w:r>
      </w:ins>
      <w:r w:rsidR="00644F95" w:rsidRPr="00644F95">
        <w:rPr>
          <w:rFonts w:ascii="Calibri" w:hAnsi="Calibri" w:cs="Calibri"/>
          <w:i/>
          <w:color w:val="FF0000"/>
          <w:u w:color="FF0000"/>
          <w:shd w:val="clear" w:color="auto" w:fill="FFFFFF"/>
          <w:rPrChange w:id="206" w:author="Moretti, Gregorio" w:date="2016-07-15T11:49:00Z">
            <w:rPr>
              <w:rFonts w:ascii="Calibri" w:hAnsi="Calibri" w:cs="Calibri"/>
              <w:i/>
              <w:strike/>
              <w:color w:val="FF0000"/>
              <w:u w:color="FF0000"/>
              <w:shd w:val="clear" w:color="auto" w:fill="FFFFFF"/>
            </w:rPr>
          </w:rPrChange>
        </w:rPr>
        <w:t xml:space="preserve">, </w:t>
      </w:r>
      <w:r w:rsidRPr="00972391">
        <w:rPr>
          <w:rFonts w:ascii="Calibri" w:hAnsi="Calibri" w:cs="Calibri"/>
          <w:i/>
          <w:color w:val="FF0000"/>
          <w:u w:color="FF0000"/>
          <w:shd w:val="clear" w:color="auto" w:fill="FFFFFF"/>
        </w:rPr>
        <w:t>il numero dei lavoratori coinvolti</w:t>
      </w:r>
      <w:r w:rsidR="00972391" w:rsidRPr="00972391">
        <w:rPr>
          <w:rFonts w:ascii="Calibri" w:hAnsi="Calibri" w:cs="Calibri"/>
          <w:i/>
          <w:color w:val="FF0000"/>
          <w:u w:color="FF0000"/>
          <w:shd w:val="clear" w:color="auto" w:fill="FFFFFF"/>
        </w:rPr>
        <w:t xml:space="preserve">, </w:t>
      </w:r>
      <w:r w:rsidR="008255E4" w:rsidRPr="00BB260C">
        <w:rPr>
          <w:rFonts w:ascii="Calibri" w:hAnsi="Calibri" w:cs="Calibri"/>
          <w:i/>
          <w:color w:val="0070C0"/>
          <w:u w:color="FF0000"/>
          <w:shd w:val="clear" w:color="auto" w:fill="FFFFFF"/>
        </w:rPr>
        <w:t>nel rispetto delle normative di legge vigenti.</w:t>
      </w:r>
    </w:p>
    <w:p w:rsidR="00616A2F" w:rsidRDefault="00616A2F" w:rsidP="00106499">
      <w:pPr>
        <w:pStyle w:val="Corpotesto1"/>
        <w:widowControl/>
        <w:pBdr>
          <w:top w:val="none" w:sz="0" w:space="0" w:color="auto"/>
          <w:left w:val="none" w:sz="0" w:space="0" w:color="auto"/>
          <w:bottom w:val="none" w:sz="0" w:space="0" w:color="auto"/>
          <w:right w:val="none" w:sz="0" w:space="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rPr>
          <w:rFonts w:ascii="Calibri" w:hAnsi="Calibri" w:cs="Calibri"/>
        </w:rPr>
      </w:pPr>
      <w:r w:rsidRPr="00125F12">
        <w:rPr>
          <w:rFonts w:ascii="Calibri" w:hAnsi="Calibri" w:cs="Calibri"/>
          <w:i/>
          <w:color w:val="auto"/>
          <w:u w:color="FF0000"/>
        </w:rPr>
        <w:t xml:space="preserve"> </w:t>
      </w:r>
      <w:r>
        <w:rPr>
          <w:rFonts w:ascii="Calibri" w:hAnsi="Calibri" w:cs="Calibri"/>
        </w:rPr>
        <w:t>La reperibilità può essere richiesta:</w:t>
      </w:r>
    </w:p>
    <w:p w:rsidR="00616A2F" w:rsidRDefault="00616A2F" w:rsidP="00616A2F">
      <w:pPr>
        <w:pStyle w:val="Paragrafoelenco"/>
        <w:numPr>
          <w:ilvl w:val="1"/>
          <w:numId w:val="3"/>
        </w:numPr>
        <w:pBdr>
          <w:top w:val="none" w:sz="0" w:space="0" w:color="auto"/>
          <w:left w:val="none" w:sz="0" w:space="0" w:color="auto"/>
          <w:bottom w:val="none" w:sz="0" w:space="0" w:color="auto"/>
          <w:right w:val="none" w:sz="0" w:space="0" w:color="auto"/>
        </w:pBdr>
        <w:spacing w:before="0" w:after="0"/>
        <w:rPr>
          <w:rFonts w:ascii="Calibri" w:hAnsi="Calibri" w:cs="Calibri"/>
        </w:rPr>
      </w:pPr>
      <w:r>
        <w:rPr>
          <w:rFonts w:ascii="Calibri" w:hAnsi="Calibri" w:cs="Calibri"/>
        </w:rPr>
        <w:t>per un periodo limitato a</w:t>
      </w:r>
      <w:bookmarkStart w:id="207" w:name="_GoBack"/>
      <w:bookmarkEnd w:id="207"/>
      <w:r>
        <w:rPr>
          <w:rFonts w:ascii="Calibri" w:hAnsi="Calibri" w:cs="Calibri"/>
        </w:rPr>
        <w:t xml:space="preserve">d un massimo di </w:t>
      </w:r>
      <w:r w:rsidR="009D2C18" w:rsidRPr="00BB260C">
        <w:rPr>
          <w:rFonts w:ascii="Calibri" w:hAnsi="Calibri" w:cs="Calibri"/>
          <w:color w:val="0070C0"/>
        </w:rPr>
        <w:t>12</w:t>
      </w:r>
      <w:r>
        <w:rPr>
          <w:rFonts w:ascii="Calibri" w:hAnsi="Calibri" w:cs="Calibri"/>
        </w:rPr>
        <w:t xml:space="preserve"> ore giornaliere dal lunedì al venerdì per un massimo di 2 settimane anche non consecutive </w:t>
      </w:r>
    </w:p>
    <w:p w:rsidR="00616A2F" w:rsidRDefault="00616A2F" w:rsidP="00616A2F">
      <w:pPr>
        <w:pStyle w:val="Paragrafoelenco"/>
        <w:numPr>
          <w:ilvl w:val="1"/>
          <w:numId w:val="3"/>
        </w:numPr>
        <w:pBdr>
          <w:top w:val="none" w:sz="0" w:space="0" w:color="auto"/>
          <w:left w:val="none" w:sz="0" w:space="0" w:color="auto"/>
          <w:bottom w:val="none" w:sz="0" w:space="0" w:color="auto"/>
          <w:right w:val="none" w:sz="0" w:space="0" w:color="auto"/>
        </w:pBdr>
        <w:spacing w:before="0" w:after="0"/>
        <w:rPr>
          <w:rFonts w:ascii="Calibri" w:hAnsi="Calibri" w:cs="Calibri"/>
        </w:rPr>
      </w:pPr>
      <w:r>
        <w:rPr>
          <w:rFonts w:ascii="Calibri" w:hAnsi="Calibri" w:cs="Calibri"/>
        </w:rPr>
        <w:t>per le intere giornate del sabato, domenica e festivi, per non più di due volte al mese salvo casi eccezionali.</w:t>
      </w:r>
    </w:p>
    <w:p w:rsidR="00616A2F" w:rsidRDefault="00616A2F" w:rsidP="00616A2F">
      <w:pPr>
        <w:pStyle w:val="Corpotesto1"/>
        <w:widowControl/>
        <w:numPr>
          <w:ilvl w:val="0"/>
          <w:numId w:val="3"/>
        </w:numPr>
        <w:pBdr>
          <w:top w:val="none" w:sz="0" w:space="0" w:color="auto"/>
          <w:left w:val="none" w:sz="0" w:space="0" w:color="auto"/>
          <w:bottom w:val="none" w:sz="0" w:space="0" w:color="auto"/>
          <w:right w:val="none" w:sz="0" w:space="0" w:color="auto"/>
        </w:pBdr>
        <w:rPr>
          <w:rFonts w:ascii="Calibri" w:hAnsi="Calibri" w:cs="Calibri"/>
        </w:rPr>
      </w:pPr>
      <w:r>
        <w:rPr>
          <w:rFonts w:ascii="Calibri" w:hAnsi="Calibri" w:cs="Calibri"/>
        </w:rPr>
        <w:t xml:space="preserve">A </w:t>
      </w:r>
      <w:r w:rsidR="008255E4" w:rsidRPr="00BB260C">
        <w:rPr>
          <w:rFonts w:ascii="Calibri" w:hAnsi="Calibri" w:cs="Calibri"/>
          <w:color w:val="0070C0"/>
        </w:rPr>
        <w:t>tutti i</w:t>
      </w:r>
      <w:r w:rsidR="008255E4">
        <w:rPr>
          <w:rFonts w:ascii="Calibri" w:hAnsi="Calibri" w:cs="Calibri"/>
        </w:rPr>
        <w:t xml:space="preserve"> </w:t>
      </w:r>
      <w:r>
        <w:rPr>
          <w:rFonts w:ascii="Calibri" w:hAnsi="Calibri" w:cs="Calibri"/>
        </w:rPr>
        <w:t xml:space="preserve">lavoratori </w:t>
      </w:r>
      <w:r w:rsidR="008255E4">
        <w:rPr>
          <w:rFonts w:ascii="Calibri" w:hAnsi="Calibri" w:cs="Calibri"/>
        </w:rPr>
        <w:t xml:space="preserve">coinvolti, </w:t>
      </w:r>
      <w:r w:rsidR="008255E4" w:rsidRPr="00BB260C">
        <w:rPr>
          <w:rFonts w:ascii="Calibri" w:hAnsi="Calibri" w:cs="Calibri"/>
          <w:color w:val="0070C0"/>
        </w:rPr>
        <w:t xml:space="preserve">ai </w:t>
      </w:r>
      <w:r w:rsidRPr="00BB260C">
        <w:rPr>
          <w:rFonts w:ascii="Calibri" w:hAnsi="Calibri" w:cs="Calibri"/>
          <w:color w:val="0070C0"/>
        </w:rPr>
        <w:t xml:space="preserve">quali </w:t>
      </w:r>
      <w:r>
        <w:rPr>
          <w:rFonts w:ascii="Calibri" w:hAnsi="Calibri" w:cs="Calibri"/>
        </w:rPr>
        <w:t>viene richiesta la reperibilità compete un compenso pari:</w:t>
      </w:r>
    </w:p>
    <w:p w:rsidR="00616A2F" w:rsidRDefault="00616A2F" w:rsidP="00616A2F">
      <w:pPr>
        <w:pStyle w:val="Corpotesto1"/>
        <w:widowControl/>
        <w:numPr>
          <w:ilvl w:val="1"/>
          <w:numId w:val="3"/>
        </w:numPr>
        <w:pBdr>
          <w:top w:val="none" w:sz="0" w:space="0" w:color="auto"/>
          <w:left w:val="none" w:sz="0" w:space="0" w:color="auto"/>
          <w:bottom w:val="none" w:sz="0" w:space="0" w:color="auto"/>
          <w:right w:val="none" w:sz="0" w:space="0" w:color="auto"/>
        </w:pBdr>
        <w:rPr>
          <w:rFonts w:ascii="Calibri" w:hAnsi="Calibri" w:cs="Calibri"/>
        </w:rPr>
      </w:pPr>
      <w:r>
        <w:rPr>
          <w:rFonts w:ascii="Calibri" w:hAnsi="Calibri" w:cs="Calibri"/>
        </w:rPr>
        <w:t>per la reperibilità di cui alla lettera a) al 13,50% della retribuzione giornaliera di cui all'art.22, punto 1, per ogni periodo di reperibilità richiesto;</w:t>
      </w:r>
    </w:p>
    <w:p w:rsidR="00616A2F" w:rsidRDefault="00616A2F" w:rsidP="00616A2F">
      <w:pPr>
        <w:pStyle w:val="Corpotesto1"/>
        <w:widowControl/>
        <w:numPr>
          <w:ilvl w:val="1"/>
          <w:numId w:val="3"/>
        </w:numPr>
        <w:pBdr>
          <w:top w:val="none" w:sz="0" w:space="0" w:color="auto"/>
          <w:left w:val="none" w:sz="0" w:space="0" w:color="auto"/>
          <w:bottom w:val="none" w:sz="0" w:space="0" w:color="auto"/>
          <w:right w:val="none" w:sz="0" w:space="0" w:color="auto"/>
        </w:pBdr>
        <w:rPr>
          <w:rFonts w:ascii="Calibri" w:hAnsi="Calibri" w:cs="Calibri"/>
        </w:rPr>
      </w:pPr>
      <w:r>
        <w:rPr>
          <w:rFonts w:ascii="Calibri" w:hAnsi="Calibri" w:cs="Calibri"/>
        </w:rPr>
        <w:t>per la reperibilità di cui alla lettera b) al 23,50% della retribuzione giornaliera di cui all'art.22, punto 1, per ogni giornata di reperibilità richiesta.</w:t>
      </w:r>
    </w:p>
    <w:p w:rsidR="00616A2F" w:rsidRDefault="00616A2F" w:rsidP="00616A2F">
      <w:pPr>
        <w:pStyle w:val="Corpotesto1"/>
        <w:widowControl/>
        <w:numPr>
          <w:ilvl w:val="0"/>
          <w:numId w:val="3"/>
        </w:numPr>
        <w:pBdr>
          <w:top w:val="none" w:sz="0" w:space="0" w:color="auto"/>
          <w:left w:val="none" w:sz="0" w:space="0" w:color="auto"/>
          <w:bottom w:val="none" w:sz="0" w:space="0" w:color="auto"/>
          <w:right w:val="none" w:sz="0" w:space="0" w:color="auto"/>
        </w:pBdr>
        <w:rPr>
          <w:rFonts w:ascii="Calibri" w:hAnsi="Calibri" w:cs="Calibri"/>
        </w:rPr>
      </w:pPr>
      <w:r>
        <w:rPr>
          <w:rFonts w:ascii="Calibri" w:hAnsi="Calibri" w:cs="Calibri"/>
        </w:rPr>
        <w:t>Le prestazioni effettuate nel periodo di reperibilità vanno compensate con il trattamento previsto per le ore di lavoro straordinario (diurno, notturno e festivo) o per le ore di lavoro festivo a seconda delle ipotesi nelle quali si ricade, con una retribuzione, comunque, non inferiore a due ore.  Per ogni intervento effettuato in periodo di reperibilità verrà, inoltre, corrisposto un importo di € 5,16.</w:t>
      </w:r>
    </w:p>
    <w:p w:rsidR="00616A2F" w:rsidRPr="000E44F0" w:rsidRDefault="00616A2F" w:rsidP="00616A2F">
      <w:pPr>
        <w:pStyle w:val="Corpotesto1"/>
        <w:widowControl/>
        <w:numPr>
          <w:ilvl w:val="0"/>
          <w:numId w:val="3"/>
        </w:numPr>
        <w:pBdr>
          <w:top w:val="none" w:sz="0" w:space="0" w:color="auto"/>
          <w:left w:val="none" w:sz="0" w:space="0" w:color="auto"/>
          <w:bottom w:val="none" w:sz="0" w:space="0" w:color="auto"/>
          <w:right w:val="none" w:sz="0" w:space="0" w:color="auto"/>
        </w:pBdr>
        <w:rPr>
          <w:rFonts w:ascii="Calibri" w:hAnsi="Calibri" w:cs="Calibri"/>
          <w:color w:val="FF0000"/>
        </w:rPr>
      </w:pPr>
      <w:r>
        <w:rPr>
          <w:rFonts w:ascii="Calibri" w:hAnsi="Calibri" w:cs="Calibri"/>
          <w:color w:val="FF0000"/>
          <w:u w:color="FF0000"/>
        </w:rPr>
        <w:t>Le spese e i costi relativi alla strumentazione</w:t>
      </w:r>
      <w:r w:rsidR="000E44F0">
        <w:rPr>
          <w:rFonts w:ascii="Calibri" w:hAnsi="Calibri" w:cs="Calibri"/>
          <w:color w:val="FF0000"/>
          <w:u w:color="FF0000"/>
        </w:rPr>
        <w:t xml:space="preserve"> utili ai fini del corretto adempimento della prestazione lavorativa </w:t>
      </w:r>
      <w:r>
        <w:rPr>
          <w:rFonts w:ascii="Calibri" w:hAnsi="Calibri" w:cs="Calibri"/>
          <w:color w:val="FF0000"/>
          <w:u w:color="FF0000"/>
        </w:rPr>
        <w:t xml:space="preserve">(telefono, cellulare, </w:t>
      </w:r>
      <w:proofErr w:type="spellStart"/>
      <w:r>
        <w:rPr>
          <w:rFonts w:ascii="Calibri" w:hAnsi="Calibri" w:cs="Calibri"/>
          <w:color w:val="FF0000"/>
          <w:u w:color="FF0000"/>
        </w:rPr>
        <w:t>smartphone</w:t>
      </w:r>
      <w:proofErr w:type="spellEnd"/>
      <w:r>
        <w:rPr>
          <w:rFonts w:ascii="Calibri" w:hAnsi="Calibri" w:cs="Calibri"/>
          <w:color w:val="FF0000"/>
          <w:u w:color="FF0000"/>
        </w:rPr>
        <w:t xml:space="preserve">, </w:t>
      </w:r>
      <w:proofErr w:type="spellStart"/>
      <w:r>
        <w:rPr>
          <w:rFonts w:ascii="Calibri" w:hAnsi="Calibri" w:cs="Calibri"/>
          <w:color w:val="FF0000"/>
          <w:u w:color="FF0000"/>
        </w:rPr>
        <w:t>pc</w:t>
      </w:r>
      <w:proofErr w:type="spellEnd"/>
      <w:r>
        <w:rPr>
          <w:rFonts w:ascii="Calibri" w:hAnsi="Calibri" w:cs="Calibri"/>
          <w:color w:val="FF0000"/>
          <w:u w:color="FF0000"/>
        </w:rPr>
        <w:t xml:space="preserve">, </w:t>
      </w:r>
      <w:proofErr w:type="spellStart"/>
      <w:r>
        <w:rPr>
          <w:rFonts w:ascii="Calibri" w:hAnsi="Calibri" w:cs="Calibri"/>
          <w:color w:val="FF0000"/>
          <w:u w:color="FF0000"/>
        </w:rPr>
        <w:t>tablet</w:t>
      </w:r>
      <w:proofErr w:type="spellEnd"/>
      <w:r>
        <w:rPr>
          <w:rFonts w:ascii="Calibri" w:hAnsi="Calibri" w:cs="Calibri"/>
          <w:color w:val="FF0000"/>
          <w:u w:color="FF0000"/>
        </w:rPr>
        <w:t xml:space="preserve">) </w:t>
      </w:r>
      <w:r w:rsidRPr="000E44F0">
        <w:rPr>
          <w:rFonts w:ascii="Calibri" w:hAnsi="Calibri" w:cs="Calibri"/>
          <w:color w:val="FF0000"/>
        </w:rPr>
        <w:t>sono a carico della Società.</w:t>
      </w:r>
    </w:p>
    <w:p w:rsidR="00AB6152" w:rsidRDefault="00AB6152">
      <w:pPr>
        <w:widowControl w:val="0"/>
        <w:autoSpaceDE w:val="0"/>
        <w:autoSpaceDN w:val="0"/>
        <w:adjustRightInd w:val="0"/>
        <w:spacing w:after="0" w:line="240" w:lineRule="auto"/>
        <w:ind w:left="474" w:right="51" w:hanging="360"/>
        <w:jc w:val="both"/>
        <w:rPr>
          <w:rFonts w:ascii="Arial" w:hAnsi="Arial" w:cs="Arial"/>
          <w:color w:val="000000"/>
          <w:sz w:val="24"/>
          <w:szCs w:val="24"/>
        </w:rPr>
      </w:pPr>
    </w:p>
    <w:p w:rsidR="00644F95" w:rsidRDefault="000E44F0" w:rsidP="00644F95">
      <w:pPr>
        <w:widowControl w:val="0"/>
        <w:autoSpaceDE w:val="0"/>
        <w:autoSpaceDN w:val="0"/>
        <w:adjustRightInd w:val="0"/>
        <w:spacing w:after="0" w:line="240" w:lineRule="auto"/>
        <w:ind w:left="4794" w:right="51" w:firstLine="246"/>
        <w:jc w:val="center"/>
        <w:rPr>
          <w:rFonts w:ascii="Arial" w:hAnsi="Arial" w:cs="Arial"/>
          <w:color w:val="FF0000"/>
          <w:sz w:val="24"/>
          <w:szCs w:val="24"/>
        </w:rPr>
        <w:pPrChange w:id="208" w:author="Parisi, Carlo" w:date="2016-07-15T09:39:00Z">
          <w:pPr>
            <w:widowControl w:val="0"/>
            <w:autoSpaceDE w:val="0"/>
            <w:autoSpaceDN w:val="0"/>
            <w:adjustRightInd w:val="0"/>
            <w:spacing w:after="0" w:line="240" w:lineRule="auto"/>
            <w:ind w:left="4794" w:right="51" w:firstLine="246"/>
            <w:jc w:val="both"/>
          </w:pPr>
        </w:pPrChange>
      </w:pPr>
      <w:r w:rsidRPr="000E44F0">
        <w:rPr>
          <w:rFonts w:ascii="Arial" w:hAnsi="Arial" w:cs="Arial"/>
          <w:color w:val="FF0000"/>
          <w:sz w:val="24"/>
          <w:szCs w:val="24"/>
        </w:rPr>
        <w:t>Lettera delle Associazioni datoriali ad OSL</w:t>
      </w:r>
    </w:p>
    <w:p w:rsidR="00AB6152" w:rsidRDefault="00AB6152">
      <w:pPr>
        <w:widowControl w:val="0"/>
        <w:autoSpaceDE w:val="0"/>
        <w:autoSpaceDN w:val="0"/>
        <w:adjustRightInd w:val="0"/>
        <w:spacing w:after="0" w:line="240" w:lineRule="auto"/>
        <w:ind w:left="474" w:right="51" w:hanging="360"/>
        <w:jc w:val="both"/>
        <w:rPr>
          <w:rFonts w:ascii="Arial" w:hAnsi="Arial" w:cs="Arial"/>
          <w:color w:val="000000"/>
          <w:sz w:val="24"/>
          <w:szCs w:val="24"/>
        </w:rPr>
      </w:pPr>
    </w:p>
    <w:p w:rsidR="00AB6152" w:rsidRDefault="00AB6152">
      <w:pPr>
        <w:widowControl w:val="0"/>
        <w:autoSpaceDE w:val="0"/>
        <w:autoSpaceDN w:val="0"/>
        <w:adjustRightInd w:val="0"/>
        <w:spacing w:after="0" w:line="240" w:lineRule="auto"/>
        <w:ind w:left="474" w:right="51" w:hanging="360"/>
        <w:jc w:val="both"/>
        <w:rPr>
          <w:rFonts w:ascii="Arial" w:hAnsi="Arial" w:cs="Arial"/>
          <w:color w:val="000000"/>
          <w:sz w:val="24"/>
          <w:szCs w:val="24"/>
        </w:rPr>
      </w:pPr>
    </w:p>
    <w:p w:rsidR="00AB6152" w:rsidDel="001942BE" w:rsidRDefault="00AB6152" w:rsidP="00AB6152">
      <w:pPr>
        <w:pStyle w:val="Titolo4"/>
        <w:numPr>
          <w:ilvl w:val="3"/>
          <w:numId w:val="5"/>
        </w:numPr>
        <w:jc w:val="center"/>
        <w:rPr>
          <w:del w:id="209" w:author="Parisi, Carlo" w:date="2016-07-15T09:39:00Z"/>
          <w:b/>
          <w:bCs/>
          <w:sz w:val="24"/>
          <w:szCs w:val="24"/>
        </w:rPr>
      </w:pPr>
      <w:del w:id="210" w:author="Parisi, Carlo" w:date="2016-07-15T09:39:00Z">
        <w:r w:rsidDel="001942BE">
          <w:rPr>
            <w:b/>
            <w:bCs/>
            <w:sz w:val="24"/>
            <w:szCs w:val="24"/>
          </w:rPr>
          <w:delText>ART. 6 – CONTRATTO DI APPRENDISTATO PROFESSIONALIZZANTE</w:delText>
        </w:r>
      </w:del>
    </w:p>
    <w:p w:rsidR="00AB6152" w:rsidRDefault="00AB6152" w:rsidP="00AB6152">
      <w:pPr>
        <w:pStyle w:val="Corpodeltesto"/>
        <w:jc w:val="center"/>
      </w:pPr>
    </w:p>
    <w:p w:rsidR="00AB6152" w:rsidDel="001942BE" w:rsidRDefault="00AB6152" w:rsidP="00AB6152">
      <w:pPr>
        <w:pStyle w:val="Corpotesto1"/>
        <w:pBdr>
          <w:top w:val="none" w:sz="0" w:space="0" w:color="auto"/>
          <w:left w:val="none" w:sz="0" w:space="0" w:color="auto"/>
          <w:bottom w:val="none" w:sz="0" w:space="0" w:color="auto"/>
          <w:right w:val="none" w:sz="0" w:space="0" w:color="auto"/>
        </w:pBdr>
        <w:spacing w:after="0" w:line="276" w:lineRule="auto"/>
        <w:rPr>
          <w:del w:id="211" w:author="Parisi, Carlo" w:date="2016-07-15T09:39:00Z"/>
        </w:rPr>
      </w:pPr>
      <w:del w:id="212" w:author="Parisi, Carlo" w:date="2016-07-15T09:39:00Z">
        <w:r w:rsidDel="001942BE">
          <w:delText>Nuovo comma</w:delText>
        </w:r>
      </w:del>
      <w:ins w:id="213" w:author="Parisi, Carlo" w:date="2016-07-15T09:39:00Z">
        <w:r w:rsidR="001942BE">
          <w:t xml:space="preserve"> Con riferimento alle intese raggiunte in occasione del recente rinnovo del </w:t>
        </w:r>
        <w:proofErr w:type="spellStart"/>
        <w:r w:rsidR="001942BE">
          <w:t>ccnl</w:t>
        </w:r>
        <w:proofErr w:type="spellEnd"/>
        <w:r w:rsidR="001942BE">
          <w:t xml:space="preserve"> Vi confermiamo che </w:t>
        </w:r>
      </w:ins>
      <w:ins w:id="214" w:author="Parisi, Carlo" w:date="2016-07-15T09:40:00Z">
        <w:r w:rsidR="001942BE">
          <w:t>….</w:t>
        </w:r>
      </w:ins>
    </w:p>
    <w:p w:rsidR="00AB6152" w:rsidRPr="00CB7919" w:rsidRDefault="00AB6152" w:rsidP="00AB6152">
      <w:pPr>
        <w:pStyle w:val="Corpotesto1"/>
        <w:pBdr>
          <w:top w:val="none" w:sz="0" w:space="0" w:color="auto"/>
          <w:left w:val="none" w:sz="0" w:space="0" w:color="auto"/>
          <w:bottom w:val="none" w:sz="0" w:space="0" w:color="auto"/>
          <w:right w:val="none" w:sz="0" w:space="0" w:color="auto"/>
        </w:pBd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76" w:lineRule="auto"/>
      </w:pPr>
      <w:del w:id="215" w:author="Parisi, Carlo" w:date="2016-07-15T09:40:00Z">
        <w:r w:rsidDel="001942BE">
          <w:delText>A</w:delText>
        </w:r>
        <w:r w:rsidRPr="00175281" w:rsidDel="001942BE">
          <w:delText xml:space="preserve">l </w:delText>
        </w:r>
      </w:del>
      <w:ins w:id="216" w:author="Parisi, Carlo" w:date="2016-07-15T09:40:00Z">
        <w:r w:rsidR="001942BE">
          <w:t>a</w:t>
        </w:r>
        <w:r w:rsidR="001942BE" w:rsidRPr="00175281">
          <w:t xml:space="preserve">l </w:t>
        </w:r>
      </w:ins>
      <w:r w:rsidRPr="00175281">
        <w:t>personale assunto in data antecedente al 7 marzo 2015 con contratto di apprendistato</w:t>
      </w:r>
      <w:r>
        <w:t xml:space="preserve"> verrà garantita l’</w:t>
      </w:r>
      <w:r w:rsidRPr="00175281">
        <w:t xml:space="preserve">applicazione della normativa sui licenziamenti illegittimi prevista dall’art. 18 della legge 20 maggio 1970 n. 300 e </w:t>
      </w:r>
      <w:proofErr w:type="spellStart"/>
      <w:r w:rsidRPr="00175281">
        <w:t>s.m.i.</w:t>
      </w:r>
      <w:proofErr w:type="spellEnd"/>
      <w:r w:rsidRPr="00175281">
        <w:t xml:space="preserve"> previgente a quella di cui al </w:t>
      </w:r>
      <w:proofErr w:type="spellStart"/>
      <w:r w:rsidRPr="00175281">
        <w:t>Dlgs</w:t>
      </w:r>
      <w:proofErr w:type="spellEnd"/>
      <w:r w:rsidRPr="00175281">
        <w:t xml:space="preserve"> 23/2015</w:t>
      </w:r>
      <w:r>
        <w:t>.</w:t>
      </w:r>
      <w:r w:rsidRPr="00175281">
        <w:t xml:space="preserve"> </w:t>
      </w:r>
    </w:p>
    <w:p w:rsidR="00AB6152" w:rsidRDefault="00AB6152">
      <w:pPr>
        <w:widowControl w:val="0"/>
        <w:autoSpaceDE w:val="0"/>
        <w:autoSpaceDN w:val="0"/>
        <w:adjustRightInd w:val="0"/>
        <w:spacing w:after="0" w:line="240" w:lineRule="auto"/>
        <w:ind w:left="474" w:right="51" w:hanging="360"/>
        <w:jc w:val="both"/>
        <w:rPr>
          <w:rFonts w:ascii="Arial" w:hAnsi="Arial" w:cs="Arial"/>
          <w:color w:val="000000"/>
          <w:sz w:val="24"/>
          <w:szCs w:val="24"/>
        </w:rPr>
      </w:pPr>
    </w:p>
    <w:p w:rsidR="000B7BE5" w:rsidRDefault="000B7BE5">
      <w:pPr>
        <w:widowControl w:val="0"/>
        <w:autoSpaceDE w:val="0"/>
        <w:autoSpaceDN w:val="0"/>
        <w:adjustRightInd w:val="0"/>
        <w:spacing w:after="0" w:line="240" w:lineRule="auto"/>
        <w:ind w:left="474" w:right="51" w:hanging="360"/>
        <w:jc w:val="both"/>
        <w:rPr>
          <w:rFonts w:ascii="Arial" w:hAnsi="Arial" w:cs="Arial"/>
          <w:color w:val="000000"/>
          <w:sz w:val="24"/>
          <w:szCs w:val="24"/>
        </w:rPr>
      </w:pPr>
    </w:p>
    <w:p w:rsidR="000B7BE5" w:rsidRDefault="000B7BE5" w:rsidP="00106499">
      <w:pPr>
        <w:jc w:val="center"/>
      </w:pPr>
      <w:r>
        <w:t>Art.3</w:t>
      </w:r>
    </w:p>
    <w:p w:rsidR="000B7BE5" w:rsidDel="0094702F" w:rsidRDefault="000B7BE5" w:rsidP="000B7BE5">
      <w:pPr>
        <w:rPr>
          <w:del w:id="217" w:author="Parisi, Carlo" w:date="2016-07-15T09:41:00Z"/>
          <w:color w:val="0070C0"/>
        </w:rPr>
      </w:pPr>
      <w:del w:id="218" w:author="Parisi, Carlo" w:date="2016-07-15T09:41:00Z">
        <w:r w:rsidDel="006C3554">
          <w:rPr>
            <w:color w:val="0070C0"/>
          </w:rPr>
          <w:delText>ISTITUIRE UN TAVOLO TECNICO CHE ENTRO OTTOBRE 2016 INDIVIDUI LE OPPORTUNE MODIFICHE NORMATIVE</w:delText>
        </w:r>
      </w:del>
    </w:p>
    <w:p w:rsidR="0094702F" w:rsidRPr="002C78FF" w:rsidRDefault="0094702F" w:rsidP="0094702F">
      <w:pPr>
        <w:spacing w:line="300" w:lineRule="atLeast"/>
        <w:rPr>
          <w:ins w:id="219" w:author="Parisi, Carlo" w:date="2016-07-15T09:43:00Z"/>
          <w:rFonts w:ascii="Times New Roman" w:hAnsi="Times New Roman"/>
        </w:rPr>
      </w:pPr>
      <w:ins w:id="220" w:author="Parisi, Carlo" w:date="2016-07-15T09:43:00Z">
        <w:r w:rsidRPr="002C78FF">
          <w:rPr>
            <w:rFonts w:ascii="Times New Roman" w:hAnsi="Times New Roman"/>
          </w:rPr>
          <w:t>6. E’ facoltà dell’Azienda richiedere e del lavoratore accettare prestazioni di lavoro supplementare in presenza di specifiche esigenze di organizzazione del servizio, quali quelle connesse a:</w:t>
        </w:r>
      </w:ins>
    </w:p>
    <w:p w:rsidR="0094702F" w:rsidRPr="002C78FF" w:rsidRDefault="0094702F" w:rsidP="0094702F">
      <w:pPr>
        <w:spacing w:line="300" w:lineRule="atLeast"/>
        <w:rPr>
          <w:ins w:id="221" w:author="Parisi, Carlo" w:date="2016-07-15T09:43:00Z"/>
          <w:rFonts w:ascii="Times New Roman" w:hAnsi="Times New Roman"/>
        </w:rPr>
      </w:pPr>
      <w:ins w:id="222" w:author="Parisi, Carlo" w:date="2016-07-15T09:43:00Z">
        <w:r w:rsidRPr="002C78FF">
          <w:rPr>
            <w:rFonts w:ascii="Times New Roman" w:hAnsi="Times New Roman"/>
          </w:rPr>
          <w:t> </w:t>
        </w:r>
      </w:ins>
    </w:p>
    <w:p w:rsidR="0094702F" w:rsidRPr="002C78FF" w:rsidRDefault="0094702F" w:rsidP="0094702F">
      <w:pPr>
        <w:spacing w:line="300" w:lineRule="atLeast"/>
        <w:rPr>
          <w:ins w:id="223" w:author="Parisi, Carlo" w:date="2016-07-15T09:43:00Z"/>
          <w:rFonts w:ascii="Times New Roman" w:hAnsi="Times New Roman"/>
        </w:rPr>
      </w:pPr>
      <w:ins w:id="224" w:author="Parisi, Carlo" w:date="2016-07-15T09:43:00Z">
        <w:r w:rsidRPr="002C78FF">
          <w:rPr>
            <w:rFonts w:ascii="Times New Roman" w:hAnsi="Times New Roman"/>
          </w:rPr>
          <w:t>- necessità, sia saltuarie che ricorrenti, derivanti da incrementi di attività produttiva;</w:t>
        </w:r>
      </w:ins>
    </w:p>
    <w:p w:rsidR="0094702F" w:rsidRPr="002C78FF" w:rsidRDefault="0094702F" w:rsidP="0094702F">
      <w:pPr>
        <w:spacing w:line="300" w:lineRule="atLeast"/>
        <w:rPr>
          <w:ins w:id="225" w:author="Parisi, Carlo" w:date="2016-07-15T09:43:00Z"/>
          <w:rFonts w:ascii="Times New Roman" w:hAnsi="Times New Roman"/>
        </w:rPr>
      </w:pPr>
      <w:ins w:id="226" w:author="Parisi, Carlo" w:date="2016-07-15T09:43:00Z">
        <w:r w:rsidRPr="002C78FF">
          <w:rPr>
            <w:rFonts w:ascii="Times New Roman" w:hAnsi="Times New Roman"/>
          </w:rPr>
          <w:t>- sostituzione di personale dipendente assente per qualsiasi causa.</w:t>
        </w:r>
      </w:ins>
    </w:p>
    <w:p w:rsidR="0094702F" w:rsidRPr="002C78FF" w:rsidRDefault="0094702F" w:rsidP="0094702F">
      <w:pPr>
        <w:spacing w:line="300" w:lineRule="atLeast"/>
        <w:rPr>
          <w:ins w:id="227" w:author="Parisi, Carlo" w:date="2016-07-15T09:43:00Z"/>
          <w:rFonts w:ascii="Times New Roman" w:hAnsi="Times New Roman"/>
        </w:rPr>
      </w:pPr>
      <w:ins w:id="228" w:author="Parisi, Carlo" w:date="2016-07-15T09:43:00Z">
        <w:r w:rsidRPr="002C78FF">
          <w:rPr>
            <w:rFonts w:ascii="Times New Roman" w:hAnsi="Times New Roman"/>
          </w:rPr>
          <w:t> </w:t>
        </w:r>
      </w:ins>
    </w:p>
    <w:p w:rsidR="0094702F" w:rsidRPr="002C78FF" w:rsidRDefault="0094702F" w:rsidP="0094702F">
      <w:pPr>
        <w:spacing w:line="300" w:lineRule="atLeast"/>
        <w:rPr>
          <w:ins w:id="229" w:author="Parisi, Carlo" w:date="2016-07-15T09:43:00Z"/>
          <w:rFonts w:ascii="Times New Roman" w:hAnsi="Times New Roman"/>
        </w:rPr>
      </w:pPr>
      <w:ins w:id="230" w:author="Parisi, Carlo" w:date="2016-07-15T09:43:00Z">
        <w:r w:rsidRPr="006C135C">
          <w:rPr>
            <w:rFonts w:ascii="Times New Roman" w:hAnsi="Times New Roman"/>
            <w:highlight w:val="yellow"/>
          </w:rPr>
          <w:t>Le ore di lavoro supplementare, intendendosi per tali quelle eccedenti la prestazione minima concordata, sono retribuite secondo quanto indicato all’art.24 comma 5 e possono essere effettuate:</w:t>
        </w:r>
      </w:ins>
    </w:p>
    <w:p w:rsidR="0094702F" w:rsidRPr="002C78FF" w:rsidRDefault="0094702F" w:rsidP="0094702F">
      <w:pPr>
        <w:spacing w:line="300" w:lineRule="atLeast"/>
        <w:rPr>
          <w:ins w:id="231" w:author="Parisi, Carlo" w:date="2016-07-15T09:43:00Z"/>
          <w:rFonts w:ascii="Times New Roman" w:hAnsi="Times New Roman"/>
        </w:rPr>
      </w:pPr>
      <w:ins w:id="232" w:author="Parisi, Carlo" w:date="2016-07-15T09:43:00Z">
        <w:r w:rsidRPr="002C78FF">
          <w:rPr>
            <w:rFonts w:ascii="Times New Roman" w:hAnsi="Times New Roman"/>
          </w:rPr>
          <w:t> </w:t>
        </w:r>
      </w:ins>
    </w:p>
    <w:p w:rsidR="0094702F" w:rsidRPr="002C78FF" w:rsidRDefault="0094702F" w:rsidP="0094702F">
      <w:pPr>
        <w:spacing w:line="300" w:lineRule="atLeast"/>
        <w:rPr>
          <w:ins w:id="233" w:author="Parisi, Carlo" w:date="2016-07-15T09:43:00Z"/>
          <w:rFonts w:ascii="Times New Roman" w:hAnsi="Times New Roman"/>
        </w:rPr>
      </w:pPr>
      <w:ins w:id="234" w:author="Parisi, Carlo" w:date="2016-07-15T09:43:00Z">
        <w:r w:rsidRPr="002C78FF">
          <w:rPr>
            <w:rFonts w:ascii="Times New Roman" w:hAnsi="Times New Roman"/>
          </w:rPr>
          <w:t>- oltre il normale orario giornaliero ridotto, fino al limite massimo giornaliero del corrispondente lavoratore a tempo pieno;</w:t>
        </w:r>
      </w:ins>
    </w:p>
    <w:p w:rsidR="0094702F" w:rsidRPr="002C78FF" w:rsidRDefault="0094702F" w:rsidP="0094702F">
      <w:pPr>
        <w:spacing w:line="300" w:lineRule="atLeast"/>
        <w:rPr>
          <w:ins w:id="235" w:author="Parisi, Carlo" w:date="2016-07-15T09:43:00Z"/>
          <w:rFonts w:ascii="Times New Roman" w:hAnsi="Times New Roman"/>
        </w:rPr>
      </w:pPr>
      <w:ins w:id="236" w:author="Parisi, Carlo" w:date="2016-07-15T09:43:00Z">
        <w:r w:rsidRPr="002C78FF">
          <w:rPr>
            <w:rFonts w:ascii="Times New Roman" w:hAnsi="Times New Roman"/>
          </w:rPr>
          <w:t>- nelle giornate nelle quali non sia prevista prestazione di lavoro, ancorché ricadenti, per il lavoro a tempo parziale di tipo verticale o misto, al di fuori dei periodi predeterminati ai sensi dei punti 1, 4 e, in caso di attivazione di clausola elastica, del punto 5 del presente articolo.</w:t>
        </w:r>
      </w:ins>
    </w:p>
    <w:p w:rsidR="0094702F" w:rsidRPr="002C78FF" w:rsidRDefault="0094702F" w:rsidP="0094702F">
      <w:pPr>
        <w:spacing w:line="300" w:lineRule="atLeast"/>
        <w:rPr>
          <w:ins w:id="237" w:author="Parisi, Carlo" w:date="2016-07-15T09:43:00Z"/>
          <w:rFonts w:ascii="Times New Roman" w:hAnsi="Times New Roman"/>
        </w:rPr>
      </w:pPr>
      <w:ins w:id="238" w:author="Parisi, Carlo" w:date="2016-07-15T09:43:00Z">
        <w:r w:rsidRPr="002C78FF">
          <w:rPr>
            <w:rFonts w:ascii="Times New Roman" w:hAnsi="Times New Roman"/>
          </w:rPr>
          <w:t> </w:t>
        </w:r>
      </w:ins>
    </w:p>
    <w:p w:rsidR="0094702F" w:rsidRPr="002C78FF" w:rsidRDefault="0094702F" w:rsidP="0094702F">
      <w:pPr>
        <w:spacing w:line="300" w:lineRule="atLeast"/>
        <w:rPr>
          <w:ins w:id="239" w:author="Parisi, Carlo" w:date="2016-07-15T09:43:00Z"/>
          <w:rFonts w:ascii="Times New Roman" w:hAnsi="Times New Roman"/>
        </w:rPr>
      </w:pPr>
      <w:ins w:id="240" w:author="Parisi, Carlo" w:date="2016-07-15T09:43:00Z">
        <w:r w:rsidRPr="002C78FF">
          <w:rPr>
            <w:rFonts w:ascii="Times New Roman" w:hAnsi="Times New Roman"/>
          </w:rPr>
          <w:t xml:space="preserve">Le prestazioni di lavoro supplementare non potranno superare, nell’arco di ciascun quadrimestre, il limite massimo di 136 ore. </w:t>
        </w:r>
      </w:ins>
    </w:p>
    <w:p w:rsidR="0094702F" w:rsidRPr="002C78FF" w:rsidRDefault="0094702F" w:rsidP="0094702F">
      <w:pPr>
        <w:spacing w:line="300" w:lineRule="atLeast"/>
        <w:rPr>
          <w:ins w:id="241" w:author="Parisi, Carlo" w:date="2016-07-15T09:43:00Z"/>
          <w:rFonts w:ascii="Times New Roman" w:hAnsi="Times New Roman"/>
        </w:rPr>
      </w:pPr>
      <w:ins w:id="242" w:author="Parisi, Carlo" w:date="2016-07-15T09:43:00Z">
        <w:r w:rsidRPr="002C78FF">
          <w:rPr>
            <w:rFonts w:ascii="Times New Roman" w:hAnsi="Times New Roman"/>
          </w:rPr>
          <w:t>Per i lavoratori di cui alla lettera b) del precedente punto 3 il limite è annuale e fissato in 408 ore.</w:t>
        </w:r>
      </w:ins>
    </w:p>
    <w:p w:rsidR="0094702F" w:rsidRPr="002C78FF" w:rsidRDefault="0094702F" w:rsidP="0094702F">
      <w:pPr>
        <w:spacing w:line="300" w:lineRule="atLeast"/>
        <w:rPr>
          <w:ins w:id="243" w:author="Parisi, Carlo" w:date="2016-07-15T09:43:00Z"/>
          <w:rFonts w:ascii="Times New Roman" w:hAnsi="Times New Roman"/>
        </w:rPr>
      </w:pPr>
      <w:ins w:id="244" w:author="Parisi, Carlo" w:date="2016-07-15T09:43:00Z">
        <w:r w:rsidRPr="002C78FF">
          <w:rPr>
            <w:rFonts w:ascii="Times New Roman" w:hAnsi="Times New Roman"/>
          </w:rPr>
          <w:t>Per il personale a tempo parziale in forza al 16 febbraio 2000 la cui distribuzione dell’orario è fissata sulla base mensile di 104 ore il limite massimo bimestrale è pari a 68 ore.</w:t>
        </w:r>
      </w:ins>
    </w:p>
    <w:p w:rsidR="0094702F" w:rsidRPr="002C78FF" w:rsidRDefault="0094702F" w:rsidP="0094702F">
      <w:pPr>
        <w:spacing w:line="300" w:lineRule="atLeast"/>
        <w:rPr>
          <w:ins w:id="245" w:author="Parisi, Carlo" w:date="2016-07-15T09:43:00Z"/>
          <w:rFonts w:ascii="Times New Roman" w:hAnsi="Times New Roman"/>
        </w:rPr>
      </w:pPr>
      <w:ins w:id="246" w:author="Parisi, Carlo" w:date="2016-07-15T09:43:00Z">
        <w:r w:rsidRPr="002C78FF">
          <w:rPr>
            <w:rFonts w:ascii="Times New Roman" w:hAnsi="Times New Roman"/>
          </w:rPr>
          <w:t>Fermo restando quanto previsto dal presente punto, la prestazione di lavoro complessiva - determinata dalla sommatoria delle ore di prestazione ordinaria e di quelle di lavoro supplementare - non potrà superare il limite massimo mensile di 160 ore. Eventuali prestazioni di lavoro effettuate oltre i limiti quadrimestrali, bimestrali o annuali di cui ai precedenti comma del presente punto daranno luogo - in sostituzione del relativo pagamento - alla trasformazione delle corrispondenti ore eccedenti in riposi compensativi. Resta ferma la sola corresponsione della maggiorazione del 50% della retribuzione oraria globale di fatto, intendendosi a tali effetti quella di cui al punto 1 dell’art. 22, aumentata di 1/12 di tredicesima e di 1/12 di premio annuo, determinati sui valori in vigore al momento dell’effettuazione della prestazione. I riposi compensativi di cui sopra confluiscono nella Banca ore di cui all’art. 12 e verranno fruiti secondo le modalità espressamente previste dallo stesso articolo. Resta inteso che i riposi in questione verranno attribuiti nell’ambito delle prestazioni di lavoro programmate.</w:t>
        </w:r>
      </w:ins>
    </w:p>
    <w:p w:rsidR="0094702F" w:rsidRPr="002C78FF" w:rsidRDefault="0094702F" w:rsidP="0094702F">
      <w:pPr>
        <w:spacing w:line="300" w:lineRule="atLeast"/>
        <w:rPr>
          <w:ins w:id="247" w:author="Parisi, Carlo" w:date="2016-07-15T09:43:00Z"/>
          <w:rFonts w:ascii="Times New Roman" w:hAnsi="Times New Roman"/>
        </w:rPr>
      </w:pPr>
      <w:ins w:id="248" w:author="Parisi, Carlo" w:date="2016-07-15T09:43:00Z">
        <w:r w:rsidRPr="002C78FF">
          <w:rPr>
            <w:rFonts w:ascii="Times New Roman" w:hAnsi="Times New Roman"/>
          </w:rPr>
          <w:lastRenderedPageBreak/>
          <w:t>Il trattamento di cui al comma precedente si applica anche alle eventuali prestazioni di lavoro effettuate dai lavoratori a tempo parziale di tipo orizzontale oltre il massimo orario giornaliero del corrispondente lavoratore a tempo pieno, fermo restando che dette ore non concorrono al raggiungimento dei limiti massimi di lavoro supplementare.</w:t>
        </w:r>
      </w:ins>
    </w:p>
    <w:p w:rsidR="0094702F" w:rsidRDefault="0094702F" w:rsidP="0094702F">
      <w:pPr>
        <w:rPr>
          <w:ins w:id="249" w:author="Parisi, Carlo" w:date="2016-07-15T09:43:00Z"/>
        </w:rPr>
      </w:pPr>
    </w:p>
    <w:p w:rsidR="000B7BE5" w:rsidRDefault="006C3554" w:rsidP="000B7BE5">
      <w:ins w:id="250" w:author="Parisi, Carlo" w:date="2016-07-15T09:41:00Z">
        <w:r>
          <w:t xml:space="preserve">Abolizione punto 15 </w:t>
        </w:r>
      </w:ins>
    </w:p>
    <w:p w:rsidR="000B7BE5" w:rsidRPr="009E2990" w:rsidRDefault="000B7BE5" w:rsidP="000B7BE5">
      <w:pPr>
        <w:jc w:val="center"/>
      </w:pPr>
      <w:r w:rsidRPr="009E2990">
        <w:t>Art.24</w:t>
      </w:r>
    </w:p>
    <w:p w:rsidR="000B7BE5" w:rsidRPr="009E2990" w:rsidRDefault="000B7BE5" w:rsidP="000B7BE5">
      <w:pPr>
        <w:spacing w:line="300" w:lineRule="atLeast"/>
        <w:jc w:val="center"/>
        <w:rPr>
          <w:rFonts w:ascii="Times New Roman" w:hAnsi="Times New Roman"/>
        </w:rPr>
      </w:pPr>
      <w:r w:rsidRPr="009E2990">
        <w:rPr>
          <w:rFonts w:ascii="Times New Roman" w:hAnsi="Times New Roman"/>
        </w:rPr>
        <w:t>Personale a tempo parziale</w:t>
      </w:r>
    </w:p>
    <w:p w:rsidR="0094702F" w:rsidRPr="0094702F" w:rsidRDefault="00644F95" w:rsidP="0094702F">
      <w:pPr>
        <w:rPr>
          <w:ins w:id="251" w:author="Parisi, Carlo" w:date="2016-07-15T09:44:00Z"/>
          <w:rPrChange w:id="252" w:author="Parisi, Carlo" w:date="2016-07-15T09:44:00Z">
            <w:rPr>
              <w:ins w:id="253" w:author="Parisi, Carlo" w:date="2016-07-15T09:44:00Z"/>
              <w:highlight w:val="yellow"/>
            </w:rPr>
          </w:rPrChange>
        </w:rPr>
      </w:pPr>
      <w:ins w:id="254" w:author="Parisi, Carlo" w:date="2016-07-15T09:44:00Z">
        <w:r w:rsidRPr="00644F95">
          <w:rPr>
            <w:rPrChange w:id="255" w:author="Parisi, Carlo" w:date="2016-07-15T09:44:00Z">
              <w:rPr>
                <w:highlight w:val="yellow"/>
              </w:rPr>
            </w:rPrChange>
          </w:rPr>
          <w:t>Art.24</w:t>
        </w:r>
      </w:ins>
    </w:p>
    <w:p w:rsidR="0094702F" w:rsidRPr="0094702F" w:rsidRDefault="00644F95" w:rsidP="0094702F">
      <w:pPr>
        <w:spacing w:line="300" w:lineRule="atLeast"/>
        <w:rPr>
          <w:ins w:id="256" w:author="Parisi, Carlo" w:date="2016-07-15T09:44:00Z"/>
          <w:rFonts w:ascii="Times New Roman" w:hAnsi="Times New Roman"/>
          <w:rPrChange w:id="257" w:author="Parisi, Carlo" w:date="2016-07-15T09:44:00Z">
            <w:rPr>
              <w:ins w:id="258" w:author="Parisi, Carlo" w:date="2016-07-15T09:44:00Z"/>
              <w:rFonts w:ascii="Times New Roman" w:hAnsi="Times New Roman"/>
              <w:highlight w:val="yellow"/>
            </w:rPr>
          </w:rPrChange>
        </w:rPr>
      </w:pPr>
      <w:ins w:id="259" w:author="Parisi, Carlo" w:date="2016-07-15T09:44:00Z">
        <w:r w:rsidRPr="00644F95">
          <w:rPr>
            <w:rFonts w:ascii="Times New Roman" w:hAnsi="Times New Roman"/>
            <w:rPrChange w:id="260" w:author="Parisi, Carlo" w:date="2016-07-15T09:44:00Z">
              <w:rPr>
                <w:rFonts w:ascii="Times New Roman" w:hAnsi="Times New Roman"/>
                <w:highlight w:val="yellow"/>
              </w:rPr>
            </w:rPrChange>
          </w:rPr>
          <w:t> </w:t>
        </w:r>
      </w:ins>
    </w:p>
    <w:p w:rsidR="0094702F" w:rsidRPr="0094702F" w:rsidRDefault="00644F95" w:rsidP="0094702F">
      <w:pPr>
        <w:spacing w:line="300" w:lineRule="atLeast"/>
        <w:rPr>
          <w:ins w:id="261" w:author="Parisi, Carlo" w:date="2016-07-15T09:44:00Z"/>
          <w:rFonts w:ascii="Times New Roman" w:hAnsi="Times New Roman"/>
          <w:rPrChange w:id="262" w:author="Parisi, Carlo" w:date="2016-07-15T09:44:00Z">
            <w:rPr>
              <w:ins w:id="263" w:author="Parisi, Carlo" w:date="2016-07-15T09:44:00Z"/>
              <w:rFonts w:ascii="Times New Roman" w:hAnsi="Times New Roman"/>
              <w:highlight w:val="yellow"/>
            </w:rPr>
          </w:rPrChange>
        </w:rPr>
      </w:pPr>
      <w:ins w:id="264" w:author="Parisi, Carlo" w:date="2016-07-15T09:44:00Z">
        <w:r w:rsidRPr="00644F95">
          <w:rPr>
            <w:rFonts w:ascii="Times New Roman" w:hAnsi="Times New Roman"/>
            <w:rPrChange w:id="265" w:author="Parisi, Carlo" w:date="2016-07-15T09:44:00Z">
              <w:rPr>
                <w:rFonts w:ascii="Times New Roman" w:hAnsi="Times New Roman"/>
                <w:highlight w:val="yellow"/>
              </w:rPr>
            </w:rPrChange>
          </w:rPr>
          <w:t>4. Il trattamento economico di cui all’art.22 comma 1, relativo all’orario definito nel contratto individuale, è riproporzionato in ragione alla ridotta prestazione lavorativa.</w:t>
        </w:r>
      </w:ins>
    </w:p>
    <w:p w:rsidR="0094702F" w:rsidRPr="002B2B53" w:rsidRDefault="00644F95" w:rsidP="003F416E">
      <w:pPr>
        <w:spacing w:line="300" w:lineRule="atLeast"/>
        <w:rPr>
          <w:ins w:id="266" w:author="Parisi, Carlo" w:date="2016-07-15T09:48:00Z"/>
          <w:rFonts w:ascii="Times New Roman" w:hAnsi="Times New Roman"/>
        </w:rPr>
      </w:pPr>
      <w:ins w:id="267" w:author="Parisi, Carlo" w:date="2016-07-15T09:44:00Z">
        <w:r w:rsidRPr="00644F95">
          <w:rPr>
            <w:rFonts w:ascii="Times New Roman" w:hAnsi="Times New Roman"/>
            <w:rPrChange w:id="268" w:author="Parisi, Carlo" w:date="2016-07-15T09:44:00Z">
              <w:rPr>
                <w:rFonts w:ascii="Times New Roman" w:hAnsi="Times New Roman"/>
                <w:highlight w:val="yellow"/>
              </w:rPr>
            </w:rPrChange>
          </w:rPr>
          <w:t> </w:t>
        </w:r>
        <w:r w:rsidRPr="00644F95">
          <w:rPr>
            <w:rFonts w:ascii="Times New Roman" w:hAnsi="Times New Roman"/>
            <w:rPrChange w:id="269" w:author="Parisi, Carlo" w:date="2016-07-15T09:48:00Z">
              <w:rPr>
                <w:rFonts w:ascii="Times New Roman" w:hAnsi="Times New Roman"/>
                <w:highlight w:val="yellow"/>
              </w:rPr>
            </w:rPrChange>
          </w:rPr>
          <w:t>Per determinare la retribuzione oraria ai fini del pagamento del lavoro supplementare</w:t>
        </w:r>
      </w:ins>
      <w:ins w:id="270" w:author="Parisi, Carlo" w:date="2016-07-15T09:46:00Z">
        <w:r w:rsidR="0094702F" w:rsidRPr="002B2B53">
          <w:rPr>
            <w:rFonts w:ascii="Times New Roman" w:hAnsi="Times New Roman"/>
            <w:iCs/>
          </w:rPr>
          <w:t xml:space="preserve"> </w:t>
        </w:r>
      </w:ins>
      <w:ins w:id="271" w:author="Parisi, Carlo" w:date="2016-07-15T09:44:00Z">
        <w:r w:rsidRPr="00644F95">
          <w:rPr>
            <w:rFonts w:ascii="Times New Roman" w:hAnsi="Times New Roman"/>
            <w:rPrChange w:id="272" w:author="Parisi, Carlo" w:date="2016-07-15T09:48:00Z">
              <w:rPr>
                <w:rFonts w:ascii="Times New Roman" w:hAnsi="Times New Roman"/>
                <w:highlight w:val="yellow"/>
              </w:rPr>
            </w:rPrChange>
          </w:rPr>
          <w:t>e delle maggiorazioni contrattuali si applica quanto previsto al precedente comma 1 dell’art.24</w:t>
        </w:r>
      </w:ins>
      <w:ins w:id="273" w:author="Parisi, Carlo" w:date="2016-07-15T09:47:00Z">
        <w:r w:rsidR="0094702F" w:rsidRPr="002B2B53">
          <w:rPr>
            <w:rFonts w:ascii="Times New Roman" w:hAnsi="Times New Roman"/>
          </w:rPr>
          <w:t xml:space="preserve">, per quanto riguarda il lavoro straordinario quanto previsto dal comma 2 dell’art.24 </w:t>
        </w:r>
      </w:ins>
      <w:ins w:id="274" w:author="Parisi, Carlo" w:date="2016-07-15T09:44:00Z">
        <w:r w:rsidRPr="00644F95">
          <w:rPr>
            <w:rFonts w:ascii="Times New Roman" w:hAnsi="Times New Roman"/>
            <w:rPrChange w:id="275" w:author="Parisi, Carlo" w:date="2016-07-15T09:48:00Z">
              <w:rPr>
                <w:rFonts w:ascii="Times New Roman" w:hAnsi="Times New Roman"/>
                <w:highlight w:val="yellow"/>
              </w:rPr>
            </w:rPrChange>
          </w:rPr>
          <w:t>.</w:t>
        </w:r>
      </w:ins>
    </w:p>
    <w:p w:rsidR="00644F95" w:rsidRDefault="002B2B53" w:rsidP="00644F9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00" w:lineRule="atLeast"/>
        <w:rPr>
          <w:ins w:id="276" w:author="Parisi, Carlo" w:date="2016-07-15T09:48:00Z"/>
        </w:rPr>
        <w:pPrChange w:id="277" w:author="Parisi, Carlo" w:date="2016-07-15T09:48:00Z">
          <w:pPr>
            <w:spacing w:line="300" w:lineRule="atLeast"/>
          </w:pPr>
        </w:pPrChange>
      </w:pPr>
      <w:ins w:id="278" w:author="Parisi, Carlo" w:date="2016-07-15T09:48:00Z">
        <w:r>
          <w:t xml:space="preserve">Art 11 comma </w:t>
        </w:r>
      </w:ins>
      <w:ins w:id="279" w:author="Parisi, Carlo" w:date="2016-07-15T09:51:00Z">
        <w:r>
          <w:t>21</w:t>
        </w:r>
      </w:ins>
      <w:ins w:id="280" w:author="Parisi, Carlo" w:date="2016-07-15T09:48:00Z">
        <w:r>
          <w:t xml:space="preserve"> </w:t>
        </w:r>
      </w:ins>
    </w:p>
    <w:p w:rsidR="00644F95" w:rsidRDefault="002B2B53" w:rsidP="00644F95">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00" w:lineRule="atLeast"/>
        <w:rPr>
          <w:ins w:id="281" w:author="Parisi, Carlo" w:date="2016-07-15T09:44:00Z"/>
        </w:rPr>
        <w:pPrChange w:id="282" w:author="Parisi, Carlo" w:date="2016-07-15T09:48:00Z">
          <w:pPr>
            <w:spacing w:line="300" w:lineRule="atLeast"/>
          </w:pPr>
        </w:pPrChange>
      </w:pPr>
      <w:ins w:id="283" w:author="Parisi, Carlo" w:date="2016-07-15T09:48:00Z">
        <w:r>
          <w:t xml:space="preserve">Per </w:t>
        </w:r>
      </w:ins>
      <w:ins w:id="284" w:author="Parisi, Carlo" w:date="2016-07-15T09:52:00Z">
        <w:r>
          <w:t xml:space="preserve"> </w:t>
        </w:r>
      </w:ins>
      <w:ins w:id="285" w:author="Parisi, Carlo" w:date="2016-07-15T09:48:00Z">
        <w:r>
          <w:t>il personale pt applicato in attività lavorative in turni il lavoro notturno e notturno festivo viene maggiorato rispettivamente del 40</w:t>
        </w:r>
      </w:ins>
      <w:ins w:id="286" w:author="Parisi, Carlo" w:date="2016-07-15T09:52:00Z">
        <w:r w:rsidR="00AA4EFC">
          <w:t xml:space="preserve">% </w:t>
        </w:r>
      </w:ins>
      <w:ins w:id="287" w:author="Parisi, Carlo" w:date="2016-07-15T09:48:00Z">
        <w:r>
          <w:t xml:space="preserve"> ed 80 % della retribuzione </w:t>
        </w:r>
      </w:ins>
      <w:ins w:id="288" w:author="Parisi, Carlo" w:date="2016-07-15T09:50:00Z">
        <w:r>
          <w:t>di cui al punto 1 dell’art. 22 da corrispondersi per ogni ora di lavoro ordinario effettivamente prestato.</w:t>
        </w:r>
      </w:ins>
    </w:p>
    <w:p w:rsidR="0094702F" w:rsidRPr="002C78FF" w:rsidRDefault="0094702F" w:rsidP="0094702F">
      <w:pPr>
        <w:spacing w:line="300" w:lineRule="atLeast"/>
        <w:rPr>
          <w:ins w:id="289" w:author="Parisi, Carlo" w:date="2016-07-15T09:44:00Z"/>
          <w:rFonts w:ascii="Times New Roman" w:hAnsi="Times New Roman"/>
        </w:rPr>
      </w:pPr>
      <w:ins w:id="290" w:author="Parisi, Carlo" w:date="2016-07-15T09:44:00Z">
        <w:r w:rsidRPr="002C78FF">
          <w:rPr>
            <w:rFonts w:ascii="Times New Roman" w:hAnsi="Times New Roman"/>
          </w:rPr>
          <w:t> </w:t>
        </w:r>
      </w:ins>
    </w:p>
    <w:p w:rsidR="000B7BE5" w:rsidRPr="009E2990" w:rsidDel="0094702F" w:rsidRDefault="000B7BE5" w:rsidP="000B7BE5">
      <w:pPr>
        <w:rPr>
          <w:del w:id="291" w:author="Parisi, Carlo" w:date="2016-07-15T09:41:00Z"/>
          <w:color w:val="0070C0"/>
        </w:rPr>
      </w:pPr>
      <w:del w:id="292" w:author="Parisi, Carlo" w:date="2016-07-15T09:41:00Z">
        <w:r w:rsidDel="0094702F">
          <w:rPr>
            <w:color w:val="0070C0"/>
          </w:rPr>
          <w:delText>ISTITUIRE UN TAVOLO TECNICO CHE ENTRO OTTOBRE 2016 INDIVIDUI LE OPPORTUNE MODIFICHE NORMATIVE</w:delText>
        </w:r>
      </w:del>
    </w:p>
    <w:p w:rsidR="0094702F" w:rsidRDefault="0094702F" w:rsidP="0094702F">
      <w:pPr>
        <w:rPr>
          <w:ins w:id="293" w:author="Parisi, Carlo" w:date="2016-07-15T09:43:00Z"/>
        </w:rPr>
      </w:pPr>
    </w:p>
    <w:p w:rsidR="0094702F" w:rsidRDefault="00630880" w:rsidP="0094702F">
      <w:pPr>
        <w:rPr>
          <w:ins w:id="294" w:author="Parisi, Carlo" w:date="2016-07-15T09:43:00Z"/>
        </w:rPr>
      </w:pPr>
      <w:ins w:id="295" w:author="Moretti, Gregorio" w:date="2016-07-15T11:35:00Z">
        <w:r>
          <w:t>Per il personale part time rimangono in atto gli accordi aziendali vigenti in materia.</w:t>
        </w:r>
      </w:ins>
    </w:p>
    <w:p w:rsidR="0094702F" w:rsidDel="00FF5FDE" w:rsidRDefault="0094702F" w:rsidP="0094702F">
      <w:pPr>
        <w:rPr>
          <w:del w:id="296" w:author="Parisi, Carlo" w:date="2016-07-15T09:53:00Z"/>
        </w:rPr>
      </w:pPr>
    </w:p>
    <w:p w:rsidR="0094702F" w:rsidDel="00FF5FDE" w:rsidRDefault="0094702F" w:rsidP="0094702F">
      <w:pPr>
        <w:rPr>
          <w:del w:id="297" w:author="Parisi, Carlo" w:date="2016-07-15T09:53:00Z"/>
        </w:rPr>
      </w:pPr>
    </w:p>
    <w:p w:rsidR="00FF5FDE" w:rsidDel="00FF5FDE" w:rsidRDefault="00FF5FDE" w:rsidP="0094702F">
      <w:pPr>
        <w:rPr>
          <w:del w:id="298" w:author="Parisi, Carlo" w:date="2016-07-15T09:56:00Z"/>
        </w:rPr>
      </w:pPr>
    </w:p>
    <w:p w:rsidR="00FF5FDE" w:rsidRDefault="00FF5FDE" w:rsidP="00FF5FDE">
      <w:pPr>
        <w:jc w:val="both"/>
        <w:rPr>
          <w:b/>
          <w:sz w:val="32"/>
          <w:szCs w:val="32"/>
        </w:rPr>
      </w:pPr>
      <w:r w:rsidRPr="000038C9">
        <w:rPr>
          <w:b/>
          <w:sz w:val="32"/>
          <w:szCs w:val="32"/>
        </w:rPr>
        <w:t>Art. 19 - Classificazione del personale</w:t>
      </w:r>
    </w:p>
    <w:p w:rsidR="00FF5FDE" w:rsidRDefault="00FF5FDE" w:rsidP="00FF5FDE">
      <w:pPr>
        <w:jc w:val="both"/>
        <w:rPr>
          <w:i/>
          <w:sz w:val="24"/>
          <w:szCs w:val="24"/>
        </w:rPr>
      </w:pPr>
      <w:r w:rsidRPr="00F83F3F">
        <w:rPr>
          <w:i/>
          <w:sz w:val="24"/>
          <w:szCs w:val="24"/>
        </w:rPr>
        <w:t>Da inserire come punto 6 dell’articolo prima di “Declaratorie”</w:t>
      </w:r>
    </w:p>
    <w:p w:rsidR="00FF5FDE" w:rsidRPr="00F83F3F" w:rsidRDefault="00FF5FDE" w:rsidP="00FF5FDE">
      <w:pPr>
        <w:jc w:val="both"/>
        <w:rPr>
          <w:i/>
          <w:sz w:val="24"/>
          <w:szCs w:val="24"/>
        </w:rPr>
      </w:pPr>
    </w:p>
    <w:p w:rsidR="00FF5FDE" w:rsidRPr="004E1F1A" w:rsidRDefault="00FF5FDE" w:rsidP="00FF5FDE">
      <w:pPr>
        <w:spacing w:line="276" w:lineRule="auto"/>
        <w:ind w:left="426" w:hanging="426"/>
        <w:jc w:val="both"/>
        <w:rPr>
          <w:rFonts w:ascii="Calibri" w:hAnsi="Calibri"/>
          <w:sz w:val="28"/>
          <w:szCs w:val="28"/>
        </w:rPr>
      </w:pPr>
      <w:r>
        <w:rPr>
          <w:sz w:val="28"/>
          <w:szCs w:val="28"/>
        </w:rPr>
        <w:t xml:space="preserve">6. </w:t>
      </w:r>
      <w:r>
        <w:rPr>
          <w:sz w:val="28"/>
          <w:szCs w:val="28"/>
        </w:rPr>
        <w:tab/>
      </w:r>
      <w:r w:rsidRPr="00F83F3F">
        <w:rPr>
          <w:sz w:val="28"/>
          <w:szCs w:val="28"/>
        </w:rPr>
        <w:t>Avuto riguardo all’esigenza di disporre di eventuali nuove e diverse modalità di svolgimento della prestazione lavorativa ulteriori rispetto a quanto ad oggi in essere</w:t>
      </w:r>
      <w:r w:rsidRPr="004E1F1A">
        <w:rPr>
          <w:sz w:val="28"/>
          <w:szCs w:val="28"/>
        </w:rPr>
        <w:t xml:space="preserve"> in ogni singola azienda</w:t>
      </w:r>
      <w:r w:rsidRPr="00F83F3F">
        <w:rPr>
          <w:sz w:val="28"/>
          <w:szCs w:val="28"/>
        </w:rPr>
        <w:t>, le Parti convengono</w:t>
      </w:r>
      <w:r w:rsidRPr="00F83F3F">
        <w:rPr>
          <w:rFonts w:ascii="Calibri" w:hAnsi="Calibri"/>
          <w:sz w:val="28"/>
          <w:szCs w:val="28"/>
        </w:rPr>
        <w:t xml:space="preserve"> che ai livelli </w:t>
      </w:r>
      <w:proofErr w:type="spellStart"/>
      <w:r w:rsidRPr="00F83F3F">
        <w:rPr>
          <w:rFonts w:ascii="Calibri" w:hAnsi="Calibri"/>
          <w:sz w:val="28"/>
          <w:szCs w:val="28"/>
        </w:rPr>
        <w:t>inquadramentali</w:t>
      </w:r>
      <w:proofErr w:type="spellEnd"/>
      <w:r w:rsidRPr="00F83F3F">
        <w:rPr>
          <w:rFonts w:ascii="Calibri" w:hAnsi="Calibri"/>
          <w:sz w:val="28"/>
          <w:szCs w:val="28"/>
        </w:rPr>
        <w:t xml:space="preserve"> sotto riportati corrispondono parametri retributivi articolati come segue:</w:t>
      </w:r>
    </w:p>
    <w:p w:rsidR="00FF5FDE" w:rsidRDefault="00FF5FDE" w:rsidP="00FF5FDE">
      <w:pPr>
        <w:numPr>
          <w:ilvl w:val="0"/>
          <w:numId w:val="8"/>
        </w:numPr>
        <w:spacing w:before="120" w:after="200" w:line="276" w:lineRule="auto"/>
        <w:ind w:left="1077" w:hanging="357"/>
        <w:jc w:val="both"/>
        <w:rPr>
          <w:sz w:val="28"/>
          <w:szCs w:val="28"/>
        </w:rPr>
      </w:pPr>
      <w:r w:rsidRPr="00F83F3F">
        <w:rPr>
          <w:sz w:val="28"/>
          <w:szCs w:val="28"/>
        </w:rPr>
        <w:t xml:space="preserve">per i livelli </w:t>
      </w:r>
      <w:r>
        <w:rPr>
          <w:sz w:val="28"/>
          <w:szCs w:val="28"/>
        </w:rPr>
        <w:t>D e C1,  due parametri retributivi:  c), b);</w:t>
      </w:r>
    </w:p>
    <w:p w:rsidR="00FF5FDE" w:rsidRPr="00F83F3F" w:rsidRDefault="00FF5FDE" w:rsidP="00FF5FDE">
      <w:pPr>
        <w:numPr>
          <w:ilvl w:val="0"/>
          <w:numId w:val="8"/>
        </w:numPr>
        <w:spacing w:after="200" w:line="276" w:lineRule="auto"/>
        <w:jc w:val="both"/>
        <w:rPr>
          <w:sz w:val="28"/>
          <w:szCs w:val="28"/>
        </w:rPr>
      </w:pPr>
      <w:r>
        <w:rPr>
          <w:sz w:val="28"/>
          <w:szCs w:val="28"/>
        </w:rPr>
        <w:t xml:space="preserve">per i livelli C, B1, </w:t>
      </w:r>
      <w:r w:rsidRPr="008E5117">
        <w:rPr>
          <w:sz w:val="28"/>
          <w:szCs w:val="28"/>
        </w:rPr>
        <w:t xml:space="preserve"> tre parametri retributivi</w:t>
      </w:r>
      <w:r>
        <w:rPr>
          <w:sz w:val="28"/>
          <w:szCs w:val="28"/>
        </w:rPr>
        <w:t>:  c), b), a)</w:t>
      </w:r>
      <w:r w:rsidRPr="008E5117">
        <w:rPr>
          <w:sz w:val="28"/>
          <w:szCs w:val="28"/>
        </w:rPr>
        <w:t>.</w:t>
      </w:r>
    </w:p>
    <w:p w:rsidR="00FF5FDE" w:rsidRPr="0076337B" w:rsidRDefault="00FF5FDE" w:rsidP="00FF5FDE">
      <w:pPr>
        <w:spacing w:after="0"/>
        <w:ind w:left="357" w:firstLine="68"/>
        <w:jc w:val="both"/>
        <w:rPr>
          <w:b/>
          <w:sz w:val="28"/>
          <w:szCs w:val="28"/>
        </w:rPr>
      </w:pPr>
      <w:r>
        <w:rPr>
          <w:b/>
          <w:sz w:val="28"/>
          <w:szCs w:val="28"/>
        </w:rPr>
        <w:t>Parametro retributivo c</w:t>
      </w:r>
      <w:r w:rsidRPr="0076337B">
        <w:rPr>
          <w:b/>
          <w:sz w:val="28"/>
          <w:szCs w:val="28"/>
        </w:rPr>
        <w:t xml:space="preserve">)  </w:t>
      </w:r>
    </w:p>
    <w:p w:rsidR="00FF5FDE" w:rsidRDefault="00FF5FDE" w:rsidP="00FF5FDE">
      <w:pPr>
        <w:spacing w:after="120"/>
        <w:ind w:left="425"/>
        <w:jc w:val="both"/>
        <w:rPr>
          <w:sz w:val="28"/>
          <w:szCs w:val="28"/>
        </w:rPr>
      </w:pPr>
      <w:r>
        <w:rPr>
          <w:sz w:val="28"/>
          <w:szCs w:val="28"/>
        </w:rPr>
        <w:t xml:space="preserve">Il parametro retributivo c) è attribuito ai </w:t>
      </w:r>
      <w:r w:rsidRPr="004645FC">
        <w:rPr>
          <w:sz w:val="28"/>
          <w:szCs w:val="28"/>
        </w:rPr>
        <w:t>lavoratori di primo ingresso nel livello</w:t>
      </w:r>
      <w:r>
        <w:rPr>
          <w:sz w:val="28"/>
          <w:szCs w:val="28"/>
        </w:rPr>
        <w:t xml:space="preserve">. La permanenza in questo parametro è collegata esclusivamente a un lasso di tempo predeterminato: </w:t>
      </w:r>
    </w:p>
    <w:p w:rsidR="00FF5FDE" w:rsidRDefault="00FF5FDE" w:rsidP="00FF5FDE">
      <w:pPr>
        <w:numPr>
          <w:ilvl w:val="0"/>
          <w:numId w:val="10"/>
        </w:numPr>
        <w:spacing w:after="0" w:line="276" w:lineRule="auto"/>
        <w:ind w:left="1134" w:hanging="425"/>
        <w:jc w:val="both"/>
        <w:rPr>
          <w:sz w:val="28"/>
          <w:szCs w:val="28"/>
        </w:rPr>
      </w:pPr>
      <w:r>
        <w:rPr>
          <w:sz w:val="28"/>
          <w:szCs w:val="28"/>
        </w:rPr>
        <w:lastRenderedPageBreak/>
        <w:t>D e C1 24 mesi;</w:t>
      </w:r>
    </w:p>
    <w:p w:rsidR="00FF5FDE" w:rsidRDefault="00FF5FDE" w:rsidP="00FF5FDE">
      <w:pPr>
        <w:numPr>
          <w:ilvl w:val="0"/>
          <w:numId w:val="10"/>
        </w:numPr>
        <w:spacing w:after="120" w:line="276" w:lineRule="auto"/>
        <w:ind w:left="1134" w:hanging="425"/>
        <w:jc w:val="both"/>
        <w:rPr>
          <w:sz w:val="28"/>
          <w:szCs w:val="28"/>
        </w:rPr>
      </w:pPr>
      <w:r>
        <w:rPr>
          <w:sz w:val="28"/>
          <w:szCs w:val="28"/>
        </w:rPr>
        <w:t>C e B1 36 mesi.</w:t>
      </w:r>
    </w:p>
    <w:p w:rsidR="00FF5FDE" w:rsidRDefault="00FF5FDE" w:rsidP="00FF5FDE">
      <w:pPr>
        <w:numPr>
          <w:ilvl w:val="0"/>
          <w:numId w:val="10"/>
        </w:numPr>
        <w:spacing w:after="200" w:line="276" w:lineRule="auto"/>
        <w:jc w:val="both"/>
        <w:rPr>
          <w:sz w:val="28"/>
          <w:szCs w:val="28"/>
        </w:rPr>
      </w:pPr>
      <w:r>
        <w:rPr>
          <w:sz w:val="28"/>
          <w:szCs w:val="28"/>
        </w:rPr>
        <w:t>Per il personale in forza alla data del presente accordo a cui venga attribuito un passaggio di livello superiore il periodo di permanenza sopra indicato viene ridotto rispettivamente a 12 e 18 mesi.</w:t>
      </w:r>
    </w:p>
    <w:p w:rsidR="00FF5FDE" w:rsidRDefault="00FF5FDE" w:rsidP="00FF5FDE">
      <w:pPr>
        <w:ind w:left="426"/>
        <w:jc w:val="both"/>
        <w:rPr>
          <w:ins w:id="299" w:author="Parisi, Carlo" w:date="2016-07-15T10:11:00Z"/>
          <w:sz w:val="28"/>
          <w:szCs w:val="28"/>
        </w:rPr>
      </w:pPr>
      <w:r>
        <w:rPr>
          <w:sz w:val="28"/>
          <w:szCs w:val="28"/>
        </w:rPr>
        <w:t>Il parametro retributivo c) è inferiore di 7 punti parametrali rispetto al parametro b).</w:t>
      </w:r>
    </w:p>
    <w:p w:rsidR="005708E9" w:rsidRDefault="005708E9" w:rsidP="005708E9">
      <w:pPr>
        <w:ind w:left="426"/>
        <w:jc w:val="both"/>
        <w:rPr>
          <w:ins w:id="300" w:author="Parisi, Carlo" w:date="2016-07-15T10:11:00Z"/>
          <w:sz w:val="28"/>
          <w:szCs w:val="28"/>
        </w:rPr>
      </w:pPr>
      <w:ins w:id="301" w:author="Parisi, Carlo" w:date="2016-07-15T10:11:00Z">
        <w:r>
          <w:rPr>
            <w:sz w:val="28"/>
            <w:szCs w:val="28"/>
          </w:rPr>
          <w:t>L’applicazione del nuovo parametro è subordinata all’applicazione del parametro a) di cui appresso.</w:t>
        </w:r>
      </w:ins>
    </w:p>
    <w:p w:rsidR="005708E9" w:rsidRDefault="005708E9" w:rsidP="00FF5FDE">
      <w:pPr>
        <w:ind w:left="426"/>
        <w:jc w:val="both"/>
        <w:rPr>
          <w:sz w:val="28"/>
          <w:szCs w:val="28"/>
        </w:rPr>
      </w:pPr>
    </w:p>
    <w:p w:rsidR="00FF5FDE" w:rsidRPr="0076337B" w:rsidRDefault="00FF5FDE" w:rsidP="00FF5FDE">
      <w:pPr>
        <w:spacing w:after="0"/>
        <w:ind w:left="425"/>
        <w:jc w:val="both"/>
        <w:rPr>
          <w:b/>
          <w:sz w:val="28"/>
          <w:szCs w:val="28"/>
        </w:rPr>
      </w:pPr>
      <w:r w:rsidRPr="0076337B">
        <w:rPr>
          <w:b/>
          <w:sz w:val="28"/>
          <w:szCs w:val="28"/>
        </w:rPr>
        <w:t xml:space="preserve">Parametro retributivo b) </w:t>
      </w:r>
    </w:p>
    <w:p w:rsidR="00FF5FDE" w:rsidRDefault="00FF5FDE" w:rsidP="00FF5FDE">
      <w:pPr>
        <w:spacing w:after="120"/>
        <w:ind w:left="425"/>
        <w:jc w:val="both"/>
        <w:rPr>
          <w:sz w:val="28"/>
          <w:szCs w:val="28"/>
        </w:rPr>
      </w:pPr>
      <w:r>
        <w:rPr>
          <w:sz w:val="28"/>
          <w:szCs w:val="28"/>
        </w:rPr>
        <w:t>Il parametro retributivo b) è rappresentato dal valore parametrale dei vigenti livelli professionali.</w:t>
      </w:r>
    </w:p>
    <w:p w:rsidR="00634089" w:rsidRDefault="00FF5FDE" w:rsidP="00634089">
      <w:pPr>
        <w:ind w:left="426"/>
        <w:jc w:val="both"/>
        <w:rPr>
          <w:ins w:id="302" w:author="Parisi, Carlo" w:date="2016-07-15T10:06:00Z"/>
          <w:sz w:val="28"/>
          <w:szCs w:val="28"/>
        </w:rPr>
      </w:pPr>
      <w:r>
        <w:rPr>
          <w:sz w:val="28"/>
          <w:szCs w:val="28"/>
        </w:rPr>
        <w:t>Tale valore viene confermato ai lavoratori in forza alla data di stipulazione dell’accordo di rinnovo e remunera tutte le attività che ad oggi vengono svolte in ogni realtà aziendale.</w:t>
      </w:r>
      <w:r w:rsidR="00F801B4">
        <w:rPr>
          <w:sz w:val="28"/>
          <w:szCs w:val="28"/>
        </w:rPr>
        <w:t xml:space="preserve"> </w:t>
      </w:r>
      <w:ins w:id="303" w:author="Parisi, Carlo" w:date="2016-07-15T10:06:00Z">
        <w:r w:rsidR="00634089">
          <w:rPr>
            <w:sz w:val="28"/>
            <w:szCs w:val="28"/>
          </w:rPr>
          <w:t>La presente pattuizione non può essere utilizzata come argomentazione difensiva in occasione di eventuali ricorsi finalizzati al riconoscimento di un livello superiore di inquadramento.</w:t>
        </w:r>
      </w:ins>
    </w:p>
    <w:p w:rsidR="00FF5FDE" w:rsidRDefault="00FF5FDE" w:rsidP="00FF5FDE">
      <w:pPr>
        <w:ind w:left="426"/>
        <w:jc w:val="both"/>
        <w:rPr>
          <w:sz w:val="28"/>
          <w:szCs w:val="28"/>
        </w:rPr>
      </w:pPr>
    </w:p>
    <w:p w:rsidR="00FF5FDE" w:rsidRPr="0076337B" w:rsidRDefault="00FF5FDE" w:rsidP="00FF5FDE">
      <w:pPr>
        <w:spacing w:after="120"/>
        <w:ind w:left="425"/>
        <w:jc w:val="both"/>
        <w:rPr>
          <w:b/>
          <w:sz w:val="28"/>
          <w:szCs w:val="28"/>
        </w:rPr>
      </w:pPr>
      <w:r>
        <w:rPr>
          <w:b/>
          <w:sz w:val="28"/>
          <w:szCs w:val="28"/>
        </w:rPr>
        <w:t>Parametro retributivo a</w:t>
      </w:r>
      <w:r w:rsidRPr="0076337B">
        <w:rPr>
          <w:b/>
          <w:sz w:val="28"/>
          <w:szCs w:val="28"/>
        </w:rPr>
        <w:t>)</w:t>
      </w:r>
    </w:p>
    <w:p w:rsidR="00FF5FDE" w:rsidRPr="002402EA" w:rsidRDefault="00FF5FDE" w:rsidP="00FF5FDE">
      <w:pPr>
        <w:ind w:left="426"/>
        <w:jc w:val="both"/>
        <w:rPr>
          <w:sz w:val="28"/>
          <w:szCs w:val="28"/>
        </w:rPr>
      </w:pPr>
      <w:r w:rsidRPr="002402EA">
        <w:rPr>
          <w:sz w:val="28"/>
          <w:szCs w:val="28"/>
        </w:rPr>
        <w:t>I</w:t>
      </w:r>
      <w:r>
        <w:rPr>
          <w:sz w:val="28"/>
          <w:szCs w:val="28"/>
        </w:rPr>
        <w:t>l parametro retributivo a</w:t>
      </w:r>
      <w:r w:rsidRPr="002402EA">
        <w:rPr>
          <w:sz w:val="28"/>
          <w:szCs w:val="28"/>
        </w:rPr>
        <w:t>) è finalizzato ad apprezzare l’attribuzione formale di attività lavorative contraddistinte da uno o più dei segue</w:t>
      </w:r>
      <w:r>
        <w:rPr>
          <w:sz w:val="28"/>
          <w:szCs w:val="28"/>
        </w:rPr>
        <w:t>nti requisiti o caratteristiche</w:t>
      </w:r>
      <w:r w:rsidRPr="002402EA">
        <w:rPr>
          <w:sz w:val="28"/>
          <w:szCs w:val="28"/>
        </w:rPr>
        <w:t>:</w:t>
      </w:r>
    </w:p>
    <w:p w:rsidR="00FF5FDE" w:rsidRPr="00236332" w:rsidRDefault="00FF5FDE" w:rsidP="00FF5FDE">
      <w:pPr>
        <w:pStyle w:val="Paragrafoelenco"/>
        <w:widowControl/>
        <w:numPr>
          <w:ilvl w:val="1"/>
          <w:numId w:val="11"/>
        </w:numPr>
        <w:pBdr>
          <w:top w:val="none" w:sz="0" w:space="0" w:color="auto"/>
          <w:left w:val="none" w:sz="0" w:space="0" w:color="auto"/>
          <w:bottom w:val="none" w:sz="0" w:space="0" w:color="auto"/>
          <w:right w:val="none" w:sz="0" w:space="0" w:color="auto"/>
        </w:pBdr>
        <w:tabs>
          <w:tab w:val="clear" w:pos="1800"/>
          <w:tab w:val="num" w:pos="1134"/>
        </w:tabs>
        <w:spacing w:before="0" w:after="200" w:line="276" w:lineRule="auto"/>
        <w:ind w:left="1134" w:hanging="425"/>
        <w:contextualSpacing/>
        <w:rPr>
          <w:sz w:val="28"/>
          <w:szCs w:val="28"/>
        </w:rPr>
      </w:pPr>
      <w:r w:rsidRPr="002402EA">
        <w:rPr>
          <w:sz w:val="28"/>
          <w:szCs w:val="28"/>
        </w:rPr>
        <w:t>l’attribuzione</w:t>
      </w:r>
      <w:r>
        <w:rPr>
          <w:sz w:val="28"/>
          <w:szCs w:val="28"/>
        </w:rPr>
        <w:t xml:space="preserve"> </w:t>
      </w:r>
      <w:del w:id="304" w:author="Parisi, Carlo" w:date="2016-07-15T10:06:00Z">
        <w:r w:rsidDel="00BF3D74">
          <w:rPr>
            <w:sz w:val="28"/>
            <w:szCs w:val="28"/>
          </w:rPr>
          <w:delText xml:space="preserve">individuale e </w:delText>
        </w:r>
      </w:del>
      <w:r>
        <w:rPr>
          <w:sz w:val="28"/>
          <w:szCs w:val="28"/>
        </w:rPr>
        <w:t>formale di modalità lavorative</w:t>
      </w:r>
      <w:r w:rsidRPr="002402EA">
        <w:rPr>
          <w:sz w:val="28"/>
          <w:szCs w:val="28"/>
        </w:rPr>
        <w:t xml:space="preserve"> nuove rispetto a quanto viene a oggi realizzato nelle singole società</w:t>
      </w:r>
      <w:r>
        <w:rPr>
          <w:sz w:val="28"/>
          <w:szCs w:val="28"/>
        </w:rPr>
        <w:t xml:space="preserve"> e caratterizzate</w:t>
      </w:r>
      <w:r w:rsidRPr="002402EA">
        <w:rPr>
          <w:sz w:val="28"/>
          <w:szCs w:val="28"/>
        </w:rPr>
        <w:t xml:space="preserve"> dalla polifunzio</w:t>
      </w:r>
      <w:r>
        <w:rPr>
          <w:sz w:val="28"/>
          <w:szCs w:val="28"/>
        </w:rPr>
        <w:t>nalità/</w:t>
      </w:r>
      <w:proofErr w:type="spellStart"/>
      <w:r>
        <w:rPr>
          <w:sz w:val="28"/>
          <w:szCs w:val="28"/>
        </w:rPr>
        <w:t>polimansione</w:t>
      </w:r>
      <w:proofErr w:type="spellEnd"/>
      <w:r>
        <w:rPr>
          <w:sz w:val="28"/>
          <w:szCs w:val="28"/>
        </w:rPr>
        <w:t>. Per polifunzionalità/</w:t>
      </w:r>
      <w:proofErr w:type="spellStart"/>
      <w:r>
        <w:rPr>
          <w:sz w:val="28"/>
          <w:szCs w:val="28"/>
        </w:rPr>
        <w:t>polimansione</w:t>
      </w:r>
      <w:proofErr w:type="spellEnd"/>
      <w:r>
        <w:rPr>
          <w:sz w:val="28"/>
          <w:szCs w:val="28"/>
        </w:rPr>
        <w:t xml:space="preserve"> si intende </w:t>
      </w:r>
      <w:r w:rsidRPr="002402EA">
        <w:rPr>
          <w:sz w:val="28"/>
          <w:szCs w:val="28"/>
        </w:rPr>
        <w:t>l’a</w:t>
      </w:r>
      <w:r>
        <w:rPr>
          <w:sz w:val="28"/>
          <w:szCs w:val="28"/>
        </w:rPr>
        <w:t xml:space="preserve">ttribuzione di modalità lavorative svolte in alternanza alle </w:t>
      </w:r>
      <w:r w:rsidRPr="002402EA">
        <w:rPr>
          <w:sz w:val="28"/>
          <w:szCs w:val="28"/>
        </w:rPr>
        <w:t>mansioni</w:t>
      </w:r>
      <w:r>
        <w:rPr>
          <w:sz w:val="28"/>
          <w:szCs w:val="28"/>
        </w:rPr>
        <w:t xml:space="preserve"> proprie della figura professionale normalmente ricoperta e r</w:t>
      </w:r>
      <w:r w:rsidRPr="002402EA">
        <w:rPr>
          <w:sz w:val="28"/>
          <w:szCs w:val="28"/>
        </w:rPr>
        <w:t>iferibil</w:t>
      </w:r>
      <w:r>
        <w:rPr>
          <w:sz w:val="28"/>
          <w:szCs w:val="28"/>
        </w:rPr>
        <w:t>i a</w:t>
      </w:r>
      <w:r w:rsidRPr="00236332">
        <w:rPr>
          <w:sz w:val="28"/>
          <w:szCs w:val="28"/>
        </w:rPr>
        <w:t xml:space="preserve"> un settore aziendale anche diverso da quello di appartenenza</w:t>
      </w:r>
      <w:r>
        <w:rPr>
          <w:sz w:val="28"/>
          <w:szCs w:val="28"/>
        </w:rPr>
        <w:t>.</w:t>
      </w:r>
      <w:r w:rsidRPr="00236332">
        <w:rPr>
          <w:sz w:val="28"/>
          <w:szCs w:val="28"/>
        </w:rPr>
        <w:t xml:space="preserve"> Tale polifunzionalità</w:t>
      </w:r>
      <w:r>
        <w:rPr>
          <w:sz w:val="28"/>
          <w:szCs w:val="28"/>
        </w:rPr>
        <w:t>/</w:t>
      </w:r>
      <w:proofErr w:type="spellStart"/>
      <w:r>
        <w:rPr>
          <w:sz w:val="28"/>
          <w:szCs w:val="28"/>
        </w:rPr>
        <w:t>polimansione</w:t>
      </w:r>
      <w:proofErr w:type="spellEnd"/>
      <w:r>
        <w:rPr>
          <w:sz w:val="28"/>
          <w:szCs w:val="28"/>
        </w:rPr>
        <w:t xml:space="preserve"> </w:t>
      </w:r>
      <w:r w:rsidRPr="00236332">
        <w:rPr>
          <w:sz w:val="28"/>
          <w:szCs w:val="28"/>
        </w:rPr>
        <w:t>richiede il possesso di competenze e requisiti professionali diversi da quelli necessari per l’espletamento dell’attività lavorativa normalmente assegnata;</w:t>
      </w:r>
    </w:p>
    <w:p w:rsidR="00FF5FDE" w:rsidRDefault="00FF5FDE" w:rsidP="00FF5FDE">
      <w:pPr>
        <w:pStyle w:val="Paragrafoelenco"/>
        <w:widowControl/>
        <w:numPr>
          <w:ilvl w:val="1"/>
          <w:numId w:val="11"/>
        </w:numPr>
        <w:pBdr>
          <w:top w:val="none" w:sz="0" w:space="0" w:color="auto"/>
          <w:left w:val="none" w:sz="0" w:space="0" w:color="auto"/>
          <w:bottom w:val="none" w:sz="0" w:space="0" w:color="auto"/>
          <w:right w:val="none" w:sz="0" w:space="0" w:color="auto"/>
        </w:pBdr>
        <w:tabs>
          <w:tab w:val="clear" w:pos="1800"/>
          <w:tab w:val="num" w:pos="1134"/>
        </w:tabs>
        <w:spacing w:before="0" w:after="200" w:line="276" w:lineRule="auto"/>
        <w:ind w:left="1134" w:hanging="425"/>
        <w:contextualSpacing/>
        <w:rPr>
          <w:sz w:val="28"/>
          <w:szCs w:val="28"/>
        </w:rPr>
      </w:pPr>
      <w:r w:rsidRPr="002402EA">
        <w:rPr>
          <w:sz w:val="28"/>
          <w:szCs w:val="28"/>
        </w:rPr>
        <w:t xml:space="preserve">l’attribuzione </w:t>
      </w:r>
      <w:del w:id="305" w:author="Parisi, Carlo" w:date="2016-07-15T10:08:00Z">
        <w:r w:rsidDel="00511A8B">
          <w:rPr>
            <w:sz w:val="28"/>
            <w:szCs w:val="28"/>
          </w:rPr>
          <w:delText xml:space="preserve">individuale e </w:delText>
        </w:r>
      </w:del>
      <w:r w:rsidRPr="002402EA">
        <w:rPr>
          <w:sz w:val="28"/>
          <w:szCs w:val="28"/>
        </w:rPr>
        <w:t>formale del coordinamento diretto di risorse umane, appartenenti allo</w:t>
      </w:r>
      <w:r>
        <w:rPr>
          <w:sz w:val="28"/>
          <w:szCs w:val="28"/>
        </w:rPr>
        <w:t xml:space="preserve"> stesso livello d’inquadramento.</w:t>
      </w:r>
      <w:r w:rsidRPr="002402EA">
        <w:rPr>
          <w:sz w:val="28"/>
          <w:szCs w:val="28"/>
        </w:rPr>
        <w:t xml:space="preserve"> </w:t>
      </w:r>
    </w:p>
    <w:p w:rsidR="00FF5FDE" w:rsidRDefault="00FF5FDE" w:rsidP="00FF5FDE">
      <w:pPr>
        <w:numPr>
          <w:ilvl w:val="0"/>
          <w:numId w:val="11"/>
        </w:numPr>
        <w:spacing w:after="200" w:line="276" w:lineRule="auto"/>
        <w:jc w:val="both"/>
        <w:rPr>
          <w:sz w:val="28"/>
          <w:szCs w:val="28"/>
        </w:rPr>
      </w:pPr>
      <w:r>
        <w:rPr>
          <w:sz w:val="28"/>
          <w:szCs w:val="28"/>
        </w:rPr>
        <w:lastRenderedPageBreak/>
        <w:t>Il parametro retributivo a) è superiore di x punti parametrali rispetto al parametro b).</w:t>
      </w:r>
    </w:p>
    <w:p w:rsidR="00FF5FDE" w:rsidRDefault="00FF5FDE" w:rsidP="00FF5FDE">
      <w:pPr>
        <w:pStyle w:val="Paragrafoelenco"/>
        <w:ind w:left="0"/>
        <w:rPr>
          <w:sz w:val="28"/>
          <w:szCs w:val="28"/>
        </w:rPr>
      </w:pPr>
    </w:p>
    <w:p w:rsidR="00FF5FDE" w:rsidRDefault="00FF5FDE" w:rsidP="00FF5FDE">
      <w:pPr>
        <w:pStyle w:val="Paragrafoelenco"/>
        <w:ind w:left="567" w:hanging="567"/>
        <w:rPr>
          <w:sz w:val="28"/>
          <w:szCs w:val="28"/>
        </w:rPr>
      </w:pPr>
      <w:r>
        <w:rPr>
          <w:sz w:val="28"/>
          <w:szCs w:val="28"/>
        </w:rPr>
        <w:t xml:space="preserve">7. </w:t>
      </w:r>
      <w:r>
        <w:rPr>
          <w:sz w:val="28"/>
          <w:szCs w:val="28"/>
        </w:rPr>
        <w:tab/>
        <w:t>L</w:t>
      </w:r>
      <w:r w:rsidRPr="002402EA">
        <w:rPr>
          <w:sz w:val="28"/>
          <w:szCs w:val="28"/>
        </w:rPr>
        <w:t>’attri</w:t>
      </w:r>
      <w:r>
        <w:rPr>
          <w:sz w:val="28"/>
          <w:szCs w:val="28"/>
        </w:rPr>
        <w:t xml:space="preserve">buzione </w:t>
      </w:r>
      <w:del w:id="306" w:author="Parisi, Carlo" w:date="2016-07-15T10:08:00Z">
        <w:r w:rsidDel="00511A8B">
          <w:rPr>
            <w:sz w:val="28"/>
            <w:szCs w:val="28"/>
          </w:rPr>
          <w:delText xml:space="preserve">individuale </w:delText>
        </w:r>
      </w:del>
      <w:r>
        <w:rPr>
          <w:sz w:val="28"/>
          <w:szCs w:val="28"/>
        </w:rPr>
        <w:t>dei parametri c), b) e a)</w:t>
      </w:r>
      <w:r w:rsidRPr="002402EA">
        <w:rPr>
          <w:sz w:val="28"/>
          <w:szCs w:val="28"/>
        </w:rPr>
        <w:t xml:space="preserve"> dovrà risultare da atto scritto</w:t>
      </w:r>
      <w:r>
        <w:rPr>
          <w:sz w:val="28"/>
          <w:szCs w:val="28"/>
        </w:rPr>
        <w:t>.</w:t>
      </w:r>
    </w:p>
    <w:p w:rsidR="00FF5FDE" w:rsidRPr="009451A6" w:rsidRDefault="00FF5FDE" w:rsidP="00FF5FDE">
      <w:pPr>
        <w:jc w:val="center"/>
        <w:rPr>
          <w:b/>
          <w:sz w:val="24"/>
          <w:szCs w:val="24"/>
        </w:rPr>
      </w:pPr>
      <w:r w:rsidRPr="009451A6">
        <w:rPr>
          <w:b/>
          <w:sz w:val="24"/>
          <w:szCs w:val="24"/>
        </w:rPr>
        <w:t>*</w:t>
      </w:r>
      <w:r>
        <w:rPr>
          <w:b/>
          <w:sz w:val="24"/>
          <w:szCs w:val="24"/>
        </w:rPr>
        <w:t xml:space="preserve">   </w:t>
      </w:r>
      <w:r w:rsidRPr="009451A6">
        <w:rPr>
          <w:b/>
          <w:sz w:val="24"/>
          <w:szCs w:val="24"/>
        </w:rPr>
        <w:t>*</w:t>
      </w:r>
      <w:r>
        <w:rPr>
          <w:b/>
          <w:sz w:val="24"/>
          <w:szCs w:val="24"/>
        </w:rPr>
        <w:t xml:space="preserve">   </w:t>
      </w:r>
      <w:r w:rsidRPr="009451A6">
        <w:rPr>
          <w:b/>
          <w:sz w:val="24"/>
          <w:szCs w:val="24"/>
        </w:rPr>
        <w:t>*</w:t>
      </w:r>
    </w:p>
    <w:p w:rsidR="00FF5FDE" w:rsidRDefault="00FF5FDE" w:rsidP="00FF5FDE">
      <w:pPr>
        <w:pStyle w:val="Paragrafoelenco"/>
        <w:spacing w:before="100" w:beforeAutospacing="1" w:after="100" w:afterAutospacing="1"/>
        <w:ind w:left="540" w:hangingChars="193" w:hanging="540"/>
        <w:rPr>
          <w:sz w:val="28"/>
          <w:szCs w:val="28"/>
        </w:rPr>
      </w:pPr>
      <w:r>
        <w:rPr>
          <w:sz w:val="28"/>
          <w:szCs w:val="28"/>
        </w:rPr>
        <w:t>8</w:t>
      </w:r>
      <w:r w:rsidRPr="00F83F3F">
        <w:rPr>
          <w:sz w:val="28"/>
          <w:szCs w:val="28"/>
        </w:rPr>
        <w:t xml:space="preserve">. </w:t>
      </w:r>
      <w:r>
        <w:rPr>
          <w:sz w:val="28"/>
          <w:szCs w:val="28"/>
        </w:rPr>
        <w:tab/>
        <w:t>S</w:t>
      </w:r>
      <w:r w:rsidRPr="00F83F3F">
        <w:rPr>
          <w:sz w:val="28"/>
          <w:szCs w:val="28"/>
        </w:rPr>
        <w:t>ono demandate alla contrattazione di secondo livello:</w:t>
      </w:r>
    </w:p>
    <w:p w:rsidR="00FF5FDE" w:rsidRDefault="00FF5FDE" w:rsidP="00FF5FDE">
      <w:pPr>
        <w:pStyle w:val="Paragrafoelenco"/>
        <w:widowControl/>
        <w:numPr>
          <w:ilvl w:val="0"/>
          <w:numId w:val="9"/>
        </w:numPr>
        <w:pBdr>
          <w:top w:val="none" w:sz="0" w:space="0" w:color="auto"/>
          <w:left w:val="none" w:sz="0" w:space="0" w:color="auto"/>
          <w:bottom w:val="none" w:sz="0" w:space="0" w:color="auto"/>
          <w:right w:val="none" w:sz="0" w:space="0" w:color="auto"/>
        </w:pBdr>
        <w:spacing w:before="100" w:beforeAutospacing="1" w:after="100" w:afterAutospacing="1" w:line="276" w:lineRule="auto"/>
        <w:ind w:leftChars="321" w:left="1132" w:hangingChars="152" w:hanging="426"/>
        <w:rPr>
          <w:sz w:val="28"/>
          <w:szCs w:val="28"/>
        </w:rPr>
      </w:pPr>
      <w:r>
        <w:rPr>
          <w:sz w:val="28"/>
          <w:szCs w:val="28"/>
        </w:rPr>
        <w:t>l’eventuale valutazione e definizione del valore parametrale c) e del valore parametrale a) anche agli altri livelli di inquadramento;</w:t>
      </w:r>
    </w:p>
    <w:p w:rsidR="00FF5FDE" w:rsidRPr="00F83F3F" w:rsidRDefault="00FF5FDE" w:rsidP="00FF5FDE">
      <w:pPr>
        <w:pStyle w:val="Paragrafoelenco"/>
        <w:widowControl/>
        <w:numPr>
          <w:ilvl w:val="0"/>
          <w:numId w:val="9"/>
        </w:numPr>
        <w:pBdr>
          <w:top w:val="none" w:sz="0" w:space="0" w:color="auto"/>
          <w:left w:val="none" w:sz="0" w:space="0" w:color="auto"/>
          <w:bottom w:val="none" w:sz="0" w:space="0" w:color="auto"/>
          <w:right w:val="none" w:sz="0" w:space="0" w:color="auto"/>
        </w:pBdr>
        <w:spacing w:before="100" w:beforeAutospacing="1" w:after="100" w:afterAutospacing="1" w:line="276" w:lineRule="auto"/>
        <w:ind w:leftChars="321" w:left="1132" w:hangingChars="152" w:hanging="426"/>
        <w:rPr>
          <w:sz w:val="28"/>
          <w:szCs w:val="28"/>
        </w:rPr>
      </w:pPr>
      <w:r>
        <w:rPr>
          <w:sz w:val="28"/>
          <w:szCs w:val="28"/>
        </w:rPr>
        <w:t>l’ individuazione di particolari, specifiche attività lavorative per le quali può essere riconosciuto un valore retributivo inferiore a quello dell’attuale scala parametrale.</w:t>
      </w:r>
    </w:p>
    <w:p w:rsidR="00FF5FDE" w:rsidRPr="00F83F3F" w:rsidRDefault="00FF5FDE" w:rsidP="00FF5FDE">
      <w:pPr>
        <w:jc w:val="both"/>
        <w:rPr>
          <w:sz w:val="28"/>
          <w:szCs w:val="28"/>
        </w:rPr>
      </w:pPr>
      <w:r>
        <w:rPr>
          <w:sz w:val="28"/>
          <w:szCs w:val="28"/>
        </w:rPr>
        <w:t xml:space="preserve">Quanto sopra concordato fa comunque </w:t>
      </w:r>
      <w:r w:rsidRPr="00F83F3F">
        <w:rPr>
          <w:sz w:val="28"/>
          <w:szCs w:val="28"/>
        </w:rPr>
        <w:t>salv</w:t>
      </w:r>
      <w:r>
        <w:rPr>
          <w:sz w:val="28"/>
          <w:szCs w:val="28"/>
        </w:rPr>
        <w:t>i</w:t>
      </w:r>
      <w:r w:rsidRPr="00F83F3F">
        <w:rPr>
          <w:sz w:val="28"/>
          <w:szCs w:val="28"/>
        </w:rPr>
        <w:t xml:space="preserve"> </w:t>
      </w:r>
      <w:r>
        <w:rPr>
          <w:sz w:val="28"/>
          <w:szCs w:val="28"/>
        </w:rPr>
        <w:t>gli</w:t>
      </w:r>
      <w:r w:rsidRPr="00F83F3F">
        <w:rPr>
          <w:sz w:val="28"/>
          <w:szCs w:val="28"/>
        </w:rPr>
        <w:t xml:space="preserve"> accordi di secondo livello già ad oggi </w:t>
      </w:r>
      <w:r>
        <w:rPr>
          <w:sz w:val="28"/>
          <w:szCs w:val="28"/>
        </w:rPr>
        <w:t>vigenti</w:t>
      </w:r>
      <w:r w:rsidRPr="00F83F3F">
        <w:rPr>
          <w:sz w:val="28"/>
          <w:szCs w:val="28"/>
        </w:rPr>
        <w:t xml:space="preserve"> in materia.</w:t>
      </w:r>
    </w:p>
    <w:p w:rsidR="000B7BE5" w:rsidRDefault="000B7BE5">
      <w:pPr>
        <w:widowControl w:val="0"/>
        <w:autoSpaceDE w:val="0"/>
        <w:autoSpaceDN w:val="0"/>
        <w:adjustRightInd w:val="0"/>
        <w:spacing w:after="0" w:line="240" w:lineRule="auto"/>
        <w:ind w:left="474" w:right="51" w:hanging="360"/>
        <w:jc w:val="both"/>
        <w:rPr>
          <w:rFonts w:ascii="Arial" w:hAnsi="Arial" w:cs="Arial"/>
          <w:color w:val="000000"/>
          <w:sz w:val="24"/>
          <w:szCs w:val="24"/>
        </w:rPr>
      </w:pPr>
    </w:p>
    <w:sectPr w:rsidR="000B7BE5" w:rsidSect="000924A2">
      <w:headerReference w:type="default" r:id="rId10"/>
      <w:pgSz w:w="11920" w:h="16840"/>
      <w:pgMar w:top="1060" w:right="1021" w:bottom="289" w:left="1021"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EDA" w:rsidRDefault="00A31EDA">
      <w:pPr>
        <w:spacing w:after="0" w:line="240" w:lineRule="auto"/>
      </w:pPr>
      <w:r>
        <w:separator/>
      </w:r>
    </w:p>
  </w:endnote>
  <w:endnote w:type="continuationSeparator" w:id="0">
    <w:p w:rsidR="00A31EDA" w:rsidRDefault="00A31E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152" w:rsidRDefault="00644F95">
    <w:pPr>
      <w:pStyle w:val="Pidipagina"/>
      <w:jc w:val="right"/>
    </w:pPr>
    <w:r>
      <w:fldChar w:fldCharType="begin"/>
    </w:r>
    <w:r w:rsidR="00AB6152">
      <w:instrText>PAGE   \* MERGEFORMAT</w:instrText>
    </w:r>
    <w:r>
      <w:fldChar w:fldCharType="separate"/>
    </w:r>
    <w:r w:rsidR="00F6336B">
      <w:rPr>
        <w:noProof/>
      </w:rPr>
      <w:t>17</w:t>
    </w:r>
    <w:r>
      <w:fldChar w:fldCharType="end"/>
    </w:r>
  </w:p>
  <w:p w:rsidR="00C43A40" w:rsidRDefault="00C43A4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EDA" w:rsidRDefault="00A31EDA">
      <w:pPr>
        <w:spacing w:after="0" w:line="240" w:lineRule="auto"/>
      </w:pPr>
      <w:r>
        <w:separator/>
      </w:r>
    </w:p>
  </w:footnote>
  <w:footnote w:type="continuationSeparator" w:id="0">
    <w:p w:rsidR="00A31EDA" w:rsidRDefault="00A31E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A6C" w:rsidRDefault="008D5A6C">
    <w:pPr>
      <w:widowControl w:val="0"/>
      <w:autoSpaceDE w:val="0"/>
      <w:autoSpaceDN w:val="0"/>
      <w:adjustRightInd w:val="0"/>
      <w:spacing w:after="0" w:line="240" w:lineRule="auto"/>
      <w:rPr>
        <w:rFonts w:ascii="Times New Roman" w:hAnsi="Times New Roman"/>
        <w:sz w:val="10"/>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25A2B35"/>
    <w:multiLevelType w:val="multilevel"/>
    <w:tmpl w:val="0410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pStyle w:val="Titolo4"/>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1EE57A34"/>
    <w:multiLevelType w:val="hybridMultilevel"/>
    <w:tmpl w:val="E250A926"/>
    <w:lvl w:ilvl="0" w:tplc="B52A7CDE">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24E40640"/>
    <w:multiLevelType w:val="hybridMultilevel"/>
    <w:tmpl w:val="E59C1A34"/>
    <w:lvl w:ilvl="0" w:tplc="DED08DB8">
      <w:start w:val="1"/>
      <w:numFmt w:val="bullet"/>
      <w:lvlText w:val=""/>
      <w:lvlJc w:val="left"/>
      <w:pPr>
        <w:tabs>
          <w:tab w:val="num" w:pos="1080"/>
        </w:tabs>
        <w:ind w:left="1080" w:hanging="360"/>
      </w:pPr>
      <w:rPr>
        <w:rFonts w:ascii="Symbol" w:hAnsi="Symbol" w:hint="default"/>
      </w:rPr>
    </w:lvl>
    <w:lvl w:ilvl="1" w:tplc="B52A7CDE">
      <w:numFmt w:val="bullet"/>
      <w:lvlText w:val="-"/>
      <w:lvlJc w:val="left"/>
      <w:pPr>
        <w:tabs>
          <w:tab w:val="num" w:pos="1800"/>
        </w:tabs>
        <w:ind w:left="1800" w:hanging="360"/>
      </w:pPr>
      <w:rPr>
        <w:rFonts w:ascii="Calibri" w:eastAsia="Calibri" w:hAnsi="Calibri" w:cs="Calibri"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nsid w:val="2F56333E"/>
    <w:multiLevelType w:val="hybridMultilevel"/>
    <w:tmpl w:val="8BD044F0"/>
    <w:lvl w:ilvl="0" w:tplc="A35C8C9A">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nsid w:val="30B95C36"/>
    <w:multiLevelType w:val="hybridMultilevel"/>
    <w:tmpl w:val="8D84AB48"/>
    <w:numStyleLink w:val="Stileimportato15"/>
  </w:abstractNum>
  <w:abstractNum w:abstractNumId="6">
    <w:nsid w:val="5B4124A3"/>
    <w:multiLevelType w:val="hybridMultilevel"/>
    <w:tmpl w:val="8D84AB48"/>
    <w:styleLink w:val="Stileimportato15"/>
    <w:lvl w:ilvl="0" w:tplc="9BA0BD32">
      <w:start w:val="1"/>
      <w:numFmt w:val="decimal"/>
      <w:lvlText w:val="%1."/>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cs="Times New Roman"/>
        <w:caps w:val="0"/>
        <w:smallCaps w:val="0"/>
        <w:strike w:val="0"/>
        <w:dstrike w:val="0"/>
        <w:color w:val="000000"/>
        <w:spacing w:val="0"/>
        <w:w w:val="100"/>
        <w:kern w:val="0"/>
        <w:position w:val="0"/>
        <w:vertAlign w:val="baseline"/>
      </w:rPr>
    </w:lvl>
    <w:lvl w:ilvl="1" w:tplc="9E6C1278">
      <w:start w:val="1"/>
      <w:numFmt w:val="lowerLetter"/>
      <w:lvlText w:val="%2."/>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hAnsi="Arial Unicode MS" w:cs="Times New Roman"/>
        <w:caps w:val="0"/>
        <w:smallCaps w:val="0"/>
        <w:strike w:val="0"/>
        <w:dstrike w:val="0"/>
        <w:color w:val="000000"/>
        <w:spacing w:val="0"/>
        <w:w w:val="100"/>
        <w:kern w:val="0"/>
        <w:position w:val="0"/>
        <w:vertAlign w:val="baseline"/>
      </w:rPr>
    </w:lvl>
    <w:lvl w:ilvl="2" w:tplc="F24A9C6C">
      <w:start w:val="1"/>
      <w:numFmt w:val="lowerRoman"/>
      <w:lvlText w:val="%3."/>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287"/>
      </w:pPr>
      <w:rPr>
        <w:rFonts w:hAnsi="Arial Unicode MS" w:cs="Times New Roman"/>
        <w:caps w:val="0"/>
        <w:smallCaps w:val="0"/>
        <w:strike w:val="0"/>
        <w:dstrike w:val="0"/>
        <w:color w:val="000000"/>
        <w:spacing w:val="0"/>
        <w:w w:val="100"/>
        <w:kern w:val="0"/>
        <w:position w:val="0"/>
        <w:vertAlign w:val="baseline"/>
      </w:rPr>
    </w:lvl>
    <w:lvl w:ilvl="3" w:tplc="7708E746">
      <w:start w:val="1"/>
      <w:numFmt w:val="decimal"/>
      <w:lvlText w:val="%4."/>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hAnsi="Arial Unicode MS" w:cs="Times New Roman"/>
        <w:caps w:val="0"/>
        <w:smallCaps w:val="0"/>
        <w:strike w:val="0"/>
        <w:dstrike w:val="0"/>
        <w:color w:val="000000"/>
        <w:spacing w:val="0"/>
        <w:w w:val="100"/>
        <w:kern w:val="0"/>
        <w:position w:val="0"/>
        <w:vertAlign w:val="baseline"/>
      </w:rPr>
    </w:lvl>
    <w:lvl w:ilvl="4" w:tplc="2A0C59EA">
      <w:start w:val="1"/>
      <w:numFmt w:val="lowerLetter"/>
      <w:lvlText w:val="%5."/>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hAnsi="Arial Unicode MS" w:cs="Times New Roman"/>
        <w:caps w:val="0"/>
        <w:smallCaps w:val="0"/>
        <w:strike w:val="0"/>
        <w:dstrike w:val="0"/>
        <w:color w:val="000000"/>
        <w:spacing w:val="0"/>
        <w:w w:val="100"/>
        <w:kern w:val="0"/>
        <w:position w:val="0"/>
        <w:vertAlign w:val="baseline"/>
      </w:rPr>
    </w:lvl>
    <w:lvl w:ilvl="5" w:tplc="ED208A82">
      <w:start w:val="1"/>
      <w:numFmt w:val="lowerRoman"/>
      <w:lvlText w:val="%6."/>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287"/>
      </w:pPr>
      <w:rPr>
        <w:rFonts w:hAnsi="Arial Unicode MS" w:cs="Times New Roman"/>
        <w:caps w:val="0"/>
        <w:smallCaps w:val="0"/>
        <w:strike w:val="0"/>
        <w:dstrike w:val="0"/>
        <w:color w:val="000000"/>
        <w:spacing w:val="0"/>
        <w:w w:val="100"/>
        <w:kern w:val="0"/>
        <w:position w:val="0"/>
        <w:vertAlign w:val="baseline"/>
      </w:rPr>
    </w:lvl>
    <w:lvl w:ilvl="6" w:tplc="3EDE32D8">
      <w:start w:val="1"/>
      <w:numFmt w:val="decimal"/>
      <w:lvlText w:val="%7."/>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hAnsi="Arial Unicode MS" w:cs="Times New Roman"/>
        <w:caps w:val="0"/>
        <w:smallCaps w:val="0"/>
        <w:strike w:val="0"/>
        <w:dstrike w:val="0"/>
        <w:color w:val="000000"/>
        <w:spacing w:val="0"/>
        <w:w w:val="100"/>
        <w:kern w:val="0"/>
        <w:position w:val="0"/>
        <w:vertAlign w:val="baseline"/>
      </w:rPr>
    </w:lvl>
    <w:lvl w:ilvl="7" w:tplc="F13AE87C">
      <w:start w:val="1"/>
      <w:numFmt w:val="lowerLetter"/>
      <w:lvlText w:val="%8."/>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hAnsi="Arial Unicode MS" w:cs="Times New Roman"/>
        <w:caps w:val="0"/>
        <w:smallCaps w:val="0"/>
        <w:strike w:val="0"/>
        <w:dstrike w:val="0"/>
        <w:color w:val="000000"/>
        <w:spacing w:val="0"/>
        <w:w w:val="100"/>
        <w:kern w:val="0"/>
        <w:position w:val="0"/>
        <w:vertAlign w:val="baseline"/>
      </w:rPr>
    </w:lvl>
    <w:lvl w:ilvl="8" w:tplc="A456285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287"/>
      </w:pPr>
      <w:rPr>
        <w:rFonts w:hAnsi="Arial Unicode MS" w:cs="Times New Roman"/>
        <w:caps w:val="0"/>
        <w:smallCaps w:val="0"/>
        <w:strike w:val="0"/>
        <w:dstrike w:val="0"/>
        <w:color w:val="000000"/>
        <w:spacing w:val="0"/>
        <w:w w:val="100"/>
        <w:kern w:val="0"/>
        <w:position w:val="0"/>
        <w:vertAlign w:val="baseline"/>
      </w:rPr>
    </w:lvl>
  </w:abstractNum>
  <w:abstractNum w:abstractNumId="7">
    <w:nsid w:val="5D6A7439"/>
    <w:multiLevelType w:val="hybridMultilevel"/>
    <w:tmpl w:val="A768D702"/>
    <w:lvl w:ilvl="0" w:tplc="B52A7CDE">
      <w:numFmt w:val="bullet"/>
      <w:lvlText w:val="-"/>
      <w:lvlJc w:val="left"/>
      <w:pPr>
        <w:ind w:left="1800" w:hanging="360"/>
      </w:pPr>
      <w:rPr>
        <w:rFonts w:ascii="Calibri" w:eastAsia="Calibri" w:hAnsi="Calibri" w:cs="Calibri"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nsid w:val="5D9E4D31"/>
    <w:multiLevelType w:val="hybridMultilevel"/>
    <w:tmpl w:val="EF08C7BE"/>
    <w:lvl w:ilvl="0" w:tplc="0ACC9782">
      <w:start w:val="1"/>
      <w:numFmt w:val="decimal"/>
      <w:lvlText w:val="%1."/>
      <w:lvlJc w:val="left"/>
      <w:pPr>
        <w:ind w:left="1440" w:hanging="360"/>
      </w:pPr>
      <w:rPr>
        <w:rFonts w:cs="Times New Roman" w:hint="default"/>
        <w:i/>
        <w:sz w:val="24"/>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9">
    <w:nsid w:val="78D838E9"/>
    <w:multiLevelType w:val="hybridMultilevel"/>
    <w:tmpl w:val="8D847E22"/>
    <w:lvl w:ilvl="0" w:tplc="4364E8DA">
      <w:start w:val="1"/>
      <w:numFmt w:val="lowerRoman"/>
      <w:lvlText w:val="%1."/>
      <w:lvlJc w:val="left"/>
      <w:pPr>
        <w:ind w:left="1854" w:hanging="720"/>
      </w:pPr>
      <w:rPr>
        <w:rFonts w:hint="default"/>
      </w:rPr>
    </w:lvl>
    <w:lvl w:ilvl="1" w:tplc="04100019">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num w:numId="1">
    <w:abstractNumId w:val="1"/>
  </w:num>
  <w:num w:numId="2">
    <w:abstractNumId w:val="6"/>
  </w:num>
  <w:num w:numId="3">
    <w:abstractNumId w:val="5"/>
  </w:num>
  <w:num w:numId="4">
    <w:abstractNumId w:val="5"/>
    <w:lvlOverride w:ilvl="0">
      <w:lvl w:ilvl="0" w:tplc="AA3C3DEE">
        <w:start w:val="1"/>
        <w:numFmt w:val="decimal"/>
        <w:lvlText w:val="%1."/>
        <w:lvlJc w:val="left"/>
        <w:pPr>
          <w:tabs>
            <w:tab w:val="left" w:pos="39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1">
      <w:lvl w:ilvl="1" w:tplc="4BA8EAF2">
        <w:start w:val="1"/>
        <w:numFmt w:val="lowerLetter"/>
        <w:lvlText w:val="%2."/>
        <w:lvlJc w:val="left"/>
        <w:pPr>
          <w:tabs>
            <w:tab w:val="left" w:pos="396"/>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2">
      <w:lvl w:ilvl="2" w:tplc="D67E4CDE">
        <w:start w:val="1"/>
        <w:numFmt w:val="lowerRoman"/>
        <w:lvlText w:val="%3."/>
        <w:lvlJc w:val="left"/>
        <w:pPr>
          <w:tabs>
            <w:tab w:val="left" w:pos="396"/>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28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3">
      <w:lvl w:ilvl="3" w:tplc="6802A316">
        <w:start w:val="1"/>
        <w:numFmt w:val="decimal"/>
        <w:lvlText w:val="%4."/>
        <w:lvlJc w:val="left"/>
        <w:pPr>
          <w:tabs>
            <w:tab w:val="left" w:pos="396"/>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4">
      <w:lvl w:ilvl="4" w:tplc="09A8C37A">
        <w:start w:val="1"/>
        <w:numFmt w:val="lowerLetter"/>
        <w:lvlText w:val="%5."/>
        <w:lvlJc w:val="left"/>
        <w:pPr>
          <w:tabs>
            <w:tab w:val="left" w:pos="396"/>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5">
      <w:lvl w:ilvl="5" w:tplc="9190CFBC">
        <w:start w:val="1"/>
        <w:numFmt w:val="lowerRoman"/>
        <w:lvlText w:val="%6."/>
        <w:lvlJc w:val="left"/>
        <w:pPr>
          <w:tabs>
            <w:tab w:val="left" w:pos="396"/>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287"/>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6">
      <w:lvl w:ilvl="6" w:tplc="DB84EF82">
        <w:start w:val="1"/>
        <w:numFmt w:val="decimal"/>
        <w:lvlText w:val="%7."/>
        <w:lvlJc w:val="left"/>
        <w:pPr>
          <w:tabs>
            <w:tab w:val="left" w:pos="396"/>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7">
      <w:lvl w:ilvl="7" w:tplc="EB20E1C8">
        <w:start w:val="1"/>
        <w:numFmt w:val="lowerLetter"/>
        <w:lvlText w:val="%8."/>
        <w:lvlJc w:val="left"/>
        <w:pPr>
          <w:tabs>
            <w:tab w:val="left" w:pos="396"/>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hAnsi="Arial Unicode MS" w:cs="Times New Roman"/>
          <w:caps w:val="0"/>
          <w:smallCaps w:val="0"/>
          <w:strike w:val="0"/>
          <w:dstrike w:val="0"/>
          <w:outline w:val="0"/>
          <w:emboss w:val="0"/>
          <w:imprint w:val="0"/>
          <w:spacing w:val="0"/>
          <w:w w:val="100"/>
          <w:kern w:val="0"/>
          <w:position w:val="0"/>
          <w:vertAlign w:val="baseline"/>
        </w:rPr>
      </w:lvl>
    </w:lvlOverride>
    <w:lvlOverride w:ilvl="8">
      <w:lvl w:ilvl="8" w:tplc="63B4826A">
        <w:start w:val="1"/>
        <w:numFmt w:val="lowerRoman"/>
        <w:lvlText w:val="%9."/>
        <w:lvlJc w:val="left"/>
        <w:pPr>
          <w:tabs>
            <w:tab w:val="left" w:pos="396"/>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287"/>
        </w:pPr>
        <w:rPr>
          <w:rFonts w:hAnsi="Arial Unicode MS" w:cs="Times New Roman"/>
          <w:caps w:val="0"/>
          <w:smallCaps w:val="0"/>
          <w:strike w:val="0"/>
          <w:dstrike w:val="0"/>
          <w:outline w:val="0"/>
          <w:emboss w:val="0"/>
          <w:imprint w:val="0"/>
          <w:spacing w:val="0"/>
          <w:w w:val="100"/>
          <w:kern w:val="0"/>
          <w:position w:val="0"/>
          <w:vertAlign w:val="baseline"/>
        </w:rPr>
      </w:lvl>
    </w:lvlOverride>
  </w:num>
  <w:num w:numId="5">
    <w:abstractNumId w:val="0"/>
  </w:num>
  <w:num w:numId="6">
    <w:abstractNumId w:val="8"/>
  </w:num>
  <w:num w:numId="7">
    <w:abstractNumId w:val="9"/>
  </w:num>
  <w:num w:numId="8">
    <w:abstractNumId w:val="2"/>
  </w:num>
  <w:num w:numId="9">
    <w:abstractNumId w:val="4"/>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
  <w:rsids>
    <w:rsidRoot w:val="007850AA"/>
    <w:rsid w:val="000207D7"/>
    <w:rsid w:val="00043D80"/>
    <w:rsid w:val="00064620"/>
    <w:rsid w:val="00081790"/>
    <w:rsid w:val="000912B0"/>
    <w:rsid w:val="000924A2"/>
    <w:rsid w:val="00096DF2"/>
    <w:rsid w:val="000B7BE5"/>
    <w:rsid w:val="000D10FE"/>
    <w:rsid w:val="000E44F0"/>
    <w:rsid w:val="00106499"/>
    <w:rsid w:val="00107E30"/>
    <w:rsid w:val="00125F12"/>
    <w:rsid w:val="00175281"/>
    <w:rsid w:val="001942BE"/>
    <w:rsid w:val="001B0806"/>
    <w:rsid w:val="002131F5"/>
    <w:rsid w:val="002340AC"/>
    <w:rsid w:val="00251D48"/>
    <w:rsid w:val="00253BF6"/>
    <w:rsid w:val="002B2B53"/>
    <w:rsid w:val="003151FC"/>
    <w:rsid w:val="0037074E"/>
    <w:rsid w:val="00371C6A"/>
    <w:rsid w:val="00377109"/>
    <w:rsid w:val="003C53A6"/>
    <w:rsid w:val="003C60C9"/>
    <w:rsid w:val="003F416E"/>
    <w:rsid w:val="00402147"/>
    <w:rsid w:val="00402C05"/>
    <w:rsid w:val="004170D2"/>
    <w:rsid w:val="004F791B"/>
    <w:rsid w:val="00511A8B"/>
    <w:rsid w:val="00544A8F"/>
    <w:rsid w:val="00566B4F"/>
    <w:rsid w:val="005708E9"/>
    <w:rsid w:val="00593273"/>
    <w:rsid w:val="005E132F"/>
    <w:rsid w:val="00605E50"/>
    <w:rsid w:val="00605F49"/>
    <w:rsid w:val="00616A2F"/>
    <w:rsid w:val="00621575"/>
    <w:rsid w:val="00624EBA"/>
    <w:rsid w:val="00630880"/>
    <w:rsid w:val="00634089"/>
    <w:rsid w:val="0064151B"/>
    <w:rsid w:val="00644F95"/>
    <w:rsid w:val="00672246"/>
    <w:rsid w:val="006C3554"/>
    <w:rsid w:val="006D073B"/>
    <w:rsid w:val="006D4F71"/>
    <w:rsid w:val="007028FF"/>
    <w:rsid w:val="00703061"/>
    <w:rsid w:val="00714B67"/>
    <w:rsid w:val="007456A0"/>
    <w:rsid w:val="00760997"/>
    <w:rsid w:val="007850AA"/>
    <w:rsid w:val="00797A13"/>
    <w:rsid w:val="00803F6F"/>
    <w:rsid w:val="008255E4"/>
    <w:rsid w:val="008905EA"/>
    <w:rsid w:val="008911F3"/>
    <w:rsid w:val="008C5518"/>
    <w:rsid w:val="008D106B"/>
    <w:rsid w:val="008D5A6C"/>
    <w:rsid w:val="008E383E"/>
    <w:rsid w:val="009209F0"/>
    <w:rsid w:val="009350AE"/>
    <w:rsid w:val="0094702F"/>
    <w:rsid w:val="0095408A"/>
    <w:rsid w:val="00972391"/>
    <w:rsid w:val="009D06BE"/>
    <w:rsid w:val="009D2C18"/>
    <w:rsid w:val="00A20BF2"/>
    <w:rsid w:val="00A31EDA"/>
    <w:rsid w:val="00A43762"/>
    <w:rsid w:val="00A5623C"/>
    <w:rsid w:val="00A569F5"/>
    <w:rsid w:val="00AA417D"/>
    <w:rsid w:val="00AA4EFC"/>
    <w:rsid w:val="00AB6152"/>
    <w:rsid w:val="00AD485E"/>
    <w:rsid w:val="00AD4ACC"/>
    <w:rsid w:val="00B1509F"/>
    <w:rsid w:val="00B462F9"/>
    <w:rsid w:val="00B47C62"/>
    <w:rsid w:val="00B556A4"/>
    <w:rsid w:val="00B57A60"/>
    <w:rsid w:val="00B746AA"/>
    <w:rsid w:val="00B7787F"/>
    <w:rsid w:val="00B80A69"/>
    <w:rsid w:val="00B9079D"/>
    <w:rsid w:val="00B92DC3"/>
    <w:rsid w:val="00B94C67"/>
    <w:rsid w:val="00B973EA"/>
    <w:rsid w:val="00BB260C"/>
    <w:rsid w:val="00BF3D74"/>
    <w:rsid w:val="00C07F08"/>
    <w:rsid w:val="00C43A40"/>
    <w:rsid w:val="00C77F22"/>
    <w:rsid w:val="00CA5C80"/>
    <w:rsid w:val="00CB7919"/>
    <w:rsid w:val="00CC100C"/>
    <w:rsid w:val="00CD321F"/>
    <w:rsid w:val="00D22504"/>
    <w:rsid w:val="00D87AE2"/>
    <w:rsid w:val="00DA1A6E"/>
    <w:rsid w:val="00DC125D"/>
    <w:rsid w:val="00DD385C"/>
    <w:rsid w:val="00DD6012"/>
    <w:rsid w:val="00E47F3B"/>
    <w:rsid w:val="00E65C45"/>
    <w:rsid w:val="00E71543"/>
    <w:rsid w:val="00E96CF7"/>
    <w:rsid w:val="00EB031E"/>
    <w:rsid w:val="00EF3CF7"/>
    <w:rsid w:val="00F36AD8"/>
    <w:rsid w:val="00F4545B"/>
    <w:rsid w:val="00F6336B"/>
    <w:rsid w:val="00F67723"/>
    <w:rsid w:val="00F801B4"/>
    <w:rsid w:val="00FE29A4"/>
    <w:rsid w:val="00FF1787"/>
    <w:rsid w:val="00FF5F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w:semiHidden="1" w:unhideWhenUsed="1"/>
    <w:lsdException w:name="List 3" w:semiHidden="1" w:unhideWhenUsed="1"/>
    <w:lsdException w:name="List 4" w:semiHidden="1" w:unhideWhenUsed="1"/>
    <w:lsdException w:name="Title" w:uiPriority="10" w:qFormat="1"/>
    <w:lsdException w:name="Default Paragraph Font" w:semiHidden="1" w:uiPriority="1" w:unhideWhenUsed="1"/>
    <w:lsdException w:name="Body Text"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Strong" w:uiPriority="22"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131F5"/>
  </w:style>
  <w:style w:type="paragraph" w:styleId="Titolo4">
    <w:name w:val="heading 4"/>
    <w:basedOn w:val="Normale"/>
    <w:next w:val="Corpodeltesto"/>
    <w:link w:val="Titolo4Carattere"/>
    <w:uiPriority w:val="9"/>
    <w:qFormat/>
    <w:rsid w:val="00AB6152"/>
    <w:pPr>
      <w:widowControl w:val="0"/>
      <w:numPr>
        <w:ilvl w:val="3"/>
        <w:numId w:val="1"/>
      </w:numPr>
      <w:tabs>
        <w:tab w:val="left" w:pos="864"/>
      </w:tabs>
      <w:suppressAutoHyphens/>
      <w:spacing w:after="0" w:line="240" w:lineRule="auto"/>
      <w:outlineLvl w:val="3"/>
    </w:pPr>
    <w:rPr>
      <w:rFonts w:ascii="Times New Roman" w:hAnsi="Times New Roman"/>
      <w:kern w:val="1"/>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locked/>
    <w:rsid w:val="00AB6152"/>
    <w:rPr>
      <w:rFonts w:ascii="Times New Roman" w:hAnsi="Times New Roman" w:cs="Times New Roman"/>
      <w:kern w:val="1"/>
      <w:sz w:val="20"/>
      <w:szCs w:val="20"/>
      <w:lang w:eastAsia="ar-SA" w:bidi="ar-SA"/>
    </w:rPr>
  </w:style>
  <w:style w:type="paragraph" w:styleId="Testofumetto">
    <w:name w:val="Balloon Text"/>
    <w:basedOn w:val="Normale"/>
    <w:link w:val="TestofumettoCarattere"/>
    <w:uiPriority w:val="99"/>
    <w:semiHidden/>
    <w:unhideWhenUsed/>
    <w:rsid w:val="00C43A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C43A40"/>
    <w:rPr>
      <w:rFonts w:ascii="Tahoma" w:hAnsi="Tahoma" w:cs="Tahoma"/>
      <w:sz w:val="16"/>
      <w:szCs w:val="16"/>
    </w:rPr>
  </w:style>
  <w:style w:type="paragraph" w:styleId="Intestazione">
    <w:name w:val="header"/>
    <w:basedOn w:val="Normale"/>
    <w:link w:val="IntestazioneCarattere"/>
    <w:uiPriority w:val="99"/>
    <w:unhideWhenUsed/>
    <w:rsid w:val="00C43A40"/>
    <w:pPr>
      <w:tabs>
        <w:tab w:val="center" w:pos="4819"/>
        <w:tab w:val="right" w:pos="9638"/>
      </w:tabs>
    </w:pPr>
  </w:style>
  <w:style w:type="character" w:customStyle="1" w:styleId="IntestazioneCarattere">
    <w:name w:val="Intestazione Carattere"/>
    <w:basedOn w:val="Carpredefinitoparagrafo"/>
    <w:link w:val="Intestazione"/>
    <w:uiPriority w:val="99"/>
    <w:locked/>
    <w:rsid w:val="00C43A40"/>
    <w:rPr>
      <w:rFonts w:cs="Times New Roman"/>
    </w:rPr>
  </w:style>
  <w:style w:type="paragraph" w:styleId="Pidipagina">
    <w:name w:val="footer"/>
    <w:basedOn w:val="Normale"/>
    <w:link w:val="PidipaginaCarattere"/>
    <w:uiPriority w:val="99"/>
    <w:unhideWhenUsed/>
    <w:rsid w:val="00C43A40"/>
    <w:pPr>
      <w:tabs>
        <w:tab w:val="center" w:pos="4819"/>
        <w:tab w:val="right" w:pos="9638"/>
      </w:tabs>
    </w:pPr>
  </w:style>
  <w:style w:type="character" w:customStyle="1" w:styleId="PidipaginaCarattere">
    <w:name w:val="Piè di pagina Carattere"/>
    <w:basedOn w:val="Carpredefinitoparagrafo"/>
    <w:link w:val="Pidipagina"/>
    <w:uiPriority w:val="99"/>
    <w:locked/>
    <w:rsid w:val="00C43A40"/>
    <w:rPr>
      <w:rFonts w:cs="Times New Roman"/>
    </w:rPr>
  </w:style>
  <w:style w:type="paragraph" w:customStyle="1" w:styleId="Corpotesto1">
    <w:name w:val="Corpo testo1"/>
    <w:rsid w:val="00616A2F"/>
    <w:pPr>
      <w:widowControl w:val="0"/>
      <w:pBdr>
        <w:top w:val="none" w:sz="96" w:space="31" w:color="FFFFFF" w:frame="1"/>
        <w:left w:val="none" w:sz="96" w:space="31" w:color="FFFFFF" w:frame="1"/>
        <w:bottom w:val="none" w:sz="96" w:space="31" w:color="FFFFFF" w:frame="1"/>
        <w:right w:val="none" w:sz="96" w:space="31" w:color="FFFFFF" w:frame="1"/>
      </w:pBdr>
      <w:spacing w:before="120" w:after="120" w:line="240" w:lineRule="auto"/>
      <w:jc w:val="both"/>
    </w:pPr>
    <w:rPr>
      <w:rFonts w:ascii="Times" w:hAnsi="Times" w:cs="Times"/>
      <w:color w:val="000000"/>
      <w:sz w:val="24"/>
      <w:szCs w:val="24"/>
      <w:u w:color="000000"/>
    </w:rPr>
  </w:style>
  <w:style w:type="paragraph" w:styleId="Paragrafoelenco">
    <w:name w:val="List Paragraph"/>
    <w:basedOn w:val="Normale"/>
    <w:uiPriority w:val="34"/>
    <w:qFormat/>
    <w:rsid w:val="00616A2F"/>
    <w:pPr>
      <w:widowControl w:val="0"/>
      <w:pBdr>
        <w:top w:val="none" w:sz="96" w:space="31" w:color="FFFFFF" w:frame="1"/>
        <w:left w:val="none" w:sz="96" w:space="31" w:color="FFFFFF" w:frame="1"/>
        <w:bottom w:val="none" w:sz="96" w:space="31" w:color="FFFFFF" w:frame="1"/>
        <w:right w:val="none" w:sz="96" w:space="31" w:color="FFFFFF" w:frame="1"/>
      </w:pBdr>
      <w:spacing w:before="120" w:after="120" w:line="240" w:lineRule="auto"/>
      <w:ind w:left="708"/>
      <w:jc w:val="both"/>
    </w:pPr>
    <w:rPr>
      <w:rFonts w:ascii="Times New Roman" w:eastAsia="Arial Unicode MS" w:hAnsi="Times New Roman" w:cs="Arial Unicode MS"/>
      <w:color w:val="000000"/>
      <w:sz w:val="24"/>
      <w:szCs w:val="24"/>
      <w:u w:color="000000"/>
    </w:rPr>
  </w:style>
  <w:style w:type="paragraph" w:styleId="Corpodeltesto">
    <w:name w:val="Body Text"/>
    <w:basedOn w:val="Normale"/>
    <w:link w:val="CorpodeltestoCarattere"/>
    <w:uiPriority w:val="99"/>
    <w:rsid w:val="00AB6152"/>
    <w:pPr>
      <w:suppressAutoHyphens/>
      <w:overflowPunct w:val="0"/>
      <w:spacing w:after="0" w:line="276" w:lineRule="auto"/>
    </w:pPr>
    <w:rPr>
      <w:rFonts w:ascii="Times" w:hAnsi="Times"/>
      <w:color w:val="000000"/>
      <w:kern w:val="1"/>
      <w:lang w:eastAsia="ar-SA"/>
    </w:rPr>
  </w:style>
  <w:style w:type="character" w:customStyle="1" w:styleId="CorpodeltestoCarattere">
    <w:name w:val="Corpo del testo Carattere"/>
    <w:basedOn w:val="Carpredefinitoparagrafo"/>
    <w:link w:val="Corpodeltesto"/>
    <w:uiPriority w:val="99"/>
    <w:locked/>
    <w:rsid w:val="00AB6152"/>
    <w:rPr>
      <w:rFonts w:ascii="Times" w:hAnsi="Times" w:cs="Times New Roman"/>
      <w:color w:val="000000"/>
      <w:kern w:val="1"/>
      <w:lang w:eastAsia="ar-SA" w:bidi="ar-SA"/>
    </w:rPr>
  </w:style>
  <w:style w:type="numbering" w:customStyle="1" w:styleId="Stileimportato15">
    <w:name w:val="Stile importato 15"/>
    <w:rsid w:val="002131F5"/>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it-IT" w:eastAsia="it-IT"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Bullet" w:semiHidden="1" w:unhideWhenUsed="1"/>
    <w:lsdException w:name="List 3" w:semiHidden="1" w:unhideWhenUsed="1"/>
    <w:lsdException w:name="List 4" w:semiHidden="1" w:unhideWhenUsed="1"/>
    <w:lsdException w:name="Title" w:uiPriority="10" w:qFormat="1"/>
    <w:lsdException w:name="Default Paragraph Font" w:semiHidden="1" w:uiPriority="1" w:unhideWhenUsed="1"/>
    <w:lsdException w:name="Body Text"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Strong" w:uiPriority="22" w:qFormat="1"/>
    <w:lsdException w:name="Emphasis" w:uiPriority="20"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style>
  <w:style w:type="paragraph" w:styleId="Titolo4">
    <w:name w:val="heading 4"/>
    <w:basedOn w:val="Normale"/>
    <w:next w:val="Corpotesto"/>
    <w:link w:val="Titolo4Carattere"/>
    <w:uiPriority w:val="9"/>
    <w:qFormat/>
    <w:rsid w:val="00AB6152"/>
    <w:pPr>
      <w:widowControl w:val="0"/>
      <w:numPr>
        <w:ilvl w:val="3"/>
        <w:numId w:val="1"/>
      </w:numPr>
      <w:tabs>
        <w:tab w:val="left" w:pos="864"/>
      </w:tabs>
      <w:suppressAutoHyphens/>
      <w:spacing w:after="0" w:line="240" w:lineRule="auto"/>
      <w:outlineLvl w:val="3"/>
    </w:pPr>
    <w:rPr>
      <w:rFonts w:ascii="Times New Roman" w:hAnsi="Times New Roman"/>
      <w:kern w:val="1"/>
      <w:sz w:val="20"/>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locked/>
    <w:rsid w:val="00AB6152"/>
    <w:rPr>
      <w:rFonts w:ascii="Times New Roman" w:hAnsi="Times New Roman" w:cs="Times New Roman"/>
      <w:kern w:val="1"/>
      <w:sz w:val="20"/>
      <w:szCs w:val="20"/>
      <w:lang w:val="x-none" w:eastAsia="ar-SA" w:bidi="ar-SA"/>
    </w:rPr>
  </w:style>
  <w:style w:type="paragraph" w:styleId="Testofumetto">
    <w:name w:val="Balloon Text"/>
    <w:basedOn w:val="Normale"/>
    <w:link w:val="TestofumettoCarattere"/>
    <w:uiPriority w:val="99"/>
    <w:semiHidden/>
    <w:unhideWhenUsed/>
    <w:rsid w:val="00C43A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C43A40"/>
    <w:rPr>
      <w:rFonts w:ascii="Tahoma" w:hAnsi="Tahoma" w:cs="Tahoma"/>
      <w:sz w:val="16"/>
      <w:szCs w:val="16"/>
    </w:rPr>
  </w:style>
  <w:style w:type="paragraph" w:styleId="Intestazione">
    <w:name w:val="header"/>
    <w:basedOn w:val="Normale"/>
    <w:link w:val="IntestazioneCarattere"/>
    <w:uiPriority w:val="99"/>
    <w:unhideWhenUsed/>
    <w:rsid w:val="00C43A40"/>
    <w:pPr>
      <w:tabs>
        <w:tab w:val="center" w:pos="4819"/>
        <w:tab w:val="right" w:pos="9638"/>
      </w:tabs>
    </w:pPr>
  </w:style>
  <w:style w:type="character" w:customStyle="1" w:styleId="IntestazioneCarattere">
    <w:name w:val="Intestazione Carattere"/>
    <w:basedOn w:val="Carpredefinitoparagrafo"/>
    <w:link w:val="Intestazione"/>
    <w:uiPriority w:val="99"/>
    <w:locked/>
    <w:rsid w:val="00C43A40"/>
    <w:rPr>
      <w:rFonts w:cs="Times New Roman"/>
    </w:rPr>
  </w:style>
  <w:style w:type="paragraph" w:styleId="Pidipagina">
    <w:name w:val="footer"/>
    <w:basedOn w:val="Normale"/>
    <w:link w:val="PidipaginaCarattere"/>
    <w:uiPriority w:val="99"/>
    <w:unhideWhenUsed/>
    <w:rsid w:val="00C43A40"/>
    <w:pPr>
      <w:tabs>
        <w:tab w:val="center" w:pos="4819"/>
        <w:tab w:val="right" w:pos="9638"/>
      </w:tabs>
    </w:pPr>
  </w:style>
  <w:style w:type="character" w:customStyle="1" w:styleId="PidipaginaCarattere">
    <w:name w:val="Piè di pagina Carattere"/>
    <w:basedOn w:val="Carpredefinitoparagrafo"/>
    <w:link w:val="Pidipagina"/>
    <w:uiPriority w:val="99"/>
    <w:locked/>
    <w:rsid w:val="00C43A40"/>
    <w:rPr>
      <w:rFonts w:cs="Times New Roman"/>
    </w:rPr>
  </w:style>
  <w:style w:type="paragraph" w:customStyle="1" w:styleId="Corpotesto1">
    <w:name w:val="Corpo testo1"/>
    <w:rsid w:val="00616A2F"/>
    <w:pPr>
      <w:widowControl w:val="0"/>
      <w:pBdr>
        <w:top w:val="none" w:sz="96" w:space="31" w:color="FFFFFF" w:frame="1"/>
        <w:left w:val="none" w:sz="96" w:space="31" w:color="FFFFFF" w:frame="1"/>
        <w:bottom w:val="none" w:sz="96" w:space="31" w:color="FFFFFF" w:frame="1"/>
        <w:right w:val="none" w:sz="96" w:space="31" w:color="FFFFFF" w:frame="1"/>
      </w:pBdr>
      <w:spacing w:before="120" w:after="120" w:line="240" w:lineRule="auto"/>
      <w:jc w:val="both"/>
    </w:pPr>
    <w:rPr>
      <w:rFonts w:ascii="Times" w:hAnsi="Times" w:cs="Times"/>
      <w:color w:val="000000"/>
      <w:sz w:val="24"/>
      <w:szCs w:val="24"/>
      <w:u w:color="000000"/>
    </w:rPr>
  </w:style>
  <w:style w:type="paragraph" w:styleId="Paragrafoelenco">
    <w:name w:val="List Paragraph"/>
    <w:basedOn w:val="Normale"/>
    <w:uiPriority w:val="34"/>
    <w:qFormat/>
    <w:rsid w:val="00616A2F"/>
    <w:pPr>
      <w:widowControl w:val="0"/>
      <w:pBdr>
        <w:top w:val="none" w:sz="96" w:space="31" w:color="FFFFFF" w:frame="1"/>
        <w:left w:val="none" w:sz="96" w:space="31" w:color="FFFFFF" w:frame="1"/>
        <w:bottom w:val="none" w:sz="96" w:space="31" w:color="FFFFFF" w:frame="1"/>
        <w:right w:val="none" w:sz="96" w:space="31" w:color="FFFFFF" w:frame="1"/>
      </w:pBdr>
      <w:spacing w:before="120" w:after="120" w:line="240" w:lineRule="auto"/>
      <w:ind w:left="708"/>
      <w:jc w:val="both"/>
    </w:pPr>
    <w:rPr>
      <w:rFonts w:ascii="Times New Roman" w:eastAsia="Arial Unicode MS" w:hAnsi="Times New Roman" w:cs="Arial Unicode MS"/>
      <w:color w:val="000000"/>
      <w:sz w:val="24"/>
      <w:szCs w:val="24"/>
      <w:u w:color="000000"/>
    </w:rPr>
  </w:style>
  <w:style w:type="paragraph" w:styleId="Corpotesto">
    <w:name w:val="Body Text"/>
    <w:basedOn w:val="Normale"/>
    <w:link w:val="CorpotestoCarattere"/>
    <w:uiPriority w:val="99"/>
    <w:rsid w:val="00AB6152"/>
    <w:pPr>
      <w:suppressAutoHyphens/>
      <w:overflowPunct w:val="0"/>
      <w:spacing w:after="0" w:line="276" w:lineRule="auto"/>
    </w:pPr>
    <w:rPr>
      <w:rFonts w:ascii="Times" w:hAnsi="Times"/>
      <w:color w:val="000000"/>
      <w:kern w:val="1"/>
      <w:lang w:eastAsia="ar-SA"/>
    </w:rPr>
  </w:style>
  <w:style w:type="character" w:customStyle="1" w:styleId="CorpotestoCarattere">
    <w:name w:val="Corpo testo Carattere"/>
    <w:basedOn w:val="Carpredefinitoparagrafo"/>
    <w:link w:val="Corpotesto"/>
    <w:uiPriority w:val="99"/>
    <w:locked/>
    <w:rsid w:val="00AB6152"/>
    <w:rPr>
      <w:rFonts w:ascii="Times" w:hAnsi="Times" w:cs="Times New Roman"/>
      <w:color w:val="000000"/>
      <w:kern w:val="1"/>
      <w:lang w:val="x-none" w:eastAsia="ar-SA" w:bidi="ar-SA"/>
    </w:rPr>
  </w:style>
  <w:style w:type="numbering" w:customStyle="1" w:styleId="Stileimportato15">
    <w:name w:val="Stile importato 15"/>
    <w:pPr>
      <w:numPr>
        <w:numId w:val="2"/>
      </w:numPr>
    </w:pPr>
  </w:style>
</w:styles>
</file>

<file path=word/webSettings.xml><?xml version="1.0" encoding="utf-8"?>
<w:webSettings xmlns:r="http://schemas.openxmlformats.org/officeDocument/2006/relationships" xmlns:w="http://schemas.openxmlformats.org/wordprocessingml/2006/main">
  <w:divs>
    <w:div w:id="2796086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9A813-3803-4D66-A18F-12E2B5BB2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5743</Words>
  <Characters>36098</Characters>
  <Application>Microsoft Office Word</Application>
  <DocSecurity>0</DocSecurity>
  <Lines>300</Lines>
  <Paragraphs>83</Paragraphs>
  <ScaleCrop>false</ScaleCrop>
  <HeadingPairs>
    <vt:vector size="2" baseType="variant">
      <vt:variant>
        <vt:lpstr>Titolo</vt:lpstr>
      </vt:variant>
      <vt:variant>
        <vt:i4>1</vt:i4>
      </vt:variant>
    </vt:vector>
  </HeadingPairs>
  <TitlesOfParts>
    <vt:vector size="1" baseType="lpstr">
      <vt:lpstr/>
    </vt:vector>
  </TitlesOfParts>
  <Company>Autostrade per l'Italia S.p.A.</Company>
  <LinksUpToDate>false</LinksUpToDate>
  <CharactersWithSpaces>41758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dc:creator>
  <cp:lastModifiedBy>Stefania Frollini</cp:lastModifiedBy>
  <cp:revision>2</cp:revision>
  <cp:lastPrinted>2016-07-15T10:12:00Z</cp:lastPrinted>
  <dcterms:created xsi:type="dcterms:W3CDTF">2016-07-18T15:34:00Z</dcterms:created>
  <dcterms:modified xsi:type="dcterms:W3CDTF">2016-07-18T15:34:00Z</dcterms:modified>
</cp:coreProperties>
</file>